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0C9B6" w14:textId="77777777" w:rsidR="002254D2" w:rsidRPr="00B54AAF" w:rsidRDefault="002254D2" w:rsidP="00A115DB">
      <w:pPr>
        <w:spacing w:line="360" w:lineRule="auto"/>
        <w:rPr>
          <w:rFonts w:cstheme="minorHAnsi"/>
          <w:b/>
          <w:color w:val="000000"/>
          <w:sz w:val="22"/>
          <w:szCs w:val="22"/>
          <w:lang w:val="hr-HR"/>
        </w:rPr>
      </w:pPr>
      <w:bookmarkStart w:id="0" w:name="_Hlk512254385"/>
      <w:r w:rsidRPr="00B54AAF">
        <w:rPr>
          <w:rFonts w:cstheme="minorHAnsi"/>
          <w:b/>
          <w:color w:val="000000"/>
          <w:sz w:val="22"/>
          <w:szCs w:val="22"/>
          <w:lang w:val="hr-HR"/>
        </w:rPr>
        <w:t>REPUBLIKA HRVATSKA</w:t>
      </w:r>
    </w:p>
    <w:p w14:paraId="3226F3BB" w14:textId="77777777" w:rsidR="002254D2" w:rsidRPr="00B54AAF" w:rsidRDefault="002254D2" w:rsidP="00A115DB">
      <w:pPr>
        <w:spacing w:line="360" w:lineRule="auto"/>
        <w:rPr>
          <w:rFonts w:cstheme="minorHAnsi"/>
          <w:b/>
          <w:color w:val="000000"/>
          <w:sz w:val="22"/>
          <w:szCs w:val="22"/>
          <w:lang w:val="hr-HR"/>
        </w:rPr>
      </w:pPr>
      <w:r w:rsidRPr="00B54AAF">
        <w:rPr>
          <w:rFonts w:cstheme="minorHAnsi"/>
          <w:b/>
          <w:color w:val="000000"/>
          <w:sz w:val="22"/>
          <w:szCs w:val="22"/>
          <w:lang w:val="hr-HR"/>
        </w:rPr>
        <w:t>FOND ZA ZAŠTITU OKOLIŠA I ENERGETSKU UČINKOVITOST</w:t>
      </w:r>
    </w:p>
    <w:p w14:paraId="1B6111A5" w14:textId="77777777" w:rsidR="002254D2" w:rsidRPr="00B54AAF" w:rsidRDefault="002254D2" w:rsidP="00A115DB">
      <w:pPr>
        <w:overflowPunct w:val="0"/>
        <w:autoSpaceDE w:val="0"/>
        <w:autoSpaceDN w:val="0"/>
        <w:adjustRightInd w:val="0"/>
        <w:spacing w:line="360" w:lineRule="auto"/>
        <w:textAlignment w:val="baseline"/>
        <w:rPr>
          <w:rFonts w:cstheme="minorHAnsi"/>
          <w:b/>
          <w:iCs/>
          <w:sz w:val="22"/>
          <w:szCs w:val="22"/>
          <w:lang w:val="hr-HR"/>
        </w:rPr>
      </w:pPr>
      <w:r w:rsidRPr="00B54AAF">
        <w:rPr>
          <w:rFonts w:cstheme="minorHAnsi"/>
          <w:b/>
          <w:iCs/>
          <w:sz w:val="22"/>
          <w:szCs w:val="22"/>
          <w:lang w:val="hr-HR"/>
        </w:rPr>
        <w:t>10 000 ZAGREB, RADNIČKA CESTA 80</w:t>
      </w:r>
    </w:p>
    <w:p w14:paraId="1E59440B" w14:textId="77777777" w:rsidR="00CD6B7F" w:rsidRPr="00B54AAF" w:rsidRDefault="00CD6B7F" w:rsidP="00CD6B7F">
      <w:pPr>
        <w:spacing w:after="240" w:line="276" w:lineRule="auto"/>
        <w:rPr>
          <w:rFonts w:cstheme="minorHAnsi"/>
          <w:color w:val="000000"/>
          <w:lang w:val="hr-HR" w:eastAsia="hr-HR"/>
        </w:rPr>
      </w:pPr>
    </w:p>
    <w:p w14:paraId="619422D3" w14:textId="77777777" w:rsidR="00CD6B7F" w:rsidRPr="00B54AAF" w:rsidRDefault="00CD6B7F" w:rsidP="00CD6B7F">
      <w:pPr>
        <w:spacing w:after="240" w:line="276" w:lineRule="auto"/>
        <w:rPr>
          <w:rFonts w:cstheme="minorHAnsi"/>
          <w:color w:val="000000"/>
          <w:lang w:val="hr-HR" w:eastAsia="hr-HR"/>
        </w:rPr>
      </w:pPr>
    </w:p>
    <w:p w14:paraId="0B08E7C6" w14:textId="77777777" w:rsidR="00CD6B7F" w:rsidRPr="00B54AAF" w:rsidRDefault="00CD6B7F" w:rsidP="00CD6B7F">
      <w:pPr>
        <w:spacing w:after="240" w:line="276" w:lineRule="auto"/>
        <w:rPr>
          <w:rFonts w:cstheme="minorHAnsi"/>
          <w:color w:val="000000"/>
          <w:lang w:val="hr-HR" w:eastAsia="hr-HR"/>
        </w:rPr>
      </w:pPr>
    </w:p>
    <w:p w14:paraId="0B8B5573" w14:textId="77777777" w:rsidR="002254D2" w:rsidRPr="00B54AAF" w:rsidRDefault="002254D2" w:rsidP="002254D2">
      <w:pPr>
        <w:spacing w:line="276" w:lineRule="auto"/>
        <w:jc w:val="center"/>
        <w:rPr>
          <w:rFonts w:cstheme="minorHAnsi"/>
          <w:b/>
          <w:color w:val="000000"/>
          <w:sz w:val="40"/>
          <w:lang w:val="hr-HR" w:eastAsia="hr-HR"/>
        </w:rPr>
      </w:pPr>
      <w:r w:rsidRPr="00B54AAF">
        <w:rPr>
          <w:rFonts w:cstheme="minorHAnsi"/>
          <w:b/>
          <w:color w:val="000000"/>
          <w:sz w:val="40"/>
          <w:lang w:val="hr-HR" w:eastAsia="hr-HR"/>
        </w:rPr>
        <w:t>DOKUMENTACIJA O NABAVI</w:t>
      </w:r>
    </w:p>
    <w:p w14:paraId="7B59C53C" w14:textId="77777777" w:rsidR="002254D2" w:rsidRPr="00B54AAF" w:rsidRDefault="002254D2" w:rsidP="002254D2">
      <w:pPr>
        <w:spacing w:line="276" w:lineRule="auto"/>
        <w:jc w:val="center"/>
        <w:rPr>
          <w:rFonts w:cstheme="minorHAnsi"/>
          <w:color w:val="000000"/>
          <w:sz w:val="24"/>
          <w:lang w:val="hr-HR" w:eastAsia="hr-HR"/>
        </w:rPr>
      </w:pPr>
      <w:r w:rsidRPr="00B54AAF">
        <w:rPr>
          <w:rFonts w:cstheme="minorHAnsi"/>
          <w:color w:val="000000"/>
          <w:sz w:val="24"/>
          <w:lang w:val="hr-HR" w:eastAsia="hr-HR"/>
        </w:rPr>
        <w:t>Za projekt sufinanciran od EU</w:t>
      </w:r>
    </w:p>
    <w:p w14:paraId="0A017C00" w14:textId="77777777" w:rsidR="00A115DB" w:rsidRPr="00B54AAF" w:rsidRDefault="00A115DB" w:rsidP="002254D2">
      <w:pPr>
        <w:spacing w:line="276" w:lineRule="auto"/>
        <w:jc w:val="center"/>
        <w:rPr>
          <w:rFonts w:cstheme="minorHAnsi"/>
          <w:color w:val="000000"/>
          <w:sz w:val="24"/>
          <w:lang w:val="hr-HR" w:eastAsia="hr-HR"/>
        </w:rPr>
      </w:pPr>
    </w:p>
    <w:p w14:paraId="361CDA4A" w14:textId="77777777" w:rsidR="00563DFD" w:rsidRPr="00B54AAF" w:rsidRDefault="002254D2" w:rsidP="002254D2">
      <w:pPr>
        <w:shd w:val="clear" w:color="auto" w:fill="FFFFFF"/>
        <w:spacing w:line="276" w:lineRule="auto"/>
        <w:ind w:left="6"/>
        <w:jc w:val="center"/>
        <w:rPr>
          <w:rFonts w:cstheme="minorHAnsi"/>
          <w:b/>
          <w:bCs/>
          <w:sz w:val="36"/>
          <w:lang w:val="hr-HR"/>
        </w:rPr>
      </w:pPr>
      <w:r w:rsidRPr="00B54AAF">
        <w:rPr>
          <w:rFonts w:cstheme="minorHAnsi"/>
          <w:b/>
          <w:bCs/>
          <w:sz w:val="36"/>
          <w:lang w:val="hr-HR"/>
        </w:rPr>
        <w:t xml:space="preserve">USLUGE </w:t>
      </w:r>
      <w:r w:rsidR="00562980" w:rsidRPr="00B54AAF">
        <w:rPr>
          <w:rFonts w:cstheme="minorHAnsi"/>
          <w:b/>
          <w:bCs/>
          <w:sz w:val="36"/>
          <w:lang w:val="hr-HR"/>
        </w:rPr>
        <w:t>VODITELJ</w:t>
      </w:r>
      <w:r w:rsidR="00CD6B7F" w:rsidRPr="00B54AAF">
        <w:rPr>
          <w:rFonts w:cstheme="minorHAnsi"/>
          <w:b/>
          <w:bCs/>
          <w:sz w:val="36"/>
          <w:lang w:val="hr-HR"/>
        </w:rPr>
        <w:t>A</w:t>
      </w:r>
      <w:r w:rsidR="00562980" w:rsidRPr="00B54AAF">
        <w:rPr>
          <w:rFonts w:cstheme="minorHAnsi"/>
          <w:b/>
          <w:bCs/>
          <w:sz w:val="36"/>
          <w:lang w:val="hr-HR"/>
        </w:rPr>
        <w:t xml:space="preserve"> PROJEKTA</w:t>
      </w:r>
      <w:r w:rsidRPr="00B54AAF">
        <w:rPr>
          <w:rFonts w:cstheme="minorHAnsi"/>
          <w:b/>
          <w:bCs/>
          <w:sz w:val="36"/>
          <w:lang w:val="hr-HR"/>
        </w:rPr>
        <w:t xml:space="preserve"> NA PROJEKTU</w:t>
      </w:r>
      <w:r w:rsidR="00526893" w:rsidRPr="00B54AAF">
        <w:rPr>
          <w:rFonts w:cstheme="minorHAnsi"/>
          <w:b/>
          <w:bCs/>
          <w:sz w:val="36"/>
          <w:lang w:val="hr-HR"/>
        </w:rPr>
        <w:t xml:space="preserve"> </w:t>
      </w:r>
    </w:p>
    <w:p w14:paraId="51293F0E" w14:textId="0BEF2460" w:rsidR="002254D2" w:rsidRPr="00B54AAF" w:rsidRDefault="002254D2" w:rsidP="002254D2">
      <w:pPr>
        <w:shd w:val="clear" w:color="auto" w:fill="FFFFFF"/>
        <w:spacing w:line="276" w:lineRule="auto"/>
        <w:ind w:left="6"/>
        <w:jc w:val="center"/>
        <w:rPr>
          <w:rFonts w:cstheme="minorHAnsi"/>
          <w:b/>
          <w:bCs/>
          <w:sz w:val="36"/>
          <w:lang w:val="hr-HR"/>
        </w:rPr>
      </w:pPr>
      <w:r w:rsidRPr="00B54AAF">
        <w:rPr>
          <w:rFonts w:cstheme="minorHAnsi"/>
          <w:b/>
          <w:bCs/>
          <w:sz w:val="36"/>
          <w:lang w:val="hr-HR"/>
        </w:rPr>
        <w:t>SANACIJE JAME SOVJAK</w:t>
      </w:r>
    </w:p>
    <w:p w14:paraId="3664E6EF" w14:textId="77777777" w:rsidR="002254D2" w:rsidRPr="00B54AAF" w:rsidRDefault="002254D2" w:rsidP="002254D2">
      <w:pPr>
        <w:spacing w:line="276" w:lineRule="auto"/>
        <w:rPr>
          <w:rFonts w:cstheme="minorHAnsi"/>
          <w:color w:val="000000"/>
          <w:sz w:val="28"/>
          <w:szCs w:val="28"/>
          <w:lang w:val="hr-HR" w:eastAsia="hr-HR"/>
        </w:rPr>
      </w:pPr>
    </w:p>
    <w:p w14:paraId="57FC3969" w14:textId="77777777" w:rsidR="002254D2" w:rsidRPr="00B54AAF" w:rsidRDefault="002254D2" w:rsidP="002254D2">
      <w:pPr>
        <w:spacing w:line="276" w:lineRule="auto"/>
        <w:rPr>
          <w:rFonts w:cstheme="minorHAnsi"/>
          <w:color w:val="000000"/>
          <w:sz w:val="28"/>
          <w:szCs w:val="28"/>
          <w:lang w:val="hr-HR" w:eastAsia="hr-HR"/>
        </w:rPr>
      </w:pPr>
    </w:p>
    <w:p w14:paraId="0848AF43" w14:textId="77777777" w:rsidR="002254D2" w:rsidRPr="00B54AAF" w:rsidRDefault="002254D2" w:rsidP="002254D2">
      <w:pPr>
        <w:shd w:val="clear" w:color="auto" w:fill="FFFFFF"/>
        <w:spacing w:line="276" w:lineRule="auto"/>
        <w:jc w:val="center"/>
        <w:rPr>
          <w:rFonts w:cstheme="minorHAnsi"/>
          <w:b/>
          <w:bCs/>
          <w:sz w:val="28"/>
          <w:szCs w:val="28"/>
          <w:lang w:val="hr-HR"/>
        </w:rPr>
      </w:pPr>
      <w:r w:rsidRPr="00B54AAF">
        <w:rPr>
          <w:rFonts w:cstheme="minorHAnsi"/>
          <w:b/>
          <w:bCs/>
          <w:sz w:val="28"/>
          <w:szCs w:val="28"/>
          <w:lang w:val="hr-HR"/>
        </w:rPr>
        <w:t>KNJIGA 1</w:t>
      </w:r>
    </w:p>
    <w:p w14:paraId="677848F3" w14:textId="77777777" w:rsidR="002254D2" w:rsidRPr="00B54AAF" w:rsidRDefault="002254D2" w:rsidP="002254D2">
      <w:pPr>
        <w:shd w:val="clear" w:color="auto" w:fill="FFFFFF"/>
        <w:spacing w:line="276" w:lineRule="auto"/>
        <w:jc w:val="center"/>
        <w:rPr>
          <w:rFonts w:cstheme="minorHAnsi"/>
          <w:b/>
          <w:bCs/>
          <w:sz w:val="24"/>
          <w:szCs w:val="28"/>
          <w:lang w:val="hr-HR"/>
        </w:rPr>
      </w:pPr>
      <w:r w:rsidRPr="00B54AAF">
        <w:rPr>
          <w:rFonts w:cstheme="minorHAnsi"/>
          <w:b/>
          <w:bCs/>
          <w:sz w:val="24"/>
          <w:szCs w:val="28"/>
          <w:lang w:val="hr-HR"/>
        </w:rPr>
        <w:t>UPUTE PONUDITELJIMA</w:t>
      </w:r>
    </w:p>
    <w:p w14:paraId="4A68C45D" w14:textId="77777777" w:rsidR="00CD6B7F" w:rsidRPr="00B54AAF" w:rsidRDefault="00CD6B7F" w:rsidP="00CD6B7F">
      <w:pPr>
        <w:spacing w:line="276" w:lineRule="auto"/>
        <w:jc w:val="both"/>
        <w:rPr>
          <w:rFonts w:cstheme="minorHAnsi"/>
          <w:color w:val="000000"/>
          <w:sz w:val="28"/>
          <w:szCs w:val="28"/>
          <w:lang w:val="hr-HR" w:eastAsia="hr-HR"/>
        </w:rPr>
      </w:pPr>
    </w:p>
    <w:p w14:paraId="3041FCE0" w14:textId="77777777" w:rsidR="00CD6B7F" w:rsidRPr="00B54AAF" w:rsidRDefault="00CD6B7F" w:rsidP="00CD6B7F">
      <w:pPr>
        <w:spacing w:line="276" w:lineRule="auto"/>
        <w:jc w:val="both"/>
        <w:rPr>
          <w:rFonts w:cstheme="minorHAnsi"/>
          <w:color w:val="000000"/>
          <w:sz w:val="28"/>
          <w:szCs w:val="28"/>
          <w:lang w:val="hr-HR" w:eastAsia="hr-HR"/>
        </w:rPr>
      </w:pPr>
    </w:p>
    <w:p w14:paraId="71C50D96" w14:textId="77777777" w:rsidR="00CD6B7F" w:rsidRPr="00B54AAF" w:rsidRDefault="00CD6B7F" w:rsidP="00CD6B7F">
      <w:pPr>
        <w:spacing w:line="276" w:lineRule="auto"/>
        <w:jc w:val="both"/>
        <w:rPr>
          <w:rFonts w:cstheme="minorHAnsi"/>
          <w:color w:val="000000"/>
          <w:sz w:val="28"/>
          <w:szCs w:val="28"/>
          <w:lang w:val="hr-HR" w:eastAsia="hr-HR"/>
        </w:rPr>
      </w:pPr>
    </w:p>
    <w:p w14:paraId="1C680F97" w14:textId="77777777" w:rsidR="002254D2" w:rsidRPr="00E957A9" w:rsidRDefault="002254D2" w:rsidP="002254D2">
      <w:pPr>
        <w:spacing w:line="276" w:lineRule="auto"/>
        <w:rPr>
          <w:rFonts w:cstheme="minorHAnsi"/>
          <w:b/>
          <w:bCs/>
          <w:lang w:val="hr-HR"/>
        </w:rPr>
      </w:pPr>
      <w:r w:rsidRPr="00E957A9">
        <w:rPr>
          <w:rFonts w:cstheme="minorHAnsi"/>
          <w:b/>
          <w:bCs/>
          <w:lang w:val="hr-HR"/>
        </w:rPr>
        <w:t>JAVNO NADMETANJE</w:t>
      </w:r>
    </w:p>
    <w:p w14:paraId="5F2ADF02" w14:textId="0686AC1F" w:rsidR="002254D2" w:rsidRPr="00E957A9" w:rsidRDefault="002254D2" w:rsidP="002254D2">
      <w:pPr>
        <w:spacing w:line="276" w:lineRule="auto"/>
        <w:rPr>
          <w:rFonts w:cstheme="minorHAnsi"/>
          <w:bCs/>
          <w:lang w:val="hr-HR"/>
        </w:rPr>
      </w:pPr>
      <w:r w:rsidRPr="00E957A9">
        <w:rPr>
          <w:rFonts w:cstheme="minorHAnsi"/>
          <w:bCs/>
          <w:lang w:val="hr-HR"/>
        </w:rPr>
        <w:t>EV. BROJ: E-VV-</w:t>
      </w:r>
      <w:r w:rsidR="00E957A9" w:rsidRPr="00E957A9">
        <w:rPr>
          <w:rFonts w:cstheme="minorHAnsi"/>
          <w:bCs/>
          <w:lang w:val="hr-HR"/>
        </w:rPr>
        <w:t>8</w:t>
      </w:r>
      <w:r w:rsidRPr="00E957A9">
        <w:rPr>
          <w:rFonts w:cstheme="minorHAnsi"/>
          <w:bCs/>
          <w:lang w:val="hr-HR"/>
        </w:rPr>
        <w:t>/</w:t>
      </w:r>
      <w:r w:rsidR="00653564">
        <w:rPr>
          <w:rFonts w:cstheme="minorHAnsi"/>
          <w:bCs/>
          <w:lang w:val="hr-HR"/>
        </w:rPr>
        <w:t>2020</w:t>
      </w:r>
    </w:p>
    <w:p w14:paraId="0ABA30B0" w14:textId="77777777" w:rsidR="002254D2" w:rsidRPr="00E957A9" w:rsidRDefault="002254D2" w:rsidP="002254D2">
      <w:pPr>
        <w:spacing w:line="276" w:lineRule="auto"/>
        <w:rPr>
          <w:rFonts w:cstheme="minorHAnsi"/>
          <w:sz w:val="28"/>
          <w:szCs w:val="28"/>
          <w:lang w:val="hr-HR" w:eastAsia="hr-HR"/>
        </w:rPr>
      </w:pPr>
    </w:p>
    <w:p w14:paraId="23EA8510" w14:textId="694BE09A" w:rsidR="002254D2" w:rsidRPr="00E957A9" w:rsidRDefault="002254D2" w:rsidP="002254D2">
      <w:pPr>
        <w:spacing w:line="276" w:lineRule="auto"/>
        <w:rPr>
          <w:rFonts w:cstheme="minorHAnsi"/>
          <w:b/>
          <w:lang w:val="hr-HR" w:eastAsia="hr-HR"/>
        </w:rPr>
      </w:pPr>
      <w:r w:rsidRPr="00E957A9">
        <w:rPr>
          <w:rFonts w:cstheme="minorHAnsi"/>
          <w:b/>
          <w:lang w:val="hr-HR" w:eastAsia="hr-HR"/>
        </w:rPr>
        <w:t xml:space="preserve">Zagreb, </w:t>
      </w:r>
      <w:r w:rsidR="00653564">
        <w:rPr>
          <w:rFonts w:cstheme="minorHAnsi"/>
          <w:b/>
          <w:lang w:val="hr-HR" w:eastAsia="hr-HR"/>
        </w:rPr>
        <w:t>veljača 2020</w:t>
      </w:r>
      <w:r w:rsidRPr="00E957A9">
        <w:rPr>
          <w:rFonts w:cstheme="minorHAnsi"/>
          <w:b/>
          <w:lang w:val="hr-HR" w:eastAsia="hr-HR"/>
        </w:rPr>
        <w:t>. godine</w:t>
      </w:r>
      <w:r w:rsidR="000E365F" w:rsidRPr="00E957A9">
        <w:rPr>
          <w:rFonts w:cstheme="minorHAnsi"/>
          <w:b/>
          <w:lang w:val="hr-HR" w:eastAsia="hr-HR"/>
        </w:rPr>
        <w:t>.</w:t>
      </w:r>
    </w:p>
    <w:p w14:paraId="47233B97" w14:textId="77777777" w:rsidR="000E365F" w:rsidRPr="00B54AAF" w:rsidRDefault="000E365F" w:rsidP="002254D2">
      <w:pPr>
        <w:spacing w:line="276" w:lineRule="auto"/>
        <w:rPr>
          <w:rFonts w:cstheme="minorHAnsi"/>
          <w:b/>
          <w:color w:val="000000"/>
          <w:sz w:val="28"/>
          <w:szCs w:val="28"/>
          <w:lang w:val="hr-HR" w:eastAsia="hr-HR"/>
        </w:rPr>
      </w:pPr>
    </w:p>
    <w:p w14:paraId="250AEB78" w14:textId="77777777" w:rsidR="000E365F" w:rsidRPr="00B54AAF" w:rsidRDefault="000E365F" w:rsidP="002254D2">
      <w:pPr>
        <w:spacing w:line="276" w:lineRule="auto"/>
        <w:rPr>
          <w:rFonts w:cstheme="minorHAnsi"/>
          <w:b/>
          <w:color w:val="000000"/>
          <w:sz w:val="28"/>
          <w:szCs w:val="28"/>
          <w:lang w:val="hr-HR" w:eastAsia="hr-HR"/>
        </w:rPr>
      </w:pPr>
    </w:p>
    <w:p w14:paraId="79CF7187" w14:textId="77777777" w:rsidR="00562980" w:rsidRPr="00B54AAF" w:rsidRDefault="00562980" w:rsidP="002254D2">
      <w:pPr>
        <w:spacing w:line="276" w:lineRule="auto"/>
        <w:rPr>
          <w:rFonts w:cstheme="minorHAnsi"/>
          <w:b/>
          <w:color w:val="000000"/>
          <w:sz w:val="28"/>
          <w:szCs w:val="28"/>
          <w:lang w:val="hr-HR" w:eastAsia="hr-HR"/>
        </w:rPr>
      </w:pPr>
    </w:p>
    <w:p w14:paraId="01F0CB70" w14:textId="77777777" w:rsidR="00562980" w:rsidRPr="00B54AAF" w:rsidRDefault="00562980" w:rsidP="002254D2">
      <w:pPr>
        <w:spacing w:line="276" w:lineRule="auto"/>
        <w:rPr>
          <w:rFonts w:cstheme="minorHAnsi"/>
          <w:b/>
          <w:color w:val="000000"/>
          <w:sz w:val="28"/>
          <w:szCs w:val="28"/>
          <w:lang w:val="hr-HR" w:eastAsia="hr-HR"/>
        </w:rPr>
      </w:pPr>
    </w:p>
    <w:p w14:paraId="0DB949DA" w14:textId="77777777" w:rsidR="00562980" w:rsidRPr="00B54AAF" w:rsidRDefault="00562980" w:rsidP="002254D2">
      <w:pPr>
        <w:spacing w:line="276" w:lineRule="auto"/>
        <w:rPr>
          <w:rFonts w:cstheme="minorHAnsi"/>
          <w:b/>
          <w:color w:val="000000"/>
          <w:sz w:val="28"/>
          <w:szCs w:val="28"/>
          <w:lang w:val="hr-HR" w:eastAsia="hr-HR"/>
        </w:rPr>
      </w:pPr>
    </w:p>
    <w:p w14:paraId="1852F296" w14:textId="77777777" w:rsidR="00562980" w:rsidRPr="00B54AAF" w:rsidRDefault="00562980" w:rsidP="002254D2">
      <w:pPr>
        <w:spacing w:line="276" w:lineRule="auto"/>
        <w:rPr>
          <w:rFonts w:cstheme="minorHAnsi"/>
          <w:b/>
          <w:color w:val="000000"/>
          <w:sz w:val="28"/>
          <w:szCs w:val="28"/>
          <w:lang w:val="hr-HR" w:eastAsia="hr-HR"/>
        </w:rPr>
      </w:pPr>
    </w:p>
    <w:p w14:paraId="41312C6C" w14:textId="77777777" w:rsidR="00562980" w:rsidRPr="00B54AAF" w:rsidRDefault="00562980" w:rsidP="002254D2">
      <w:pPr>
        <w:spacing w:line="276" w:lineRule="auto"/>
        <w:rPr>
          <w:rFonts w:cstheme="minorHAnsi"/>
          <w:b/>
          <w:color w:val="000000"/>
          <w:sz w:val="28"/>
          <w:szCs w:val="28"/>
          <w:lang w:val="hr-HR" w:eastAsia="hr-HR"/>
        </w:rPr>
      </w:pPr>
    </w:p>
    <w:p w14:paraId="16821376" w14:textId="77777777" w:rsidR="00562980" w:rsidRPr="00B54AAF" w:rsidRDefault="00562980" w:rsidP="002254D2">
      <w:pPr>
        <w:spacing w:line="276" w:lineRule="auto"/>
        <w:rPr>
          <w:rFonts w:cstheme="minorHAnsi"/>
          <w:b/>
          <w:color w:val="000000"/>
          <w:sz w:val="28"/>
          <w:szCs w:val="28"/>
          <w:lang w:val="hr-HR" w:eastAsia="hr-HR"/>
        </w:rPr>
      </w:pPr>
    </w:p>
    <w:p w14:paraId="2EF830EA" w14:textId="72A2BD2E" w:rsidR="000E365F" w:rsidRPr="00B54AAF" w:rsidRDefault="00562980" w:rsidP="002254D2">
      <w:pPr>
        <w:spacing w:line="276" w:lineRule="auto"/>
        <w:rPr>
          <w:rFonts w:cstheme="minorHAnsi"/>
          <w:b/>
          <w:color w:val="000000"/>
          <w:lang w:val="hr-HR" w:eastAsia="hr-HR"/>
        </w:rPr>
      </w:pPr>
      <w:r w:rsidRPr="00B54AAF">
        <w:rPr>
          <w:rFonts w:cstheme="minorHAnsi"/>
          <w:b/>
          <w:noProof/>
          <w:color w:val="000000"/>
          <w:lang w:val="hr-HR" w:eastAsia="hr-HR"/>
        </w:rPr>
        <w:drawing>
          <wp:inline distT="0" distB="0" distL="0" distR="0" wp14:anchorId="34601A32" wp14:editId="6748E5BF">
            <wp:extent cx="5754370" cy="588010"/>
            <wp:effectExtent l="0" t="0" r="0" b="254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4370" cy="588010"/>
                    </a:xfrm>
                    <a:prstGeom prst="rect">
                      <a:avLst/>
                    </a:prstGeom>
                    <a:noFill/>
                    <a:ln>
                      <a:noFill/>
                    </a:ln>
                  </pic:spPr>
                </pic:pic>
              </a:graphicData>
            </a:graphic>
          </wp:inline>
        </w:drawing>
      </w:r>
    </w:p>
    <w:bookmarkEnd w:id="0"/>
    <w:p w14:paraId="2A193AE7" w14:textId="77777777" w:rsidR="002254D2" w:rsidRPr="00B54AAF" w:rsidRDefault="002254D2" w:rsidP="002254D2">
      <w:pPr>
        <w:ind w:right="272"/>
        <w:jc w:val="center"/>
        <w:rPr>
          <w:rFonts w:ascii="Calibri" w:hAnsi="Calibri" w:cs="Calibri"/>
          <w:b/>
          <w:bCs/>
          <w:lang w:val="hr-HR"/>
        </w:rPr>
      </w:pPr>
    </w:p>
    <w:p w14:paraId="24F57767" w14:textId="77777777" w:rsidR="002254D2" w:rsidRPr="00B54AAF" w:rsidRDefault="002254D2" w:rsidP="002254D2">
      <w:pPr>
        <w:ind w:right="272"/>
        <w:jc w:val="center"/>
        <w:rPr>
          <w:rFonts w:ascii="Calibri" w:hAnsi="Calibri" w:cs="Calibri"/>
          <w:b/>
          <w:bCs/>
          <w:lang w:val="hr-HR"/>
        </w:rPr>
        <w:sectPr w:rsidR="002254D2" w:rsidRPr="00B54AAF" w:rsidSect="00271C7E">
          <w:headerReference w:type="default" r:id="rId10"/>
          <w:footerReference w:type="default" r:id="rId11"/>
          <w:pgSz w:w="11907" w:h="16840" w:code="9"/>
          <w:pgMar w:top="1418" w:right="1418" w:bottom="1418" w:left="1418" w:header="709" w:footer="709" w:gutter="0"/>
          <w:pgNumType w:start="0"/>
          <w:cols w:space="708"/>
          <w:titlePg/>
          <w:docGrid w:linePitch="272"/>
        </w:sectPr>
      </w:pPr>
    </w:p>
    <w:p w14:paraId="77F268D5" w14:textId="77777777" w:rsidR="002254D2" w:rsidRPr="00B54AAF" w:rsidRDefault="002254D2" w:rsidP="002254D2">
      <w:pPr>
        <w:ind w:right="272"/>
        <w:rPr>
          <w:rFonts w:cstheme="minorHAnsi"/>
          <w:sz w:val="24"/>
          <w:szCs w:val="22"/>
          <w:lang w:val="hr-HR"/>
        </w:rPr>
      </w:pPr>
      <w:bookmarkStart w:id="1" w:name="_Hlk512254479"/>
      <w:r w:rsidRPr="00B54AAF">
        <w:rPr>
          <w:rFonts w:cstheme="minorHAnsi"/>
          <w:sz w:val="24"/>
          <w:szCs w:val="22"/>
          <w:lang w:val="hr-HR"/>
        </w:rPr>
        <w:lastRenderedPageBreak/>
        <w:t>Ova Dokumentacija o nabavi se sastoji od:</w:t>
      </w:r>
    </w:p>
    <w:p w14:paraId="29AC98FC" w14:textId="77777777" w:rsidR="002254D2" w:rsidRPr="00B54AAF" w:rsidRDefault="002254D2" w:rsidP="002254D2">
      <w:pPr>
        <w:ind w:right="272"/>
        <w:rPr>
          <w:rFonts w:cstheme="minorHAnsi"/>
          <w:sz w:val="24"/>
          <w:szCs w:val="22"/>
          <w:lang w:val="hr-HR"/>
        </w:rPr>
      </w:pPr>
    </w:p>
    <w:p w14:paraId="5D75BAB6" w14:textId="77777777" w:rsidR="002254D2" w:rsidRPr="00B54AAF" w:rsidRDefault="002254D2" w:rsidP="002254D2">
      <w:pPr>
        <w:ind w:right="272"/>
        <w:rPr>
          <w:rFonts w:cstheme="minorHAnsi"/>
          <w:sz w:val="24"/>
          <w:szCs w:val="22"/>
          <w:lang w:val="hr-HR"/>
        </w:rPr>
      </w:pPr>
    </w:p>
    <w:p w14:paraId="0888B6AE" w14:textId="77777777" w:rsidR="002254D2" w:rsidRPr="00B54AAF" w:rsidRDefault="002254D2" w:rsidP="002254D2">
      <w:pPr>
        <w:rPr>
          <w:rFonts w:cstheme="minorHAnsi"/>
          <w:b/>
          <w:i/>
          <w:iCs/>
          <w:sz w:val="24"/>
          <w:szCs w:val="22"/>
          <w:lang w:val="hr-HR"/>
        </w:rPr>
      </w:pPr>
      <w:r w:rsidRPr="00B54AAF">
        <w:rPr>
          <w:rFonts w:cstheme="minorHAnsi"/>
          <w:b/>
          <w:sz w:val="24"/>
          <w:szCs w:val="22"/>
          <w:lang w:val="hr-HR"/>
        </w:rPr>
        <w:t>Knjiga 1</w:t>
      </w:r>
      <w:r w:rsidRPr="00B54AAF">
        <w:rPr>
          <w:rFonts w:cstheme="minorHAnsi"/>
          <w:b/>
          <w:sz w:val="24"/>
          <w:szCs w:val="22"/>
          <w:lang w:val="hr-HR"/>
        </w:rPr>
        <w:tab/>
      </w:r>
      <w:r w:rsidRPr="00B54AAF">
        <w:rPr>
          <w:rFonts w:cstheme="minorHAnsi"/>
          <w:b/>
          <w:sz w:val="24"/>
          <w:szCs w:val="22"/>
          <w:lang w:val="hr-HR"/>
        </w:rPr>
        <w:tab/>
        <w:t>Upute ponuditeljima i obrasci</w:t>
      </w:r>
    </w:p>
    <w:p w14:paraId="7FD4ED86" w14:textId="77777777" w:rsidR="002254D2" w:rsidRPr="00B54AAF" w:rsidRDefault="002254D2" w:rsidP="002254D2">
      <w:pPr>
        <w:rPr>
          <w:rFonts w:cstheme="minorHAnsi"/>
          <w:b/>
          <w:i/>
          <w:iCs/>
          <w:sz w:val="24"/>
          <w:szCs w:val="22"/>
          <w:lang w:val="hr-HR"/>
        </w:rPr>
      </w:pPr>
      <w:r w:rsidRPr="00B54AAF">
        <w:rPr>
          <w:rFonts w:cstheme="minorHAnsi"/>
          <w:sz w:val="24"/>
          <w:szCs w:val="22"/>
          <w:lang w:val="hr-HR"/>
        </w:rPr>
        <w:t>Knjiga 2</w:t>
      </w:r>
      <w:r w:rsidRPr="00B54AAF">
        <w:rPr>
          <w:rFonts w:cstheme="minorHAnsi"/>
          <w:sz w:val="24"/>
          <w:szCs w:val="22"/>
          <w:lang w:val="hr-HR"/>
        </w:rPr>
        <w:tab/>
        <w:t xml:space="preserve"> </w:t>
      </w:r>
      <w:r w:rsidRPr="00B54AAF">
        <w:rPr>
          <w:rFonts w:cstheme="minorHAnsi"/>
          <w:sz w:val="24"/>
          <w:szCs w:val="22"/>
          <w:lang w:val="hr-HR"/>
        </w:rPr>
        <w:tab/>
        <w:t xml:space="preserve">Ugovorna dokumentacija </w:t>
      </w:r>
    </w:p>
    <w:p w14:paraId="26A9365A" w14:textId="77777777" w:rsidR="002254D2" w:rsidRPr="00B54AAF" w:rsidRDefault="002254D2" w:rsidP="002254D2">
      <w:pPr>
        <w:rPr>
          <w:rFonts w:cstheme="minorHAnsi"/>
          <w:sz w:val="24"/>
          <w:szCs w:val="22"/>
          <w:lang w:val="hr-HR"/>
        </w:rPr>
      </w:pPr>
      <w:r w:rsidRPr="00B54AAF">
        <w:rPr>
          <w:rFonts w:cstheme="minorHAnsi"/>
          <w:sz w:val="24"/>
          <w:szCs w:val="22"/>
          <w:lang w:val="hr-HR"/>
        </w:rPr>
        <w:t>Knjiga 3</w:t>
      </w:r>
      <w:r w:rsidRPr="00B54AAF">
        <w:rPr>
          <w:rFonts w:cstheme="minorHAnsi"/>
          <w:sz w:val="24"/>
          <w:szCs w:val="22"/>
          <w:lang w:val="hr-HR"/>
        </w:rPr>
        <w:tab/>
      </w:r>
      <w:r w:rsidRPr="00B54AAF">
        <w:rPr>
          <w:rFonts w:cstheme="minorHAnsi"/>
          <w:sz w:val="24"/>
          <w:szCs w:val="22"/>
          <w:lang w:val="hr-HR"/>
        </w:rPr>
        <w:tab/>
        <w:t>Projektni zadatak</w:t>
      </w:r>
    </w:p>
    <w:p w14:paraId="4496DA29" w14:textId="77777777" w:rsidR="002254D2" w:rsidRPr="00B54AAF" w:rsidRDefault="002254D2" w:rsidP="002254D2">
      <w:pPr>
        <w:rPr>
          <w:rFonts w:cstheme="minorHAnsi"/>
          <w:sz w:val="24"/>
          <w:szCs w:val="22"/>
          <w:lang w:val="hr-HR"/>
        </w:rPr>
      </w:pPr>
      <w:r w:rsidRPr="00B54AAF">
        <w:rPr>
          <w:rFonts w:cstheme="minorHAnsi"/>
          <w:sz w:val="24"/>
          <w:szCs w:val="22"/>
          <w:lang w:val="hr-HR"/>
        </w:rPr>
        <w:t>Knjiga 4</w:t>
      </w:r>
      <w:r w:rsidRPr="00B54AAF">
        <w:rPr>
          <w:rFonts w:cstheme="minorHAnsi"/>
          <w:sz w:val="24"/>
          <w:szCs w:val="22"/>
          <w:lang w:val="hr-HR"/>
        </w:rPr>
        <w:tab/>
      </w:r>
      <w:r w:rsidRPr="00B54AAF">
        <w:rPr>
          <w:rFonts w:cstheme="minorHAnsi"/>
          <w:sz w:val="24"/>
          <w:szCs w:val="22"/>
          <w:lang w:val="hr-HR"/>
        </w:rPr>
        <w:tab/>
        <w:t>Troškovnik</w:t>
      </w:r>
    </w:p>
    <w:p w14:paraId="6A3C2AF6" w14:textId="77777777" w:rsidR="002254D2" w:rsidRPr="00B54AAF" w:rsidRDefault="002254D2" w:rsidP="002254D2">
      <w:pPr>
        <w:rPr>
          <w:rFonts w:cstheme="minorHAnsi"/>
          <w:sz w:val="24"/>
          <w:szCs w:val="22"/>
          <w:lang w:val="hr-HR"/>
        </w:rPr>
      </w:pPr>
      <w:r w:rsidRPr="00B54AAF">
        <w:rPr>
          <w:rFonts w:cstheme="minorHAnsi"/>
          <w:sz w:val="24"/>
          <w:szCs w:val="22"/>
          <w:lang w:val="hr-HR"/>
        </w:rPr>
        <w:t xml:space="preserve">Knjiga 5 </w:t>
      </w:r>
      <w:r w:rsidRPr="00B54AAF">
        <w:rPr>
          <w:rFonts w:cstheme="minorHAnsi"/>
          <w:sz w:val="24"/>
          <w:szCs w:val="22"/>
          <w:lang w:val="hr-HR"/>
        </w:rPr>
        <w:tab/>
      </w:r>
      <w:r w:rsidRPr="00B54AAF">
        <w:rPr>
          <w:rFonts w:cstheme="minorHAnsi"/>
          <w:sz w:val="24"/>
          <w:szCs w:val="22"/>
          <w:lang w:val="hr-HR"/>
        </w:rPr>
        <w:tab/>
        <w:t>Podloge</w:t>
      </w:r>
    </w:p>
    <w:bookmarkEnd w:id="1"/>
    <w:p w14:paraId="214917EE" w14:textId="77777777" w:rsidR="002254D2" w:rsidRPr="00B54AAF" w:rsidRDefault="002254D2" w:rsidP="002254D2">
      <w:pPr>
        <w:ind w:right="272"/>
        <w:jc w:val="both"/>
        <w:rPr>
          <w:rFonts w:cstheme="minorHAnsi"/>
          <w:lang w:val="hr-HR"/>
        </w:rPr>
      </w:pPr>
    </w:p>
    <w:p w14:paraId="0C27C2E8" w14:textId="77777777" w:rsidR="002254D2" w:rsidRPr="00B54AAF" w:rsidRDefault="002254D2" w:rsidP="002254D2">
      <w:pPr>
        <w:rPr>
          <w:lang w:val="hr-HR"/>
        </w:rPr>
      </w:pPr>
    </w:p>
    <w:p w14:paraId="6C6CEFA8" w14:textId="77777777" w:rsidR="002254D2" w:rsidRPr="00B54AAF" w:rsidRDefault="002254D2" w:rsidP="002254D2">
      <w:pPr>
        <w:ind w:right="272"/>
        <w:rPr>
          <w:rFonts w:ascii="Calibri" w:hAnsi="Calibri" w:cs="Calibri"/>
          <w:lang w:val="hr-HR"/>
        </w:rPr>
      </w:pPr>
      <w:r w:rsidRPr="00B54AAF">
        <w:rPr>
          <w:rFonts w:ascii="Calibri" w:hAnsi="Calibri" w:cs="Calibri"/>
          <w:lang w:val="hr-HR"/>
        </w:rPr>
        <w:br w:type="page"/>
      </w:r>
    </w:p>
    <w:p w14:paraId="2CF0B388" w14:textId="77777777" w:rsidR="00BA0CAB" w:rsidRPr="00B54AAF" w:rsidRDefault="00BA0CAB" w:rsidP="00E247AB">
      <w:pPr>
        <w:ind w:right="272"/>
        <w:jc w:val="center"/>
        <w:rPr>
          <w:rFonts w:ascii="Calibri" w:hAnsi="Calibri" w:cs="Calibri"/>
          <w:b/>
          <w:bCs/>
          <w:sz w:val="32"/>
          <w:szCs w:val="32"/>
          <w:lang w:val="hr-HR"/>
        </w:rPr>
      </w:pPr>
    </w:p>
    <w:p w14:paraId="46D5E33C" w14:textId="77777777" w:rsidR="00E247AB" w:rsidRPr="00B54AAF" w:rsidRDefault="00E247AB" w:rsidP="00E247AB">
      <w:pPr>
        <w:ind w:right="272"/>
        <w:jc w:val="center"/>
        <w:rPr>
          <w:rFonts w:ascii="Calibri" w:hAnsi="Calibri" w:cs="Calibri"/>
          <w:b/>
          <w:bCs/>
          <w:sz w:val="32"/>
          <w:szCs w:val="32"/>
          <w:lang w:val="hr-HR"/>
        </w:rPr>
      </w:pPr>
      <w:r w:rsidRPr="00B54AAF">
        <w:rPr>
          <w:rFonts w:ascii="Calibri" w:hAnsi="Calibri" w:cs="Calibri"/>
          <w:b/>
          <w:bCs/>
          <w:sz w:val="32"/>
          <w:szCs w:val="32"/>
          <w:lang w:val="hr-HR"/>
        </w:rPr>
        <w:t xml:space="preserve">Knjiga 1 </w:t>
      </w:r>
    </w:p>
    <w:p w14:paraId="29243D14" w14:textId="77777777" w:rsidR="00BA0CAB" w:rsidRPr="00B54AAF" w:rsidRDefault="00BA0CAB" w:rsidP="00E247AB">
      <w:pPr>
        <w:ind w:right="272"/>
        <w:jc w:val="center"/>
        <w:rPr>
          <w:rFonts w:ascii="Calibri" w:hAnsi="Calibri" w:cs="Calibri"/>
          <w:lang w:val="hr-HR"/>
        </w:rPr>
      </w:pPr>
    </w:p>
    <w:p w14:paraId="6E47E57B" w14:textId="77777777" w:rsidR="00BA0CAB" w:rsidRPr="00B54AAF" w:rsidRDefault="00BA0CAB" w:rsidP="00E247AB">
      <w:pPr>
        <w:ind w:right="272"/>
        <w:jc w:val="center"/>
        <w:rPr>
          <w:rFonts w:ascii="Calibri" w:hAnsi="Calibri" w:cs="Calibri"/>
          <w:lang w:val="hr-HR"/>
        </w:rPr>
      </w:pPr>
    </w:p>
    <w:p w14:paraId="573B88E2" w14:textId="77777777" w:rsidR="00BA0CAB" w:rsidRPr="00B54AAF" w:rsidRDefault="00BA0CAB" w:rsidP="00E247AB">
      <w:pPr>
        <w:ind w:right="272"/>
        <w:jc w:val="center"/>
        <w:rPr>
          <w:rFonts w:ascii="Calibri" w:hAnsi="Calibri" w:cs="Calibri"/>
          <w:lang w:val="hr-HR"/>
        </w:rPr>
      </w:pPr>
    </w:p>
    <w:p w14:paraId="04212566" w14:textId="77777777" w:rsidR="00E247AB" w:rsidRPr="00B54AAF" w:rsidRDefault="00E247AB" w:rsidP="00E247AB">
      <w:pPr>
        <w:ind w:right="272"/>
        <w:jc w:val="center"/>
        <w:rPr>
          <w:rFonts w:ascii="Calibri" w:hAnsi="Calibri" w:cs="Calibri"/>
          <w:b/>
          <w:bCs/>
          <w:sz w:val="32"/>
          <w:szCs w:val="32"/>
          <w:lang w:val="hr-HR"/>
        </w:rPr>
      </w:pPr>
      <w:r w:rsidRPr="00B54AAF">
        <w:rPr>
          <w:rFonts w:ascii="Calibri" w:hAnsi="Calibri" w:cs="Calibri"/>
          <w:b/>
          <w:bCs/>
          <w:sz w:val="32"/>
          <w:szCs w:val="32"/>
          <w:u w:val="single"/>
          <w:lang w:val="hr-HR"/>
        </w:rPr>
        <w:t>Dio 1</w:t>
      </w:r>
    </w:p>
    <w:p w14:paraId="06A464D8" w14:textId="77777777" w:rsidR="00E247AB" w:rsidRPr="00B54AAF" w:rsidRDefault="00E247AB" w:rsidP="00E247AB">
      <w:pPr>
        <w:ind w:right="272"/>
        <w:jc w:val="center"/>
        <w:rPr>
          <w:rFonts w:ascii="Calibri" w:hAnsi="Calibri" w:cs="Calibri"/>
          <w:b/>
          <w:bCs/>
          <w:lang w:val="hr-HR"/>
        </w:rPr>
      </w:pPr>
    </w:p>
    <w:p w14:paraId="6BBD5B14" w14:textId="77777777" w:rsidR="00E247AB" w:rsidRPr="00B54AAF" w:rsidRDefault="00E247AB" w:rsidP="00E247AB">
      <w:pPr>
        <w:ind w:right="272"/>
        <w:jc w:val="center"/>
        <w:rPr>
          <w:rFonts w:ascii="Calibri" w:hAnsi="Calibri" w:cs="Calibri"/>
          <w:b/>
          <w:bCs/>
          <w:lang w:val="hr-HR"/>
        </w:rPr>
      </w:pPr>
    </w:p>
    <w:p w14:paraId="5A5BF956" w14:textId="77777777" w:rsidR="00E247AB" w:rsidRPr="00B54AAF" w:rsidRDefault="00E247AB" w:rsidP="00E247AB">
      <w:pPr>
        <w:jc w:val="center"/>
        <w:rPr>
          <w:b/>
          <w:sz w:val="36"/>
          <w:lang w:val="hr-HR"/>
        </w:rPr>
      </w:pPr>
      <w:r w:rsidRPr="00B54AAF">
        <w:rPr>
          <w:b/>
          <w:sz w:val="36"/>
          <w:lang w:val="hr-HR"/>
        </w:rPr>
        <w:t>Upute ponuditeljima</w:t>
      </w:r>
    </w:p>
    <w:p w14:paraId="157947D0" w14:textId="77777777" w:rsidR="00E247AB" w:rsidRPr="00B54AAF" w:rsidRDefault="00E247AB" w:rsidP="00E247AB">
      <w:pPr>
        <w:ind w:right="272"/>
        <w:jc w:val="both"/>
        <w:rPr>
          <w:rFonts w:ascii="Calibri" w:hAnsi="Calibri" w:cs="Calibri"/>
          <w:lang w:val="hr-HR"/>
        </w:rPr>
      </w:pPr>
      <w:r w:rsidRPr="00B54AAF">
        <w:rPr>
          <w:rFonts w:ascii="Calibri" w:hAnsi="Calibri" w:cs="Calibri"/>
          <w:b/>
          <w:bCs/>
          <w:sz w:val="24"/>
          <w:szCs w:val="24"/>
          <w:lang w:val="hr-HR"/>
        </w:rPr>
        <w:br w:type="page"/>
      </w:r>
    </w:p>
    <w:p w14:paraId="68C4BBCB" w14:textId="77777777" w:rsidR="00E247AB" w:rsidRPr="00B54AAF" w:rsidRDefault="00E247AB" w:rsidP="00E247AB">
      <w:pPr>
        <w:rPr>
          <w:b/>
          <w:sz w:val="24"/>
          <w:lang w:val="hr-HR"/>
        </w:rPr>
      </w:pPr>
      <w:r w:rsidRPr="00B54AAF">
        <w:rPr>
          <w:b/>
          <w:sz w:val="24"/>
          <w:lang w:val="hr-HR"/>
        </w:rPr>
        <w:t xml:space="preserve">Sadržaj: </w:t>
      </w:r>
    </w:p>
    <w:p w14:paraId="3DE35435" w14:textId="77777777" w:rsidR="002657BF" w:rsidRDefault="00DA77CA">
      <w:pPr>
        <w:pStyle w:val="Sadraj1"/>
        <w:rPr>
          <w:rFonts w:eastAsiaTheme="minorEastAsia" w:cstheme="minorBidi"/>
          <w:noProof/>
          <w:sz w:val="22"/>
          <w:szCs w:val="22"/>
          <w:lang w:val="hr-HR" w:eastAsia="hr-HR"/>
        </w:rPr>
      </w:pPr>
      <w:r w:rsidRPr="00B54AAF">
        <w:rPr>
          <w:b/>
          <w:sz w:val="24"/>
          <w:lang w:val="hr-HR"/>
        </w:rPr>
        <w:fldChar w:fldCharType="begin"/>
      </w:r>
      <w:r w:rsidRPr="00B54AAF">
        <w:rPr>
          <w:b/>
          <w:sz w:val="24"/>
          <w:lang w:val="hr-HR"/>
        </w:rPr>
        <w:instrText xml:space="preserve"> TOC \o "2-2" \h \z \t "Naslov 1;1" </w:instrText>
      </w:r>
      <w:r w:rsidRPr="00B54AAF">
        <w:rPr>
          <w:b/>
          <w:sz w:val="24"/>
          <w:lang w:val="hr-HR"/>
        </w:rPr>
        <w:fldChar w:fldCharType="separate"/>
      </w:r>
      <w:hyperlink w:anchor="_Toc2953223" w:history="1">
        <w:r w:rsidR="002657BF" w:rsidRPr="00653E48">
          <w:rPr>
            <w:rStyle w:val="Hiperveza"/>
            <w:noProof/>
            <w:lang w:val="hr-HR"/>
          </w:rPr>
          <w:t>1.</w:t>
        </w:r>
        <w:r w:rsidR="002657BF">
          <w:rPr>
            <w:rFonts w:eastAsiaTheme="minorEastAsia" w:cstheme="minorBidi"/>
            <w:noProof/>
            <w:sz w:val="22"/>
            <w:szCs w:val="22"/>
            <w:lang w:val="hr-HR" w:eastAsia="hr-HR"/>
          </w:rPr>
          <w:tab/>
        </w:r>
        <w:r w:rsidR="002657BF" w:rsidRPr="00653E48">
          <w:rPr>
            <w:rStyle w:val="Hiperveza"/>
            <w:noProof/>
            <w:lang w:val="hr-HR"/>
          </w:rPr>
          <w:t>OPĆI PODACI</w:t>
        </w:r>
        <w:r w:rsidR="002657BF">
          <w:rPr>
            <w:noProof/>
            <w:webHidden/>
          </w:rPr>
          <w:tab/>
        </w:r>
        <w:r w:rsidR="002657BF">
          <w:rPr>
            <w:noProof/>
            <w:webHidden/>
          </w:rPr>
          <w:fldChar w:fldCharType="begin"/>
        </w:r>
        <w:r w:rsidR="002657BF">
          <w:rPr>
            <w:noProof/>
            <w:webHidden/>
          </w:rPr>
          <w:instrText xml:space="preserve"> PAGEREF _Toc2953223 \h </w:instrText>
        </w:r>
        <w:r w:rsidR="002657BF">
          <w:rPr>
            <w:noProof/>
            <w:webHidden/>
          </w:rPr>
        </w:r>
        <w:r w:rsidR="002657BF">
          <w:rPr>
            <w:noProof/>
            <w:webHidden/>
          </w:rPr>
          <w:fldChar w:fldCharType="separate"/>
        </w:r>
        <w:r w:rsidR="002657BF">
          <w:rPr>
            <w:noProof/>
            <w:webHidden/>
          </w:rPr>
          <w:t>5</w:t>
        </w:r>
        <w:r w:rsidR="002657BF">
          <w:rPr>
            <w:noProof/>
            <w:webHidden/>
          </w:rPr>
          <w:fldChar w:fldCharType="end"/>
        </w:r>
      </w:hyperlink>
    </w:p>
    <w:p w14:paraId="55225250"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24" w:history="1">
        <w:r w:rsidR="002657BF" w:rsidRPr="00653E48">
          <w:rPr>
            <w:rStyle w:val="Hiperveza"/>
            <w:noProof/>
            <w:lang w:val="hr-HR"/>
            <w14:scene3d>
              <w14:camera w14:prst="orthographicFront"/>
              <w14:lightRig w14:rig="threePt" w14:dir="t">
                <w14:rot w14:lat="0" w14:lon="0" w14:rev="0"/>
              </w14:lightRig>
            </w14:scene3d>
          </w:rPr>
          <w:t>1.1.</w:t>
        </w:r>
        <w:r w:rsidR="002657BF">
          <w:rPr>
            <w:rFonts w:eastAsiaTheme="minorEastAsia" w:cstheme="minorBidi"/>
            <w:noProof/>
            <w:sz w:val="22"/>
            <w:szCs w:val="22"/>
            <w:lang w:val="hr-HR" w:eastAsia="hr-HR"/>
          </w:rPr>
          <w:tab/>
        </w:r>
        <w:r w:rsidR="002657BF" w:rsidRPr="00653E48">
          <w:rPr>
            <w:rStyle w:val="Hiperveza"/>
            <w:noProof/>
            <w:lang w:val="hr-HR"/>
          </w:rPr>
          <w:t>UVOD</w:t>
        </w:r>
        <w:r w:rsidR="002657BF">
          <w:rPr>
            <w:noProof/>
            <w:webHidden/>
          </w:rPr>
          <w:tab/>
        </w:r>
        <w:r w:rsidR="002657BF">
          <w:rPr>
            <w:noProof/>
            <w:webHidden/>
          </w:rPr>
          <w:fldChar w:fldCharType="begin"/>
        </w:r>
        <w:r w:rsidR="002657BF">
          <w:rPr>
            <w:noProof/>
            <w:webHidden/>
          </w:rPr>
          <w:instrText xml:space="preserve"> PAGEREF _Toc2953224 \h </w:instrText>
        </w:r>
        <w:r w:rsidR="002657BF">
          <w:rPr>
            <w:noProof/>
            <w:webHidden/>
          </w:rPr>
        </w:r>
        <w:r w:rsidR="002657BF">
          <w:rPr>
            <w:noProof/>
            <w:webHidden/>
          </w:rPr>
          <w:fldChar w:fldCharType="separate"/>
        </w:r>
        <w:r w:rsidR="002657BF">
          <w:rPr>
            <w:noProof/>
            <w:webHidden/>
          </w:rPr>
          <w:t>5</w:t>
        </w:r>
        <w:r w:rsidR="002657BF">
          <w:rPr>
            <w:noProof/>
            <w:webHidden/>
          </w:rPr>
          <w:fldChar w:fldCharType="end"/>
        </w:r>
      </w:hyperlink>
    </w:p>
    <w:p w14:paraId="20BCB7D5"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25" w:history="1">
        <w:r w:rsidR="002657BF" w:rsidRPr="00653E48">
          <w:rPr>
            <w:rStyle w:val="Hiperveza"/>
            <w:noProof/>
            <w:lang w:val="hr-HR"/>
            <w14:scene3d>
              <w14:camera w14:prst="orthographicFront"/>
              <w14:lightRig w14:rig="threePt" w14:dir="t">
                <w14:rot w14:lat="0" w14:lon="0" w14:rev="0"/>
              </w14:lightRig>
            </w14:scene3d>
          </w:rPr>
          <w:t>1.2.</w:t>
        </w:r>
        <w:r w:rsidR="002657BF">
          <w:rPr>
            <w:rFonts w:eastAsiaTheme="minorEastAsia" w:cstheme="minorBidi"/>
            <w:noProof/>
            <w:sz w:val="22"/>
            <w:szCs w:val="22"/>
            <w:lang w:val="hr-HR" w:eastAsia="hr-HR"/>
          </w:rPr>
          <w:tab/>
        </w:r>
        <w:r w:rsidR="002657BF" w:rsidRPr="00653E48">
          <w:rPr>
            <w:rStyle w:val="Hiperveza"/>
            <w:noProof/>
            <w:lang w:val="hr-HR"/>
          </w:rPr>
          <w:t>MJERODAVNO PRAVO</w:t>
        </w:r>
        <w:r w:rsidR="002657BF">
          <w:rPr>
            <w:noProof/>
            <w:webHidden/>
          </w:rPr>
          <w:tab/>
        </w:r>
        <w:r w:rsidR="002657BF">
          <w:rPr>
            <w:noProof/>
            <w:webHidden/>
          </w:rPr>
          <w:fldChar w:fldCharType="begin"/>
        </w:r>
        <w:r w:rsidR="002657BF">
          <w:rPr>
            <w:noProof/>
            <w:webHidden/>
          </w:rPr>
          <w:instrText xml:space="preserve"> PAGEREF _Toc2953225 \h </w:instrText>
        </w:r>
        <w:r w:rsidR="002657BF">
          <w:rPr>
            <w:noProof/>
            <w:webHidden/>
          </w:rPr>
        </w:r>
        <w:r w:rsidR="002657BF">
          <w:rPr>
            <w:noProof/>
            <w:webHidden/>
          </w:rPr>
          <w:fldChar w:fldCharType="separate"/>
        </w:r>
        <w:r w:rsidR="002657BF">
          <w:rPr>
            <w:noProof/>
            <w:webHidden/>
          </w:rPr>
          <w:t>5</w:t>
        </w:r>
        <w:r w:rsidR="002657BF">
          <w:rPr>
            <w:noProof/>
            <w:webHidden/>
          </w:rPr>
          <w:fldChar w:fldCharType="end"/>
        </w:r>
      </w:hyperlink>
    </w:p>
    <w:p w14:paraId="02E52805"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26" w:history="1">
        <w:r w:rsidR="002657BF" w:rsidRPr="00653E48">
          <w:rPr>
            <w:rStyle w:val="Hiperveza"/>
            <w:noProof/>
            <w:lang w:val="hr-HR"/>
            <w14:scene3d>
              <w14:camera w14:prst="orthographicFront"/>
              <w14:lightRig w14:rig="threePt" w14:dir="t">
                <w14:rot w14:lat="0" w14:lon="0" w14:rev="0"/>
              </w14:lightRig>
            </w14:scene3d>
          </w:rPr>
          <w:t>1.3.</w:t>
        </w:r>
        <w:r w:rsidR="002657BF">
          <w:rPr>
            <w:rFonts w:eastAsiaTheme="minorEastAsia" w:cstheme="minorBidi"/>
            <w:noProof/>
            <w:sz w:val="22"/>
            <w:szCs w:val="22"/>
            <w:lang w:val="hr-HR" w:eastAsia="hr-HR"/>
          </w:rPr>
          <w:tab/>
        </w:r>
        <w:r w:rsidR="002657BF" w:rsidRPr="00653E48">
          <w:rPr>
            <w:rStyle w:val="Hiperveza"/>
            <w:noProof/>
            <w:lang w:val="hr-HR"/>
          </w:rPr>
          <w:t>PODACI O NARUČITELJU</w:t>
        </w:r>
        <w:r w:rsidR="002657BF">
          <w:rPr>
            <w:noProof/>
            <w:webHidden/>
          </w:rPr>
          <w:tab/>
        </w:r>
        <w:r w:rsidR="002657BF">
          <w:rPr>
            <w:noProof/>
            <w:webHidden/>
          </w:rPr>
          <w:fldChar w:fldCharType="begin"/>
        </w:r>
        <w:r w:rsidR="002657BF">
          <w:rPr>
            <w:noProof/>
            <w:webHidden/>
          </w:rPr>
          <w:instrText xml:space="preserve"> PAGEREF _Toc2953226 \h </w:instrText>
        </w:r>
        <w:r w:rsidR="002657BF">
          <w:rPr>
            <w:noProof/>
            <w:webHidden/>
          </w:rPr>
        </w:r>
        <w:r w:rsidR="002657BF">
          <w:rPr>
            <w:noProof/>
            <w:webHidden/>
          </w:rPr>
          <w:fldChar w:fldCharType="separate"/>
        </w:r>
        <w:r w:rsidR="002657BF">
          <w:rPr>
            <w:noProof/>
            <w:webHidden/>
          </w:rPr>
          <w:t>6</w:t>
        </w:r>
        <w:r w:rsidR="002657BF">
          <w:rPr>
            <w:noProof/>
            <w:webHidden/>
          </w:rPr>
          <w:fldChar w:fldCharType="end"/>
        </w:r>
      </w:hyperlink>
    </w:p>
    <w:p w14:paraId="2C3CFFCA"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27" w:history="1">
        <w:r w:rsidR="002657BF" w:rsidRPr="00653E48">
          <w:rPr>
            <w:rStyle w:val="Hiperveza"/>
            <w:noProof/>
            <w:lang w:val="hr-HR"/>
            <w14:scene3d>
              <w14:camera w14:prst="orthographicFront"/>
              <w14:lightRig w14:rig="threePt" w14:dir="t">
                <w14:rot w14:lat="0" w14:lon="0" w14:rev="0"/>
              </w14:lightRig>
            </w14:scene3d>
          </w:rPr>
          <w:t>1.4.</w:t>
        </w:r>
        <w:r w:rsidR="002657BF">
          <w:rPr>
            <w:rFonts w:eastAsiaTheme="minorEastAsia" w:cstheme="minorBidi"/>
            <w:noProof/>
            <w:sz w:val="22"/>
            <w:szCs w:val="22"/>
            <w:lang w:val="hr-HR" w:eastAsia="hr-HR"/>
          </w:rPr>
          <w:tab/>
        </w:r>
        <w:r w:rsidR="002657BF" w:rsidRPr="00653E48">
          <w:rPr>
            <w:rStyle w:val="Hiperveza"/>
            <w:noProof/>
            <w:lang w:val="hr-HR"/>
          </w:rPr>
          <w:t>PODACI O OSOBAMA ZADUŽENIM ZA KOMUNIKACIJU S PONUDITELJIMA</w:t>
        </w:r>
        <w:r w:rsidR="002657BF">
          <w:rPr>
            <w:noProof/>
            <w:webHidden/>
          </w:rPr>
          <w:tab/>
        </w:r>
        <w:r w:rsidR="002657BF">
          <w:rPr>
            <w:noProof/>
            <w:webHidden/>
          </w:rPr>
          <w:fldChar w:fldCharType="begin"/>
        </w:r>
        <w:r w:rsidR="002657BF">
          <w:rPr>
            <w:noProof/>
            <w:webHidden/>
          </w:rPr>
          <w:instrText xml:space="preserve"> PAGEREF _Toc2953227 \h </w:instrText>
        </w:r>
        <w:r w:rsidR="002657BF">
          <w:rPr>
            <w:noProof/>
            <w:webHidden/>
          </w:rPr>
        </w:r>
        <w:r w:rsidR="002657BF">
          <w:rPr>
            <w:noProof/>
            <w:webHidden/>
          </w:rPr>
          <w:fldChar w:fldCharType="separate"/>
        </w:r>
        <w:r w:rsidR="002657BF">
          <w:rPr>
            <w:noProof/>
            <w:webHidden/>
          </w:rPr>
          <w:t>6</w:t>
        </w:r>
        <w:r w:rsidR="002657BF">
          <w:rPr>
            <w:noProof/>
            <w:webHidden/>
          </w:rPr>
          <w:fldChar w:fldCharType="end"/>
        </w:r>
      </w:hyperlink>
    </w:p>
    <w:p w14:paraId="3B2DB629"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28" w:history="1">
        <w:r w:rsidR="002657BF" w:rsidRPr="00653E48">
          <w:rPr>
            <w:rStyle w:val="Hiperveza"/>
            <w:noProof/>
            <w:lang w:val="hr-HR"/>
            <w14:scene3d>
              <w14:camera w14:prst="orthographicFront"/>
              <w14:lightRig w14:rig="threePt" w14:dir="t">
                <w14:rot w14:lat="0" w14:lon="0" w14:rev="0"/>
              </w14:lightRig>
            </w14:scene3d>
          </w:rPr>
          <w:t>1.5.</w:t>
        </w:r>
        <w:r w:rsidR="002657BF">
          <w:rPr>
            <w:rFonts w:eastAsiaTheme="minorEastAsia" w:cstheme="minorBidi"/>
            <w:noProof/>
            <w:sz w:val="22"/>
            <w:szCs w:val="22"/>
            <w:lang w:val="hr-HR" w:eastAsia="hr-HR"/>
          </w:rPr>
          <w:tab/>
        </w:r>
        <w:r w:rsidR="002657BF" w:rsidRPr="00653E48">
          <w:rPr>
            <w:rStyle w:val="Hiperveza"/>
            <w:noProof/>
            <w:lang w:val="hr-HR"/>
          </w:rPr>
          <w:t>PODACI O GOSPODARSKIM SUBJEKTIMA S KOJIMA JE NARUČITELJ U SUKOBU INTERESA</w:t>
        </w:r>
        <w:r w:rsidR="002657BF">
          <w:rPr>
            <w:noProof/>
            <w:webHidden/>
          </w:rPr>
          <w:tab/>
        </w:r>
        <w:r w:rsidR="002657BF">
          <w:rPr>
            <w:noProof/>
            <w:webHidden/>
          </w:rPr>
          <w:fldChar w:fldCharType="begin"/>
        </w:r>
        <w:r w:rsidR="002657BF">
          <w:rPr>
            <w:noProof/>
            <w:webHidden/>
          </w:rPr>
          <w:instrText xml:space="preserve"> PAGEREF _Toc2953228 \h </w:instrText>
        </w:r>
        <w:r w:rsidR="002657BF">
          <w:rPr>
            <w:noProof/>
            <w:webHidden/>
          </w:rPr>
        </w:r>
        <w:r w:rsidR="002657BF">
          <w:rPr>
            <w:noProof/>
            <w:webHidden/>
          </w:rPr>
          <w:fldChar w:fldCharType="separate"/>
        </w:r>
        <w:r w:rsidR="002657BF">
          <w:rPr>
            <w:noProof/>
            <w:webHidden/>
          </w:rPr>
          <w:t>7</w:t>
        </w:r>
        <w:r w:rsidR="002657BF">
          <w:rPr>
            <w:noProof/>
            <w:webHidden/>
          </w:rPr>
          <w:fldChar w:fldCharType="end"/>
        </w:r>
      </w:hyperlink>
    </w:p>
    <w:p w14:paraId="63B22234"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29" w:history="1">
        <w:r w:rsidR="002657BF" w:rsidRPr="00653E48">
          <w:rPr>
            <w:rStyle w:val="Hiperveza"/>
            <w:noProof/>
            <w:lang w:val="hr-HR"/>
            <w14:scene3d>
              <w14:camera w14:prst="orthographicFront"/>
              <w14:lightRig w14:rig="threePt" w14:dir="t">
                <w14:rot w14:lat="0" w14:lon="0" w14:rev="0"/>
              </w14:lightRig>
            </w14:scene3d>
          </w:rPr>
          <w:t>1.6.</w:t>
        </w:r>
        <w:r w:rsidR="002657BF">
          <w:rPr>
            <w:rFonts w:eastAsiaTheme="minorEastAsia" w:cstheme="minorBidi"/>
            <w:noProof/>
            <w:sz w:val="22"/>
            <w:szCs w:val="22"/>
            <w:lang w:val="hr-HR" w:eastAsia="hr-HR"/>
          </w:rPr>
          <w:tab/>
        </w:r>
        <w:r w:rsidR="002657BF" w:rsidRPr="00653E48">
          <w:rPr>
            <w:rStyle w:val="Hiperveza"/>
            <w:noProof/>
            <w:lang w:val="hr-HR"/>
          </w:rPr>
          <w:t>EVIDENCIJSKI BROJ NABAVE</w:t>
        </w:r>
        <w:r w:rsidR="002657BF">
          <w:rPr>
            <w:noProof/>
            <w:webHidden/>
          </w:rPr>
          <w:tab/>
        </w:r>
        <w:r w:rsidR="002657BF">
          <w:rPr>
            <w:noProof/>
            <w:webHidden/>
          </w:rPr>
          <w:fldChar w:fldCharType="begin"/>
        </w:r>
        <w:r w:rsidR="002657BF">
          <w:rPr>
            <w:noProof/>
            <w:webHidden/>
          </w:rPr>
          <w:instrText xml:space="preserve"> PAGEREF _Toc2953229 \h </w:instrText>
        </w:r>
        <w:r w:rsidR="002657BF">
          <w:rPr>
            <w:noProof/>
            <w:webHidden/>
          </w:rPr>
        </w:r>
        <w:r w:rsidR="002657BF">
          <w:rPr>
            <w:noProof/>
            <w:webHidden/>
          </w:rPr>
          <w:fldChar w:fldCharType="separate"/>
        </w:r>
        <w:r w:rsidR="002657BF">
          <w:rPr>
            <w:noProof/>
            <w:webHidden/>
          </w:rPr>
          <w:t>7</w:t>
        </w:r>
        <w:r w:rsidR="002657BF">
          <w:rPr>
            <w:noProof/>
            <w:webHidden/>
          </w:rPr>
          <w:fldChar w:fldCharType="end"/>
        </w:r>
      </w:hyperlink>
    </w:p>
    <w:p w14:paraId="43D70087"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30" w:history="1">
        <w:r w:rsidR="002657BF" w:rsidRPr="00653E48">
          <w:rPr>
            <w:rStyle w:val="Hiperveza"/>
            <w:noProof/>
            <w:lang w:val="hr-HR"/>
            <w14:scene3d>
              <w14:camera w14:prst="orthographicFront"/>
              <w14:lightRig w14:rig="threePt" w14:dir="t">
                <w14:rot w14:lat="0" w14:lon="0" w14:rev="0"/>
              </w14:lightRig>
            </w14:scene3d>
          </w:rPr>
          <w:t>1.7.</w:t>
        </w:r>
        <w:r w:rsidR="002657BF">
          <w:rPr>
            <w:rFonts w:eastAsiaTheme="minorEastAsia" w:cstheme="minorBidi"/>
            <w:noProof/>
            <w:sz w:val="22"/>
            <w:szCs w:val="22"/>
            <w:lang w:val="hr-HR" w:eastAsia="hr-HR"/>
          </w:rPr>
          <w:tab/>
        </w:r>
        <w:r w:rsidR="002657BF" w:rsidRPr="00653E48">
          <w:rPr>
            <w:rStyle w:val="Hiperveza"/>
            <w:noProof/>
            <w:lang w:val="hr-HR"/>
          </w:rPr>
          <w:t>VRSTA POSTUPKA JAVNE NABAVE</w:t>
        </w:r>
        <w:r w:rsidR="002657BF">
          <w:rPr>
            <w:noProof/>
            <w:webHidden/>
          </w:rPr>
          <w:tab/>
        </w:r>
        <w:r w:rsidR="002657BF">
          <w:rPr>
            <w:noProof/>
            <w:webHidden/>
          </w:rPr>
          <w:fldChar w:fldCharType="begin"/>
        </w:r>
        <w:r w:rsidR="002657BF">
          <w:rPr>
            <w:noProof/>
            <w:webHidden/>
          </w:rPr>
          <w:instrText xml:space="preserve"> PAGEREF _Toc2953230 \h </w:instrText>
        </w:r>
        <w:r w:rsidR="002657BF">
          <w:rPr>
            <w:noProof/>
            <w:webHidden/>
          </w:rPr>
        </w:r>
        <w:r w:rsidR="002657BF">
          <w:rPr>
            <w:noProof/>
            <w:webHidden/>
          </w:rPr>
          <w:fldChar w:fldCharType="separate"/>
        </w:r>
        <w:r w:rsidR="002657BF">
          <w:rPr>
            <w:noProof/>
            <w:webHidden/>
          </w:rPr>
          <w:t>7</w:t>
        </w:r>
        <w:r w:rsidR="002657BF">
          <w:rPr>
            <w:noProof/>
            <w:webHidden/>
          </w:rPr>
          <w:fldChar w:fldCharType="end"/>
        </w:r>
      </w:hyperlink>
    </w:p>
    <w:p w14:paraId="2A3C1A81"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31" w:history="1">
        <w:r w:rsidR="002657BF" w:rsidRPr="00653E48">
          <w:rPr>
            <w:rStyle w:val="Hiperveza"/>
            <w:noProof/>
            <w:lang w:val="hr-HR"/>
            <w14:scene3d>
              <w14:camera w14:prst="orthographicFront"/>
              <w14:lightRig w14:rig="threePt" w14:dir="t">
                <w14:rot w14:lat="0" w14:lon="0" w14:rev="0"/>
              </w14:lightRig>
            </w14:scene3d>
          </w:rPr>
          <w:t>1.8.</w:t>
        </w:r>
        <w:r w:rsidR="002657BF">
          <w:rPr>
            <w:rFonts w:eastAsiaTheme="minorEastAsia" w:cstheme="minorBidi"/>
            <w:noProof/>
            <w:sz w:val="22"/>
            <w:szCs w:val="22"/>
            <w:lang w:val="hr-HR" w:eastAsia="hr-HR"/>
          </w:rPr>
          <w:tab/>
        </w:r>
        <w:r w:rsidR="002657BF" w:rsidRPr="00653E48">
          <w:rPr>
            <w:rStyle w:val="Hiperveza"/>
            <w:noProof/>
            <w:lang w:val="hr-HR"/>
          </w:rPr>
          <w:t>PROCIJENJENA VRIJEDNOST NABAVE</w:t>
        </w:r>
        <w:r w:rsidR="002657BF">
          <w:rPr>
            <w:noProof/>
            <w:webHidden/>
          </w:rPr>
          <w:tab/>
        </w:r>
        <w:r w:rsidR="002657BF">
          <w:rPr>
            <w:noProof/>
            <w:webHidden/>
          </w:rPr>
          <w:fldChar w:fldCharType="begin"/>
        </w:r>
        <w:r w:rsidR="002657BF">
          <w:rPr>
            <w:noProof/>
            <w:webHidden/>
          </w:rPr>
          <w:instrText xml:space="preserve"> PAGEREF _Toc2953231 \h </w:instrText>
        </w:r>
        <w:r w:rsidR="002657BF">
          <w:rPr>
            <w:noProof/>
            <w:webHidden/>
          </w:rPr>
        </w:r>
        <w:r w:rsidR="002657BF">
          <w:rPr>
            <w:noProof/>
            <w:webHidden/>
          </w:rPr>
          <w:fldChar w:fldCharType="separate"/>
        </w:r>
        <w:r w:rsidR="002657BF">
          <w:rPr>
            <w:noProof/>
            <w:webHidden/>
          </w:rPr>
          <w:t>7</w:t>
        </w:r>
        <w:r w:rsidR="002657BF">
          <w:rPr>
            <w:noProof/>
            <w:webHidden/>
          </w:rPr>
          <w:fldChar w:fldCharType="end"/>
        </w:r>
      </w:hyperlink>
    </w:p>
    <w:p w14:paraId="5ED18A13"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32" w:history="1">
        <w:r w:rsidR="002657BF" w:rsidRPr="00653E48">
          <w:rPr>
            <w:rStyle w:val="Hiperveza"/>
            <w:noProof/>
            <w:lang w:val="hr-HR"/>
            <w14:scene3d>
              <w14:camera w14:prst="orthographicFront"/>
              <w14:lightRig w14:rig="threePt" w14:dir="t">
                <w14:rot w14:lat="0" w14:lon="0" w14:rev="0"/>
              </w14:lightRig>
            </w14:scene3d>
          </w:rPr>
          <w:t>1.9.</w:t>
        </w:r>
        <w:r w:rsidR="002657BF">
          <w:rPr>
            <w:rFonts w:eastAsiaTheme="minorEastAsia" w:cstheme="minorBidi"/>
            <w:noProof/>
            <w:sz w:val="22"/>
            <w:szCs w:val="22"/>
            <w:lang w:val="hr-HR" w:eastAsia="hr-HR"/>
          </w:rPr>
          <w:tab/>
        </w:r>
        <w:r w:rsidR="002657BF" w:rsidRPr="00653E48">
          <w:rPr>
            <w:rStyle w:val="Hiperveza"/>
            <w:noProof/>
            <w:lang w:val="hr-HR"/>
          </w:rPr>
          <w:t>VRSTA UGOVORA O JAVNOJ NABAVI</w:t>
        </w:r>
        <w:r w:rsidR="002657BF">
          <w:rPr>
            <w:noProof/>
            <w:webHidden/>
          </w:rPr>
          <w:tab/>
        </w:r>
        <w:r w:rsidR="002657BF">
          <w:rPr>
            <w:noProof/>
            <w:webHidden/>
          </w:rPr>
          <w:fldChar w:fldCharType="begin"/>
        </w:r>
        <w:r w:rsidR="002657BF">
          <w:rPr>
            <w:noProof/>
            <w:webHidden/>
          </w:rPr>
          <w:instrText xml:space="preserve"> PAGEREF _Toc2953232 \h </w:instrText>
        </w:r>
        <w:r w:rsidR="002657BF">
          <w:rPr>
            <w:noProof/>
            <w:webHidden/>
          </w:rPr>
        </w:r>
        <w:r w:rsidR="002657BF">
          <w:rPr>
            <w:noProof/>
            <w:webHidden/>
          </w:rPr>
          <w:fldChar w:fldCharType="separate"/>
        </w:r>
        <w:r w:rsidR="002657BF">
          <w:rPr>
            <w:noProof/>
            <w:webHidden/>
          </w:rPr>
          <w:t>7</w:t>
        </w:r>
        <w:r w:rsidR="002657BF">
          <w:rPr>
            <w:noProof/>
            <w:webHidden/>
          </w:rPr>
          <w:fldChar w:fldCharType="end"/>
        </w:r>
      </w:hyperlink>
    </w:p>
    <w:p w14:paraId="27AAD21F"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33" w:history="1">
        <w:r w:rsidR="002657BF" w:rsidRPr="00653E48">
          <w:rPr>
            <w:rStyle w:val="Hiperveza"/>
            <w:noProof/>
            <w:lang w:val="hr-HR"/>
            <w14:scene3d>
              <w14:camera w14:prst="orthographicFront"/>
              <w14:lightRig w14:rig="threePt" w14:dir="t">
                <w14:rot w14:lat="0" w14:lon="0" w14:rev="0"/>
              </w14:lightRig>
            </w14:scene3d>
          </w:rPr>
          <w:t>1.10.</w:t>
        </w:r>
        <w:r w:rsidR="002657BF">
          <w:rPr>
            <w:rFonts w:eastAsiaTheme="minorEastAsia" w:cstheme="minorBidi"/>
            <w:noProof/>
            <w:sz w:val="22"/>
            <w:szCs w:val="22"/>
            <w:lang w:val="hr-HR" w:eastAsia="hr-HR"/>
          </w:rPr>
          <w:tab/>
        </w:r>
        <w:r w:rsidR="002657BF" w:rsidRPr="00653E48">
          <w:rPr>
            <w:rStyle w:val="Hiperveza"/>
            <w:noProof/>
            <w:lang w:val="hr-HR"/>
          </w:rPr>
          <w:t>NAVOD SKLAPA LI SE UGOVOR O JAVNOJ NABAVI ILI OKVIRNI SPORAZUM</w:t>
        </w:r>
        <w:r w:rsidR="002657BF">
          <w:rPr>
            <w:noProof/>
            <w:webHidden/>
          </w:rPr>
          <w:tab/>
        </w:r>
        <w:r w:rsidR="002657BF">
          <w:rPr>
            <w:noProof/>
            <w:webHidden/>
          </w:rPr>
          <w:fldChar w:fldCharType="begin"/>
        </w:r>
        <w:r w:rsidR="002657BF">
          <w:rPr>
            <w:noProof/>
            <w:webHidden/>
          </w:rPr>
          <w:instrText xml:space="preserve"> PAGEREF _Toc2953233 \h </w:instrText>
        </w:r>
        <w:r w:rsidR="002657BF">
          <w:rPr>
            <w:noProof/>
            <w:webHidden/>
          </w:rPr>
        </w:r>
        <w:r w:rsidR="002657BF">
          <w:rPr>
            <w:noProof/>
            <w:webHidden/>
          </w:rPr>
          <w:fldChar w:fldCharType="separate"/>
        </w:r>
        <w:r w:rsidR="002657BF">
          <w:rPr>
            <w:noProof/>
            <w:webHidden/>
          </w:rPr>
          <w:t>7</w:t>
        </w:r>
        <w:r w:rsidR="002657BF">
          <w:rPr>
            <w:noProof/>
            <w:webHidden/>
          </w:rPr>
          <w:fldChar w:fldCharType="end"/>
        </w:r>
      </w:hyperlink>
    </w:p>
    <w:p w14:paraId="5F4BB338"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34" w:history="1">
        <w:r w:rsidR="002657BF" w:rsidRPr="00653E48">
          <w:rPr>
            <w:rStyle w:val="Hiperveza"/>
            <w:noProof/>
            <w:lang w:val="hr-HR"/>
            <w14:scene3d>
              <w14:camera w14:prst="orthographicFront"/>
              <w14:lightRig w14:rig="threePt" w14:dir="t">
                <w14:rot w14:lat="0" w14:lon="0" w14:rev="0"/>
              </w14:lightRig>
            </w14:scene3d>
          </w:rPr>
          <w:t>1.11.</w:t>
        </w:r>
        <w:r w:rsidR="002657BF">
          <w:rPr>
            <w:rFonts w:eastAsiaTheme="minorEastAsia" w:cstheme="minorBidi"/>
            <w:noProof/>
            <w:sz w:val="22"/>
            <w:szCs w:val="22"/>
            <w:lang w:val="hr-HR" w:eastAsia="hr-HR"/>
          </w:rPr>
          <w:tab/>
        </w:r>
        <w:r w:rsidR="002657BF" w:rsidRPr="00653E48">
          <w:rPr>
            <w:rStyle w:val="Hiperveza"/>
            <w:noProof/>
            <w:lang w:val="hr-HR"/>
          </w:rPr>
          <w:t>DINAMIČKI SUSTAV NABAVE</w:t>
        </w:r>
        <w:r w:rsidR="002657BF">
          <w:rPr>
            <w:noProof/>
            <w:webHidden/>
          </w:rPr>
          <w:tab/>
        </w:r>
        <w:r w:rsidR="002657BF">
          <w:rPr>
            <w:noProof/>
            <w:webHidden/>
          </w:rPr>
          <w:fldChar w:fldCharType="begin"/>
        </w:r>
        <w:r w:rsidR="002657BF">
          <w:rPr>
            <w:noProof/>
            <w:webHidden/>
          </w:rPr>
          <w:instrText xml:space="preserve"> PAGEREF _Toc2953234 \h </w:instrText>
        </w:r>
        <w:r w:rsidR="002657BF">
          <w:rPr>
            <w:noProof/>
            <w:webHidden/>
          </w:rPr>
        </w:r>
        <w:r w:rsidR="002657BF">
          <w:rPr>
            <w:noProof/>
            <w:webHidden/>
          </w:rPr>
          <w:fldChar w:fldCharType="separate"/>
        </w:r>
        <w:r w:rsidR="002657BF">
          <w:rPr>
            <w:noProof/>
            <w:webHidden/>
          </w:rPr>
          <w:t>7</w:t>
        </w:r>
        <w:r w:rsidR="002657BF">
          <w:rPr>
            <w:noProof/>
            <w:webHidden/>
          </w:rPr>
          <w:fldChar w:fldCharType="end"/>
        </w:r>
      </w:hyperlink>
    </w:p>
    <w:p w14:paraId="762761E1"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35" w:history="1">
        <w:r w:rsidR="002657BF" w:rsidRPr="00653E48">
          <w:rPr>
            <w:rStyle w:val="Hiperveza"/>
            <w:noProof/>
            <w:lang w:val="hr-HR"/>
            <w14:scene3d>
              <w14:camera w14:prst="orthographicFront"/>
              <w14:lightRig w14:rig="threePt" w14:dir="t">
                <w14:rot w14:lat="0" w14:lon="0" w14:rev="0"/>
              </w14:lightRig>
            </w14:scene3d>
          </w:rPr>
          <w:t>1.12.</w:t>
        </w:r>
        <w:r w:rsidR="002657BF">
          <w:rPr>
            <w:rFonts w:eastAsiaTheme="minorEastAsia" w:cstheme="minorBidi"/>
            <w:noProof/>
            <w:sz w:val="22"/>
            <w:szCs w:val="22"/>
            <w:lang w:val="hr-HR" w:eastAsia="hr-HR"/>
          </w:rPr>
          <w:tab/>
        </w:r>
        <w:r w:rsidR="002657BF" w:rsidRPr="00653E48">
          <w:rPr>
            <w:rStyle w:val="Hiperveza"/>
            <w:noProof/>
            <w:lang w:val="hr-HR"/>
          </w:rPr>
          <w:t>ELEKTRONIČKA DRAŽBA</w:t>
        </w:r>
        <w:r w:rsidR="002657BF">
          <w:rPr>
            <w:noProof/>
            <w:webHidden/>
          </w:rPr>
          <w:tab/>
        </w:r>
        <w:r w:rsidR="002657BF">
          <w:rPr>
            <w:noProof/>
            <w:webHidden/>
          </w:rPr>
          <w:fldChar w:fldCharType="begin"/>
        </w:r>
        <w:r w:rsidR="002657BF">
          <w:rPr>
            <w:noProof/>
            <w:webHidden/>
          </w:rPr>
          <w:instrText xml:space="preserve"> PAGEREF _Toc2953235 \h </w:instrText>
        </w:r>
        <w:r w:rsidR="002657BF">
          <w:rPr>
            <w:noProof/>
            <w:webHidden/>
          </w:rPr>
        </w:r>
        <w:r w:rsidR="002657BF">
          <w:rPr>
            <w:noProof/>
            <w:webHidden/>
          </w:rPr>
          <w:fldChar w:fldCharType="separate"/>
        </w:r>
        <w:r w:rsidR="002657BF">
          <w:rPr>
            <w:noProof/>
            <w:webHidden/>
          </w:rPr>
          <w:t>8</w:t>
        </w:r>
        <w:r w:rsidR="002657BF">
          <w:rPr>
            <w:noProof/>
            <w:webHidden/>
          </w:rPr>
          <w:fldChar w:fldCharType="end"/>
        </w:r>
      </w:hyperlink>
    </w:p>
    <w:p w14:paraId="5FE2DC36"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36" w:history="1">
        <w:r w:rsidR="002657BF" w:rsidRPr="00653E48">
          <w:rPr>
            <w:rStyle w:val="Hiperveza"/>
            <w:noProof/>
            <w:lang w:val="hr-HR"/>
            <w14:scene3d>
              <w14:camera w14:prst="orthographicFront"/>
              <w14:lightRig w14:rig="threePt" w14:dir="t">
                <w14:rot w14:lat="0" w14:lon="0" w14:rev="0"/>
              </w14:lightRig>
            </w14:scene3d>
          </w:rPr>
          <w:t>1.13.</w:t>
        </w:r>
        <w:r w:rsidR="002657BF">
          <w:rPr>
            <w:rFonts w:eastAsiaTheme="minorEastAsia" w:cstheme="minorBidi"/>
            <w:noProof/>
            <w:sz w:val="22"/>
            <w:szCs w:val="22"/>
            <w:lang w:val="hr-HR" w:eastAsia="hr-HR"/>
          </w:rPr>
          <w:tab/>
        </w:r>
        <w:r w:rsidR="002657BF" w:rsidRPr="00653E48">
          <w:rPr>
            <w:rStyle w:val="Hiperveza"/>
            <w:noProof/>
            <w:lang w:val="hr-HR"/>
          </w:rPr>
          <w:t>PODACI O PROVEDENOM SAVJETOVANJU SA GOSPODARSKIM SUBJEKTIMA</w:t>
        </w:r>
        <w:r w:rsidR="002657BF">
          <w:rPr>
            <w:noProof/>
            <w:webHidden/>
          </w:rPr>
          <w:tab/>
        </w:r>
        <w:r w:rsidR="002657BF">
          <w:rPr>
            <w:noProof/>
            <w:webHidden/>
          </w:rPr>
          <w:fldChar w:fldCharType="begin"/>
        </w:r>
        <w:r w:rsidR="002657BF">
          <w:rPr>
            <w:noProof/>
            <w:webHidden/>
          </w:rPr>
          <w:instrText xml:space="preserve"> PAGEREF _Toc2953236 \h </w:instrText>
        </w:r>
        <w:r w:rsidR="002657BF">
          <w:rPr>
            <w:noProof/>
            <w:webHidden/>
          </w:rPr>
        </w:r>
        <w:r w:rsidR="002657BF">
          <w:rPr>
            <w:noProof/>
            <w:webHidden/>
          </w:rPr>
          <w:fldChar w:fldCharType="separate"/>
        </w:r>
        <w:r w:rsidR="002657BF">
          <w:rPr>
            <w:noProof/>
            <w:webHidden/>
          </w:rPr>
          <w:t>8</w:t>
        </w:r>
        <w:r w:rsidR="002657BF">
          <w:rPr>
            <w:noProof/>
            <w:webHidden/>
          </w:rPr>
          <w:fldChar w:fldCharType="end"/>
        </w:r>
      </w:hyperlink>
    </w:p>
    <w:p w14:paraId="1D26FDFA" w14:textId="77777777" w:rsidR="002657BF" w:rsidRDefault="003A73FF">
      <w:pPr>
        <w:pStyle w:val="Sadraj1"/>
        <w:rPr>
          <w:rFonts w:eastAsiaTheme="minorEastAsia" w:cstheme="minorBidi"/>
          <w:noProof/>
          <w:sz w:val="22"/>
          <w:szCs w:val="22"/>
          <w:lang w:val="hr-HR" w:eastAsia="hr-HR"/>
        </w:rPr>
      </w:pPr>
      <w:hyperlink w:anchor="_Toc2953237" w:history="1">
        <w:r w:rsidR="002657BF" w:rsidRPr="00653E48">
          <w:rPr>
            <w:rStyle w:val="Hiperveza"/>
            <w:noProof/>
            <w:lang w:val="hr-HR"/>
          </w:rPr>
          <w:t>2.</w:t>
        </w:r>
        <w:r w:rsidR="002657BF">
          <w:rPr>
            <w:rFonts w:eastAsiaTheme="minorEastAsia" w:cstheme="minorBidi"/>
            <w:noProof/>
            <w:sz w:val="22"/>
            <w:szCs w:val="22"/>
            <w:lang w:val="hr-HR" w:eastAsia="hr-HR"/>
          </w:rPr>
          <w:tab/>
        </w:r>
        <w:r w:rsidR="002657BF" w:rsidRPr="00653E48">
          <w:rPr>
            <w:rStyle w:val="Hiperveza"/>
            <w:noProof/>
            <w:lang w:val="hr-HR"/>
          </w:rPr>
          <w:t>PODACI O PREDMETU NABAVE</w:t>
        </w:r>
        <w:r w:rsidR="002657BF">
          <w:rPr>
            <w:noProof/>
            <w:webHidden/>
          </w:rPr>
          <w:tab/>
        </w:r>
        <w:r w:rsidR="002657BF">
          <w:rPr>
            <w:noProof/>
            <w:webHidden/>
          </w:rPr>
          <w:fldChar w:fldCharType="begin"/>
        </w:r>
        <w:r w:rsidR="002657BF">
          <w:rPr>
            <w:noProof/>
            <w:webHidden/>
          </w:rPr>
          <w:instrText xml:space="preserve"> PAGEREF _Toc2953237 \h </w:instrText>
        </w:r>
        <w:r w:rsidR="002657BF">
          <w:rPr>
            <w:noProof/>
            <w:webHidden/>
          </w:rPr>
        </w:r>
        <w:r w:rsidR="002657BF">
          <w:rPr>
            <w:noProof/>
            <w:webHidden/>
          </w:rPr>
          <w:fldChar w:fldCharType="separate"/>
        </w:r>
        <w:r w:rsidR="002657BF">
          <w:rPr>
            <w:noProof/>
            <w:webHidden/>
          </w:rPr>
          <w:t>9</w:t>
        </w:r>
        <w:r w:rsidR="002657BF">
          <w:rPr>
            <w:noProof/>
            <w:webHidden/>
          </w:rPr>
          <w:fldChar w:fldCharType="end"/>
        </w:r>
      </w:hyperlink>
    </w:p>
    <w:p w14:paraId="7BEA2B0C"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38" w:history="1">
        <w:r w:rsidR="002657BF" w:rsidRPr="00653E48">
          <w:rPr>
            <w:rStyle w:val="Hiperveza"/>
            <w:noProof/>
            <w:lang w:val="hr-HR"/>
            <w14:scene3d>
              <w14:camera w14:prst="orthographicFront"/>
              <w14:lightRig w14:rig="threePt" w14:dir="t">
                <w14:rot w14:lat="0" w14:lon="0" w14:rev="0"/>
              </w14:lightRig>
            </w14:scene3d>
          </w:rPr>
          <w:t>2.1.</w:t>
        </w:r>
        <w:r w:rsidR="002657BF">
          <w:rPr>
            <w:rFonts w:eastAsiaTheme="minorEastAsia" w:cstheme="minorBidi"/>
            <w:noProof/>
            <w:sz w:val="22"/>
            <w:szCs w:val="22"/>
            <w:lang w:val="hr-HR" w:eastAsia="hr-HR"/>
          </w:rPr>
          <w:tab/>
        </w:r>
        <w:r w:rsidR="002657BF" w:rsidRPr="00653E48">
          <w:rPr>
            <w:rStyle w:val="Hiperveza"/>
            <w:noProof/>
            <w:lang w:val="hr-HR"/>
          </w:rPr>
          <w:t>OPIS PREDMETA NABAVE</w:t>
        </w:r>
        <w:r w:rsidR="002657BF">
          <w:rPr>
            <w:noProof/>
            <w:webHidden/>
          </w:rPr>
          <w:tab/>
        </w:r>
        <w:r w:rsidR="002657BF">
          <w:rPr>
            <w:noProof/>
            <w:webHidden/>
          </w:rPr>
          <w:fldChar w:fldCharType="begin"/>
        </w:r>
        <w:r w:rsidR="002657BF">
          <w:rPr>
            <w:noProof/>
            <w:webHidden/>
          </w:rPr>
          <w:instrText xml:space="preserve"> PAGEREF _Toc2953238 \h </w:instrText>
        </w:r>
        <w:r w:rsidR="002657BF">
          <w:rPr>
            <w:noProof/>
            <w:webHidden/>
          </w:rPr>
        </w:r>
        <w:r w:rsidR="002657BF">
          <w:rPr>
            <w:noProof/>
            <w:webHidden/>
          </w:rPr>
          <w:fldChar w:fldCharType="separate"/>
        </w:r>
        <w:r w:rsidR="002657BF">
          <w:rPr>
            <w:noProof/>
            <w:webHidden/>
          </w:rPr>
          <w:t>9</w:t>
        </w:r>
        <w:r w:rsidR="002657BF">
          <w:rPr>
            <w:noProof/>
            <w:webHidden/>
          </w:rPr>
          <w:fldChar w:fldCharType="end"/>
        </w:r>
      </w:hyperlink>
    </w:p>
    <w:p w14:paraId="61825348"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39" w:history="1">
        <w:r w:rsidR="002657BF" w:rsidRPr="00653E48">
          <w:rPr>
            <w:rStyle w:val="Hiperveza"/>
            <w:noProof/>
            <w:lang w:val="hr-HR"/>
            <w14:scene3d>
              <w14:camera w14:prst="orthographicFront"/>
              <w14:lightRig w14:rig="threePt" w14:dir="t">
                <w14:rot w14:lat="0" w14:lon="0" w14:rev="0"/>
              </w14:lightRig>
            </w14:scene3d>
          </w:rPr>
          <w:t>2.2.</w:t>
        </w:r>
        <w:r w:rsidR="002657BF">
          <w:rPr>
            <w:rFonts w:eastAsiaTheme="minorEastAsia" w:cstheme="minorBidi"/>
            <w:noProof/>
            <w:sz w:val="22"/>
            <w:szCs w:val="22"/>
            <w:lang w:val="hr-HR" w:eastAsia="hr-HR"/>
          </w:rPr>
          <w:tab/>
        </w:r>
        <w:r w:rsidR="002657BF" w:rsidRPr="00653E48">
          <w:rPr>
            <w:rStyle w:val="Hiperveza"/>
            <w:noProof/>
            <w:lang w:val="hr-HR"/>
          </w:rPr>
          <w:t>OPIS I OZNAKA GRUPA PREDMETA NABAVE AKO JE PREDMET NABAVE PODIJELJEN NA GRUPE,</w:t>
        </w:r>
        <w:r w:rsidR="002657BF">
          <w:rPr>
            <w:noProof/>
            <w:webHidden/>
          </w:rPr>
          <w:tab/>
        </w:r>
        <w:r w:rsidR="002657BF">
          <w:rPr>
            <w:noProof/>
            <w:webHidden/>
          </w:rPr>
          <w:fldChar w:fldCharType="begin"/>
        </w:r>
        <w:r w:rsidR="002657BF">
          <w:rPr>
            <w:noProof/>
            <w:webHidden/>
          </w:rPr>
          <w:instrText xml:space="preserve"> PAGEREF _Toc2953239 \h </w:instrText>
        </w:r>
        <w:r w:rsidR="002657BF">
          <w:rPr>
            <w:noProof/>
            <w:webHidden/>
          </w:rPr>
        </w:r>
        <w:r w:rsidR="002657BF">
          <w:rPr>
            <w:noProof/>
            <w:webHidden/>
          </w:rPr>
          <w:fldChar w:fldCharType="separate"/>
        </w:r>
        <w:r w:rsidR="002657BF">
          <w:rPr>
            <w:noProof/>
            <w:webHidden/>
          </w:rPr>
          <w:t>9</w:t>
        </w:r>
        <w:r w:rsidR="002657BF">
          <w:rPr>
            <w:noProof/>
            <w:webHidden/>
          </w:rPr>
          <w:fldChar w:fldCharType="end"/>
        </w:r>
      </w:hyperlink>
    </w:p>
    <w:p w14:paraId="5FC1EEF6"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40" w:history="1">
        <w:r w:rsidR="002657BF" w:rsidRPr="00653E48">
          <w:rPr>
            <w:rStyle w:val="Hiperveza"/>
            <w:noProof/>
            <w:lang w:val="hr-HR"/>
            <w14:scene3d>
              <w14:camera w14:prst="orthographicFront"/>
              <w14:lightRig w14:rig="threePt" w14:dir="t">
                <w14:rot w14:lat="0" w14:lon="0" w14:rev="0"/>
              </w14:lightRig>
            </w14:scene3d>
          </w:rPr>
          <w:t>2.3.</w:t>
        </w:r>
        <w:r w:rsidR="002657BF">
          <w:rPr>
            <w:rFonts w:eastAsiaTheme="minorEastAsia" w:cstheme="minorBidi"/>
            <w:noProof/>
            <w:sz w:val="22"/>
            <w:szCs w:val="22"/>
            <w:lang w:val="hr-HR" w:eastAsia="hr-HR"/>
          </w:rPr>
          <w:tab/>
        </w:r>
        <w:r w:rsidR="002657BF" w:rsidRPr="00653E48">
          <w:rPr>
            <w:rStyle w:val="Hiperveza"/>
            <w:noProof/>
            <w:lang w:val="hr-HR"/>
          </w:rPr>
          <w:t>KOLIČINA PREDMETA NABAVE</w:t>
        </w:r>
        <w:r w:rsidR="002657BF">
          <w:rPr>
            <w:noProof/>
            <w:webHidden/>
          </w:rPr>
          <w:tab/>
        </w:r>
        <w:r w:rsidR="002657BF">
          <w:rPr>
            <w:noProof/>
            <w:webHidden/>
          </w:rPr>
          <w:fldChar w:fldCharType="begin"/>
        </w:r>
        <w:r w:rsidR="002657BF">
          <w:rPr>
            <w:noProof/>
            <w:webHidden/>
          </w:rPr>
          <w:instrText xml:space="preserve"> PAGEREF _Toc2953240 \h </w:instrText>
        </w:r>
        <w:r w:rsidR="002657BF">
          <w:rPr>
            <w:noProof/>
            <w:webHidden/>
          </w:rPr>
        </w:r>
        <w:r w:rsidR="002657BF">
          <w:rPr>
            <w:noProof/>
            <w:webHidden/>
          </w:rPr>
          <w:fldChar w:fldCharType="separate"/>
        </w:r>
        <w:r w:rsidR="002657BF">
          <w:rPr>
            <w:noProof/>
            <w:webHidden/>
          </w:rPr>
          <w:t>10</w:t>
        </w:r>
        <w:r w:rsidR="002657BF">
          <w:rPr>
            <w:noProof/>
            <w:webHidden/>
          </w:rPr>
          <w:fldChar w:fldCharType="end"/>
        </w:r>
      </w:hyperlink>
    </w:p>
    <w:p w14:paraId="2DF92C3C"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41" w:history="1">
        <w:r w:rsidR="002657BF" w:rsidRPr="00653E48">
          <w:rPr>
            <w:rStyle w:val="Hiperveza"/>
            <w:noProof/>
            <w:lang w:val="hr-HR"/>
            <w14:scene3d>
              <w14:camera w14:prst="orthographicFront"/>
              <w14:lightRig w14:rig="threePt" w14:dir="t">
                <w14:rot w14:lat="0" w14:lon="0" w14:rev="0"/>
              </w14:lightRig>
            </w14:scene3d>
          </w:rPr>
          <w:t>2.4.</w:t>
        </w:r>
        <w:r w:rsidR="002657BF">
          <w:rPr>
            <w:rFonts w:eastAsiaTheme="minorEastAsia" w:cstheme="minorBidi"/>
            <w:noProof/>
            <w:sz w:val="22"/>
            <w:szCs w:val="22"/>
            <w:lang w:val="hr-HR" w:eastAsia="hr-HR"/>
          </w:rPr>
          <w:tab/>
        </w:r>
        <w:r w:rsidR="002657BF" w:rsidRPr="00653E48">
          <w:rPr>
            <w:rStyle w:val="Hiperveza"/>
            <w:noProof/>
            <w:lang w:val="hr-HR"/>
          </w:rPr>
          <w:t>TEHNIČKE SPECIFIKACIJE</w:t>
        </w:r>
        <w:r w:rsidR="002657BF">
          <w:rPr>
            <w:noProof/>
            <w:webHidden/>
          </w:rPr>
          <w:tab/>
        </w:r>
        <w:r w:rsidR="002657BF">
          <w:rPr>
            <w:noProof/>
            <w:webHidden/>
          </w:rPr>
          <w:fldChar w:fldCharType="begin"/>
        </w:r>
        <w:r w:rsidR="002657BF">
          <w:rPr>
            <w:noProof/>
            <w:webHidden/>
          </w:rPr>
          <w:instrText xml:space="preserve"> PAGEREF _Toc2953241 \h </w:instrText>
        </w:r>
        <w:r w:rsidR="002657BF">
          <w:rPr>
            <w:noProof/>
            <w:webHidden/>
          </w:rPr>
        </w:r>
        <w:r w:rsidR="002657BF">
          <w:rPr>
            <w:noProof/>
            <w:webHidden/>
          </w:rPr>
          <w:fldChar w:fldCharType="separate"/>
        </w:r>
        <w:r w:rsidR="002657BF">
          <w:rPr>
            <w:noProof/>
            <w:webHidden/>
          </w:rPr>
          <w:t>10</w:t>
        </w:r>
        <w:r w:rsidR="002657BF">
          <w:rPr>
            <w:noProof/>
            <w:webHidden/>
          </w:rPr>
          <w:fldChar w:fldCharType="end"/>
        </w:r>
      </w:hyperlink>
    </w:p>
    <w:p w14:paraId="4B22BD9B"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42" w:history="1">
        <w:r w:rsidR="002657BF" w:rsidRPr="00653E48">
          <w:rPr>
            <w:rStyle w:val="Hiperveza"/>
            <w:noProof/>
            <w:lang w:val="hr-HR"/>
            <w14:scene3d>
              <w14:camera w14:prst="orthographicFront"/>
              <w14:lightRig w14:rig="threePt" w14:dir="t">
                <w14:rot w14:lat="0" w14:lon="0" w14:rev="0"/>
              </w14:lightRig>
            </w14:scene3d>
          </w:rPr>
          <w:t>2.5.</w:t>
        </w:r>
        <w:r w:rsidR="002657BF">
          <w:rPr>
            <w:rFonts w:eastAsiaTheme="minorEastAsia" w:cstheme="minorBidi"/>
            <w:noProof/>
            <w:sz w:val="22"/>
            <w:szCs w:val="22"/>
            <w:lang w:val="hr-HR" w:eastAsia="hr-HR"/>
          </w:rPr>
          <w:tab/>
        </w:r>
        <w:r w:rsidR="002657BF" w:rsidRPr="00653E48">
          <w:rPr>
            <w:rStyle w:val="Hiperveza"/>
            <w:noProof/>
            <w:lang w:val="hr-HR"/>
          </w:rPr>
          <w:t>TROŠKOVNIK</w:t>
        </w:r>
        <w:r w:rsidR="002657BF">
          <w:rPr>
            <w:noProof/>
            <w:webHidden/>
          </w:rPr>
          <w:tab/>
        </w:r>
        <w:r w:rsidR="002657BF">
          <w:rPr>
            <w:noProof/>
            <w:webHidden/>
          </w:rPr>
          <w:fldChar w:fldCharType="begin"/>
        </w:r>
        <w:r w:rsidR="002657BF">
          <w:rPr>
            <w:noProof/>
            <w:webHidden/>
          </w:rPr>
          <w:instrText xml:space="preserve"> PAGEREF _Toc2953242 \h </w:instrText>
        </w:r>
        <w:r w:rsidR="002657BF">
          <w:rPr>
            <w:noProof/>
            <w:webHidden/>
          </w:rPr>
        </w:r>
        <w:r w:rsidR="002657BF">
          <w:rPr>
            <w:noProof/>
            <w:webHidden/>
          </w:rPr>
          <w:fldChar w:fldCharType="separate"/>
        </w:r>
        <w:r w:rsidR="002657BF">
          <w:rPr>
            <w:noProof/>
            <w:webHidden/>
          </w:rPr>
          <w:t>10</w:t>
        </w:r>
        <w:r w:rsidR="002657BF">
          <w:rPr>
            <w:noProof/>
            <w:webHidden/>
          </w:rPr>
          <w:fldChar w:fldCharType="end"/>
        </w:r>
      </w:hyperlink>
    </w:p>
    <w:p w14:paraId="0ED0CBE9"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43" w:history="1">
        <w:r w:rsidR="002657BF" w:rsidRPr="00653E48">
          <w:rPr>
            <w:rStyle w:val="Hiperveza"/>
            <w:noProof/>
            <w:lang w:val="hr-HR"/>
            <w14:scene3d>
              <w14:camera w14:prst="orthographicFront"/>
              <w14:lightRig w14:rig="threePt" w14:dir="t">
                <w14:rot w14:lat="0" w14:lon="0" w14:rev="0"/>
              </w14:lightRig>
            </w14:scene3d>
          </w:rPr>
          <w:t>2.6.</w:t>
        </w:r>
        <w:r w:rsidR="002657BF">
          <w:rPr>
            <w:rFonts w:eastAsiaTheme="minorEastAsia" w:cstheme="minorBidi"/>
            <w:noProof/>
            <w:sz w:val="22"/>
            <w:szCs w:val="22"/>
            <w:lang w:val="hr-HR" w:eastAsia="hr-HR"/>
          </w:rPr>
          <w:tab/>
        </w:r>
        <w:r w:rsidR="002657BF" w:rsidRPr="00653E48">
          <w:rPr>
            <w:rStyle w:val="Hiperveza"/>
            <w:noProof/>
            <w:lang w:val="hr-HR"/>
          </w:rPr>
          <w:t>KRITERIJI ZA OCJENU JEDNAKOVRIJEDNOSTI PREDMETA NABAVE, AKO SE UPUĆUJE NA MARKU, IZVOR, PATENT ITD.</w:t>
        </w:r>
        <w:r w:rsidR="002657BF">
          <w:rPr>
            <w:noProof/>
            <w:webHidden/>
          </w:rPr>
          <w:tab/>
        </w:r>
        <w:r w:rsidR="002657BF">
          <w:rPr>
            <w:noProof/>
            <w:webHidden/>
          </w:rPr>
          <w:fldChar w:fldCharType="begin"/>
        </w:r>
        <w:r w:rsidR="002657BF">
          <w:rPr>
            <w:noProof/>
            <w:webHidden/>
          </w:rPr>
          <w:instrText xml:space="preserve"> PAGEREF _Toc2953243 \h </w:instrText>
        </w:r>
        <w:r w:rsidR="002657BF">
          <w:rPr>
            <w:noProof/>
            <w:webHidden/>
          </w:rPr>
        </w:r>
        <w:r w:rsidR="002657BF">
          <w:rPr>
            <w:noProof/>
            <w:webHidden/>
          </w:rPr>
          <w:fldChar w:fldCharType="separate"/>
        </w:r>
        <w:r w:rsidR="002657BF">
          <w:rPr>
            <w:noProof/>
            <w:webHidden/>
          </w:rPr>
          <w:t>10</w:t>
        </w:r>
        <w:r w:rsidR="002657BF">
          <w:rPr>
            <w:noProof/>
            <w:webHidden/>
          </w:rPr>
          <w:fldChar w:fldCharType="end"/>
        </w:r>
      </w:hyperlink>
    </w:p>
    <w:p w14:paraId="7B2B72FF"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44" w:history="1">
        <w:r w:rsidR="002657BF" w:rsidRPr="00653E48">
          <w:rPr>
            <w:rStyle w:val="Hiperveza"/>
            <w:noProof/>
            <w:lang w:val="hr-HR"/>
            <w14:scene3d>
              <w14:camera w14:prst="orthographicFront"/>
              <w14:lightRig w14:rig="threePt" w14:dir="t">
                <w14:rot w14:lat="0" w14:lon="0" w14:rev="0"/>
              </w14:lightRig>
            </w14:scene3d>
          </w:rPr>
          <w:t>2.7.</w:t>
        </w:r>
        <w:r w:rsidR="002657BF">
          <w:rPr>
            <w:rFonts w:eastAsiaTheme="minorEastAsia" w:cstheme="minorBidi"/>
            <w:noProof/>
            <w:sz w:val="22"/>
            <w:szCs w:val="22"/>
            <w:lang w:val="hr-HR" w:eastAsia="hr-HR"/>
          </w:rPr>
          <w:tab/>
        </w:r>
        <w:r w:rsidR="002657BF" w:rsidRPr="00653E48">
          <w:rPr>
            <w:rStyle w:val="Hiperveza"/>
            <w:noProof/>
            <w:lang w:val="hr-HR"/>
          </w:rPr>
          <w:t>MJESTO IZVRŠENJA USLUGE</w:t>
        </w:r>
        <w:r w:rsidR="002657BF">
          <w:rPr>
            <w:noProof/>
            <w:webHidden/>
          </w:rPr>
          <w:tab/>
        </w:r>
        <w:r w:rsidR="002657BF">
          <w:rPr>
            <w:noProof/>
            <w:webHidden/>
          </w:rPr>
          <w:fldChar w:fldCharType="begin"/>
        </w:r>
        <w:r w:rsidR="002657BF">
          <w:rPr>
            <w:noProof/>
            <w:webHidden/>
          </w:rPr>
          <w:instrText xml:space="preserve"> PAGEREF _Toc2953244 \h </w:instrText>
        </w:r>
        <w:r w:rsidR="002657BF">
          <w:rPr>
            <w:noProof/>
            <w:webHidden/>
          </w:rPr>
        </w:r>
        <w:r w:rsidR="002657BF">
          <w:rPr>
            <w:noProof/>
            <w:webHidden/>
          </w:rPr>
          <w:fldChar w:fldCharType="separate"/>
        </w:r>
        <w:r w:rsidR="002657BF">
          <w:rPr>
            <w:noProof/>
            <w:webHidden/>
          </w:rPr>
          <w:t>10</w:t>
        </w:r>
        <w:r w:rsidR="002657BF">
          <w:rPr>
            <w:noProof/>
            <w:webHidden/>
          </w:rPr>
          <w:fldChar w:fldCharType="end"/>
        </w:r>
      </w:hyperlink>
    </w:p>
    <w:p w14:paraId="4CE79A2C"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45" w:history="1">
        <w:r w:rsidR="002657BF" w:rsidRPr="00653E48">
          <w:rPr>
            <w:rStyle w:val="Hiperveza"/>
            <w:noProof/>
            <w:lang w:val="hr-HR"/>
            <w14:scene3d>
              <w14:camera w14:prst="orthographicFront"/>
              <w14:lightRig w14:rig="threePt" w14:dir="t">
                <w14:rot w14:lat="0" w14:lon="0" w14:rev="0"/>
              </w14:lightRig>
            </w14:scene3d>
          </w:rPr>
          <w:t>2.8.</w:t>
        </w:r>
        <w:r w:rsidR="002657BF">
          <w:rPr>
            <w:rFonts w:eastAsiaTheme="minorEastAsia" w:cstheme="minorBidi"/>
            <w:noProof/>
            <w:sz w:val="22"/>
            <w:szCs w:val="22"/>
            <w:lang w:val="hr-HR" w:eastAsia="hr-HR"/>
          </w:rPr>
          <w:tab/>
        </w:r>
        <w:r w:rsidR="002657BF" w:rsidRPr="00653E48">
          <w:rPr>
            <w:rStyle w:val="Hiperveza"/>
            <w:noProof/>
            <w:lang w:val="hr-HR"/>
          </w:rPr>
          <w:t>ROK POČETKA I ZAVRŠETKA IZVRŠENJA UGOVORA</w:t>
        </w:r>
        <w:r w:rsidR="002657BF">
          <w:rPr>
            <w:noProof/>
            <w:webHidden/>
          </w:rPr>
          <w:tab/>
        </w:r>
        <w:r w:rsidR="002657BF">
          <w:rPr>
            <w:noProof/>
            <w:webHidden/>
          </w:rPr>
          <w:fldChar w:fldCharType="begin"/>
        </w:r>
        <w:r w:rsidR="002657BF">
          <w:rPr>
            <w:noProof/>
            <w:webHidden/>
          </w:rPr>
          <w:instrText xml:space="preserve"> PAGEREF _Toc2953245 \h </w:instrText>
        </w:r>
        <w:r w:rsidR="002657BF">
          <w:rPr>
            <w:noProof/>
            <w:webHidden/>
          </w:rPr>
        </w:r>
        <w:r w:rsidR="002657BF">
          <w:rPr>
            <w:noProof/>
            <w:webHidden/>
          </w:rPr>
          <w:fldChar w:fldCharType="separate"/>
        </w:r>
        <w:r w:rsidR="002657BF">
          <w:rPr>
            <w:noProof/>
            <w:webHidden/>
          </w:rPr>
          <w:t>11</w:t>
        </w:r>
        <w:r w:rsidR="002657BF">
          <w:rPr>
            <w:noProof/>
            <w:webHidden/>
          </w:rPr>
          <w:fldChar w:fldCharType="end"/>
        </w:r>
      </w:hyperlink>
    </w:p>
    <w:p w14:paraId="6C12556F"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46" w:history="1">
        <w:r w:rsidR="002657BF" w:rsidRPr="00653E48">
          <w:rPr>
            <w:rStyle w:val="Hiperveza"/>
            <w:noProof/>
            <w:lang w:val="hr-HR"/>
            <w14:scene3d>
              <w14:camera w14:prst="orthographicFront"/>
              <w14:lightRig w14:rig="threePt" w14:dir="t">
                <w14:rot w14:lat="0" w14:lon="0" w14:rev="0"/>
              </w14:lightRig>
            </w14:scene3d>
          </w:rPr>
          <w:t>2.9.</w:t>
        </w:r>
        <w:r w:rsidR="002657BF">
          <w:rPr>
            <w:rFonts w:eastAsiaTheme="minorEastAsia" w:cstheme="minorBidi"/>
            <w:noProof/>
            <w:sz w:val="22"/>
            <w:szCs w:val="22"/>
            <w:lang w:val="hr-HR" w:eastAsia="hr-HR"/>
          </w:rPr>
          <w:tab/>
        </w:r>
        <w:r w:rsidR="002657BF" w:rsidRPr="00653E48">
          <w:rPr>
            <w:rStyle w:val="Hiperveza"/>
            <w:noProof/>
            <w:lang w:val="hr-HR"/>
          </w:rPr>
          <w:t>OPCIJE I MOGUĆA OBNAVLJANJA UGOVORA</w:t>
        </w:r>
        <w:r w:rsidR="002657BF">
          <w:rPr>
            <w:noProof/>
            <w:webHidden/>
          </w:rPr>
          <w:tab/>
        </w:r>
        <w:r w:rsidR="002657BF">
          <w:rPr>
            <w:noProof/>
            <w:webHidden/>
          </w:rPr>
          <w:fldChar w:fldCharType="begin"/>
        </w:r>
        <w:r w:rsidR="002657BF">
          <w:rPr>
            <w:noProof/>
            <w:webHidden/>
          </w:rPr>
          <w:instrText xml:space="preserve"> PAGEREF _Toc2953246 \h </w:instrText>
        </w:r>
        <w:r w:rsidR="002657BF">
          <w:rPr>
            <w:noProof/>
            <w:webHidden/>
          </w:rPr>
        </w:r>
        <w:r w:rsidR="002657BF">
          <w:rPr>
            <w:noProof/>
            <w:webHidden/>
          </w:rPr>
          <w:fldChar w:fldCharType="separate"/>
        </w:r>
        <w:r w:rsidR="002657BF">
          <w:rPr>
            <w:noProof/>
            <w:webHidden/>
          </w:rPr>
          <w:t>12</w:t>
        </w:r>
        <w:r w:rsidR="002657BF">
          <w:rPr>
            <w:noProof/>
            <w:webHidden/>
          </w:rPr>
          <w:fldChar w:fldCharType="end"/>
        </w:r>
      </w:hyperlink>
    </w:p>
    <w:p w14:paraId="16648028" w14:textId="77777777" w:rsidR="002657BF" w:rsidRDefault="003A73FF">
      <w:pPr>
        <w:pStyle w:val="Sadraj1"/>
        <w:rPr>
          <w:rFonts w:eastAsiaTheme="minorEastAsia" w:cstheme="minorBidi"/>
          <w:noProof/>
          <w:sz w:val="22"/>
          <w:szCs w:val="22"/>
          <w:lang w:val="hr-HR" w:eastAsia="hr-HR"/>
        </w:rPr>
      </w:pPr>
      <w:hyperlink w:anchor="_Toc2953247" w:history="1">
        <w:r w:rsidR="002657BF" w:rsidRPr="00653E48">
          <w:rPr>
            <w:rStyle w:val="Hiperveza"/>
            <w:noProof/>
            <w:lang w:val="hr-HR"/>
          </w:rPr>
          <w:t>3.</w:t>
        </w:r>
        <w:r w:rsidR="002657BF">
          <w:rPr>
            <w:rFonts w:eastAsiaTheme="minorEastAsia" w:cstheme="minorBidi"/>
            <w:noProof/>
            <w:sz w:val="22"/>
            <w:szCs w:val="22"/>
            <w:lang w:val="hr-HR" w:eastAsia="hr-HR"/>
          </w:rPr>
          <w:tab/>
        </w:r>
        <w:r w:rsidR="002657BF" w:rsidRPr="00653E48">
          <w:rPr>
            <w:rStyle w:val="Hiperveza"/>
            <w:noProof/>
            <w:lang w:val="hr-HR"/>
          </w:rPr>
          <w:t>OSNOVE ZA ISKLJUČENJE GOSPODARSKOG SUBJEKTA</w:t>
        </w:r>
        <w:r w:rsidR="002657BF">
          <w:rPr>
            <w:noProof/>
            <w:webHidden/>
          </w:rPr>
          <w:tab/>
        </w:r>
        <w:r w:rsidR="002657BF">
          <w:rPr>
            <w:noProof/>
            <w:webHidden/>
          </w:rPr>
          <w:fldChar w:fldCharType="begin"/>
        </w:r>
        <w:r w:rsidR="002657BF">
          <w:rPr>
            <w:noProof/>
            <w:webHidden/>
          </w:rPr>
          <w:instrText xml:space="preserve"> PAGEREF _Toc2953247 \h </w:instrText>
        </w:r>
        <w:r w:rsidR="002657BF">
          <w:rPr>
            <w:noProof/>
            <w:webHidden/>
          </w:rPr>
        </w:r>
        <w:r w:rsidR="002657BF">
          <w:rPr>
            <w:noProof/>
            <w:webHidden/>
          </w:rPr>
          <w:fldChar w:fldCharType="separate"/>
        </w:r>
        <w:r w:rsidR="002657BF">
          <w:rPr>
            <w:noProof/>
            <w:webHidden/>
          </w:rPr>
          <w:t>12</w:t>
        </w:r>
        <w:r w:rsidR="002657BF">
          <w:rPr>
            <w:noProof/>
            <w:webHidden/>
          </w:rPr>
          <w:fldChar w:fldCharType="end"/>
        </w:r>
      </w:hyperlink>
    </w:p>
    <w:p w14:paraId="289549B0"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48" w:history="1">
        <w:r w:rsidR="002657BF" w:rsidRPr="00653E48">
          <w:rPr>
            <w:rStyle w:val="Hiperveza"/>
            <w:noProof/>
            <w:lang w:val="hr-HR"/>
            <w14:scene3d>
              <w14:camera w14:prst="orthographicFront"/>
              <w14:lightRig w14:rig="threePt" w14:dir="t">
                <w14:rot w14:lat="0" w14:lon="0" w14:rev="0"/>
              </w14:lightRig>
            </w14:scene3d>
          </w:rPr>
          <w:t>3.1.</w:t>
        </w:r>
        <w:r w:rsidR="002657BF">
          <w:rPr>
            <w:rFonts w:eastAsiaTheme="minorEastAsia" w:cstheme="minorBidi"/>
            <w:noProof/>
            <w:sz w:val="22"/>
            <w:szCs w:val="22"/>
            <w:lang w:val="hr-HR" w:eastAsia="hr-HR"/>
          </w:rPr>
          <w:tab/>
        </w:r>
        <w:r w:rsidR="002657BF" w:rsidRPr="00653E48">
          <w:rPr>
            <w:rStyle w:val="Hiperveza"/>
            <w:noProof/>
            <w:lang w:val="hr-HR"/>
          </w:rPr>
          <w:t>OBVEZNE OSNOVE ZA ISKLJUČENJE GOSPODARSKOG SUBJEKTA</w:t>
        </w:r>
        <w:r w:rsidR="002657BF">
          <w:rPr>
            <w:noProof/>
            <w:webHidden/>
          </w:rPr>
          <w:tab/>
        </w:r>
        <w:r w:rsidR="002657BF">
          <w:rPr>
            <w:noProof/>
            <w:webHidden/>
          </w:rPr>
          <w:fldChar w:fldCharType="begin"/>
        </w:r>
        <w:r w:rsidR="002657BF">
          <w:rPr>
            <w:noProof/>
            <w:webHidden/>
          </w:rPr>
          <w:instrText xml:space="preserve"> PAGEREF _Toc2953248 \h </w:instrText>
        </w:r>
        <w:r w:rsidR="002657BF">
          <w:rPr>
            <w:noProof/>
            <w:webHidden/>
          </w:rPr>
        </w:r>
        <w:r w:rsidR="002657BF">
          <w:rPr>
            <w:noProof/>
            <w:webHidden/>
          </w:rPr>
          <w:fldChar w:fldCharType="separate"/>
        </w:r>
        <w:r w:rsidR="002657BF">
          <w:rPr>
            <w:noProof/>
            <w:webHidden/>
          </w:rPr>
          <w:t>12</w:t>
        </w:r>
        <w:r w:rsidR="002657BF">
          <w:rPr>
            <w:noProof/>
            <w:webHidden/>
          </w:rPr>
          <w:fldChar w:fldCharType="end"/>
        </w:r>
      </w:hyperlink>
    </w:p>
    <w:p w14:paraId="02389F89"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49" w:history="1">
        <w:r w:rsidR="002657BF" w:rsidRPr="00653E48">
          <w:rPr>
            <w:rStyle w:val="Hiperveza"/>
            <w:noProof/>
            <w:lang w:val="hr-HR"/>
            <w14:scene3d>
              <w14:camera w14:prst="orthographicFront"/>
              <w14:lightRig w14:rig="threePt" w14:dir="t">
                <w14:rot w14:lat="0" w14:lon="0" w14:rev="0"/>
              </w14:lightRig>
            </w14:scene3d>
          </w:rPr>
          <w:t>3.2.</w:t>
        </w:r>
        <w:r w:rsidR="002657BF">
          <w:rPr>
            <w:rFonts w:eastAsiaTheme="minorEastAsia" w:cstheme="minorBidi"/>
            <w:noProof/>
            <w:sz w:val="22"/>
            <w:szCs w:val="22"/>
            <w:lang w:val="hr-HR" w:eastAsia="hr-HR"/>
          </w:rPr>
          <w:tab/>
        </w:r>
        <w:r w:rsidR="002657BF" w:rsidRPr="00653E48">
          <w:rPr>
            <w:rStyle w:val="Hiperveza"/>
            <w:noProof/>
            <w:lang w:val="hr-HR"/>
          </w:rPr>
          <w:t>OSTALE OSNOVE ZA ISKLJUČENJE GOSPODARSKOG SUBJEKTA</w:t>
        </w:r>
        <w:r w:rsidR="002657BF">
          <w:rPr>
            <w:noProof/>
            <w:webHidden/>
          </w:rPr>
          <w:tab/>
        </w:r>
        <w:r w:rsidR="002657BF">
          <w:rPr>
            <w:noProof/>
            <w:webHidden/>
          </w:rPr>
          <w:fldChar w:fldCharType="begin"/>
        </w:r>
        <w:r w:rsidR="002657BF">
          <w:rPr>
            <w:noProof/>
            <w:webHidden/>
          </w:rPr>
          <w:instrText xml:space="preserve"> PAGEREF _Toc2953249 \h </w:instrText>
        </w:r>
        <w:r w:rsidR="002657BF">
          <w:rPr>
            <w:noProof/>
            <w:webHidden/>
          </w:rPr>
        </w:r>
        <w:r w:rsidR="002657BF">
          <w:rPr>
            <w:noProof/>
            <w:webHidden/>
          </w:rPr>
          <w:fldChar w:fldCharType="separate"/>
        </w:r>
        <w:r w:rsidR="002657BF">
          <w:rPr>
            <w:noProof/>
            <w:webHidden/>
          </w:rPr>
          <w:t>15</w:t>
        </w:r>
        <w:r w:rsidR="002657BF">
          <w:rPr>
            <w:noProof/>
            <w:webHidden/>
          </w:rPr>
          <w:fldChar w:fldCharType="end"/>
        </w:r>
      </w:hyperlink>
    </w:p>
    <w:p w14:paraId="514CFFE5"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50" w:history="1">
        <w:r w:rsidR="002657BF" w:rsidRPr="00653E48">
          <w:rPr>
            <w:rStyle w:val="Hiperveza"/>
            <w:noProof/>
            <w:lang w:val="hr-HR"/>
            <w14:scene3d>
              <w14:camera w14:prst="orthographicFront"/>
              <w14:lightRig w14:rig="threePt" w14:dir="t">
                <w14:rot w14:lat="0" w14:lon="0" w14:rev="0"/>
              </w14:lightRig>
            </w14:scene3d>
          </w:rPr>
          <w:t>3.3.</w:t>
        </w:r>
        <w:r w:rsidR="002657BF">
          <w:rPr>
            <w:rFonts w:eastAsiaTheme="minorEastAsia" w:cstheme="minorBidi"/>
            <w:noProof/>
            <w:sz w:val="22"/>
            <w:szCs w:val="22"/>
            <w:lang w:val="hr-HR" w:eastAsia="hr-HR"/>
          </w:rPr>
          <w:tab/>
        </w:r>
        <w:r w:rsidR="002657BF" w:rsidRPr="00653E48">
          <w:rPr>
            <w:rStyle w:val="Hiperveza"/>
            <w:noProof/>
            <w:lang w:val="hr-HR"/>
          </w:rPr>
          <w:t>PODUZETE MJERE U SLUČAJU DA SU OSTVARENI UVJETI ZA ISKLJUČENJE</w:t>
        </w:r>
        <w:r w:rsidR="002657BF">
          <w:rPr>
            <w:noProof/>
            <w:webHidden/>
          </w:rPr>
          <w:tab/>
        </w:r>
        <w:r w:rsidR="002657BF">
          <w:rPr>
            <w:noProof/>
            <w:webHidden/>
          </w:rPr>
          <w:fldChar w:fldCharType="begin"/>
        </w:r>
        <w:r w:rsidR="002657BF">
          <w:rPr>
            <w:noProof/>
            <w:webHidden/>
          </w:rPr>
          <w:instrText xml:space="preserve"> PAGEREF _Toc2953250 \h </w:instrText>
        </w:r>
        <w:r w:rsidR="002657BF">
          <w:rPr>
            <w:noProof/>
            <w:webHidden/>
          </w:rPr>
        </w:r>
        <w:r w:rsidR="002657BF">
          <w:rPr>
            <w:noProof/>
            <w:webHidden/>
          </w:rPr>
          <w:fldChar w:fldCharType="separate"/>
        </w:r>
        <w:r w:rsidR="002657BF">
          <w:rPr>
            <w:noProof/>
            <w:webHidden/>
          </w:rPr>
          <w:t>17</w:t>
        </w:r>
        <w:r w:rsidR="002657BF">
          <w:rPr>
            <w:noProof/>
            <w:webHidden/>
          </w:rPr>
          <w:fldChar w:fldCharType="end"/>
        </w:r>
      </w:hyperlink>
    </w:p>
    <w:p w14:paraId="1201C5B8" w14:textId="77777777" w:rsidR="002657BF" w:rsidRDefault="003A73FF">
      <w:pPr>
        <w:pStyle w:val="Sadraj1"/>
        <w:rPr>
          <w:rFonts w:eastAsiaTheme="minorEastAsia" w:cstheme="minorBidi"/>
          <w:noProof/>
          <w:sz w:val="22"/>
          <w:szCs w:val="22"/>
          <w:lang w:val="hr-HR" w:eastAsia="hr-HR"/>
        </w:rPr>
      </w:pPr>
      <w:hyperlink w:anchor="_Toc2953251" w:history="1">
        <w:r w:rsidR="002657BF" w:rsidRPr="00653E48">
          <w:rPr>
            <w:rStyle w:val="Hiperveza"/>
            <w:noProof/>
            <w:lang w:val="hr-HR"/>
          </w:rPr>
          <w:t>4.</w:t>
        </w:r>
        <w:r w:rsidR="002657BF">
          <w:rPr>
            <w:rFonts w:eastAsiaTheme="minorEastAsia" w:cstheme="minorBidi"/>
            <w:noProof/>
            <w:sz w:val="22"/>
            <w:szCs w:val="22"/>
            <w:lang w:val="hr-HR" w:eastAsia="hr-HR"/>
          </w:rPr>
          <w:tab/>
        </w:r>
        <w:r w:rsidR="002657BF" w:rsidRPr="00653E48">
          <w:rPr>
            <w:rStyle w:val="Hiperveza"/>
            <w:noProof/>
            <w:lang w:val="hr-HR"/>
          </w:rPr>
          <w:t>KRITERIJI ZA KVALITATIVNI ODABIR GOSPODARSKOG SUBJEKTA (UVJETI SPOSOBNOSTI)</w:t>
        </w:r>
        <w:r w:rsidR="002657BF">
          <w:rPr>
            <w:noProof/>
            <w:webHidden/>
          </w:rPr>
          <w:tab/>
        </w:r>
        <w:r w:rsidR="002657BF">
          <w:rPr>
            <w:noProof/>
            <w:webHidden/>
          </w:rPr>
          <w:fldChar w:fldCharType="begin"/>
        </w:r>
        <w:r w:rsidR="002657BF">
          <w:rPr>
            <w:noProof/>
            <w:webHidden/>
          </w:rPr>
          <w:instrText xml:space="preserve"> PAGEREF _Toc2953251 \h </w:instrText>
        </w:r>
        <w:r w:rsidR="002657BF">
          <w:rPr>
            <w:noProof/>
            <w:webHidden/>
          </w:rPr>
        </w:r>
        <w:r w:rsidR="002657BF">
          <w:rPr>
            <w:noProof/>
            <w:webHidden/>
          </w:rPr>
          <w:fldChar w:fldCharType="separate"/>
        </w:r>
        <w:r w:rsidR="002657BF">
          <w:rPr>
            <w:noProof/>
            <w:webHidden/>
          </w:rPr>
          <w:t>18</w:t>
        </w:r>
        <w:r w:rsidR="002657BF">
          <w:rPr>
            <w:noProof/>
            <w:webHidden/>
          </w:rPr>
          <w:fldChar w:fldCharType="end"/>
        </w:r>
      </w:hyperlink>
    </w:p>
    <w:p w14:paraId="690ADFEF"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52" w:history="1">
        <w:r w:rsidR="002657BF" w:rsidRPr="00653E48">
          <w:rPr>
            <w:rStyle w:val="Hiperveza"/>
            <w:noProof/>
            <w:lang w:val="hr-HR"/>
            <w14:scene3d>
              <w14:camera w14:prst="orthographicFront"/>
              <w14:lightRig w14:rig="threePt" w14:dir="t">
                <w14:rot w14:lat="0" w14:lon="0" w14:rev="0"/>
              </w14:lightRig>
            </w14:scene3d>
          </w:rPr>
          <w:t>4.1.</w:t>
        </w:r>
        <w:r w:rsidR="002657BF">
          <w:rPr>
            <w:rFonts w:eastAsiaTheme="minorEastAsia" w:cstheme="minorBidi"/>
            <w:noProof/>
            <w:sz w:val="22"/>
            <w:szCs w:val="22"/>
            <w:lang w:val="hr-HR" w:eastAsia="hr-HR"/>
          </w:rPr>
          <w:tab/>
        </w:r>
        <w:r w:rsidR="002657BF" w:rsidRPr="00653E48">
          <w:rPr>
            <w:rStyle w:val="Hiperveza"/>
            <w:noProof/>
            <w:lang w:val="hr-HR"/>
          </w:rPr>
          <w:t>UVJETI SPOSOBNOST ZA OBAVLJANJE PROFESIONALNE DJELATNOSTI</w:t>
        </w:r>
        <w:r w:rsidR="002657BF">
          <w:rPr>
            <w:noProof/>
            <w:webHidden/>
          </w:rPr>
          <w:tab/>
        </w:r>
        <w:r w:rsidR="002657BF">
          <w:rPr>
            <w:noProof/>
            <w:webHidden/>
          </w:rPr>
          <w:fldChar w:fldCharType="begin"/>
        </w:r>
        <w:r w:rsidR="002657BF">
          <w:rPr>
            <w:noProof/>
            <w:webHidden/>
          </w:rPr>
          <w:instrText xml:space="preserve"> PAGEREF _Toc2953252 \h </w:instrText>
        </w:r>
        <w:r w:rsidR="002657BF">
          <w:rPr>
            <w:noProof/>
            <w:webHidden/>
          </w:rPr>
        </w:r>
        <w:r w:rsidR="002657BF">
          <w:rPr>
            <w:noProof/>
            <w:webHidden/>
          </w:rPr>
          <w:fldChar w:fldCharType="separate"/>
        </w:r>
        <w:r w:rsidR="002657BF">
          <w:rPr>
            <w:noProof/>
            <w:webHidden/>
          </w:rPr>
          <w:t>18</w:t>
        </w:r>
        <w:r w:rsidR="002657BF">
          <w:rPr>
            <w:noProof/>
            <w:webHidden/>
          </w:rPr>
          <w:fldChar w:fldCharType="end"/>
        </w:r>
      </w:hyperlink>
    </w:p>
    <w:p w14:paraId="613DC796"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53" w:history="1">
        <w:r w:rsidR="002657BF" w:rsidRPr="00653E48">
          <w:rPr>
            <w:rStyle w:val="Hiperveza"/>
            <w:noProof/>
            <w:lang w:val="hr-HR"/>
            <w14:scene3d>
              <w14:camera w14:prst="orthographicFront"/>
              <w14:lightRig w14:rig="threePt" w14:dir="t">
                <w14:rot w14:lat="0" w14:lon="0" w14:rev="0"/>
              </w14:lightRig>
            </w14:scene3d>
          </w:rPr>
          <w:t>4.2.</w:t>
        </w:r>
        <w:r w:rsidR="002657BF">
          <w:rPr>
            <w:rFonts w:eastAsiaTheme="minorEastAsia" w:cstheme="minorBidi"/>
            <w:noProof/>
            <w:sz w:val="22"/>
            <w:szCs w:val="22"/>
            <w:lang w:val="hr-HR" w:eastAsia="hr-HR"/>
          </w:rPr>
          <w:tab/>
        </w:r>
        <w:r w:rsidR="002657BF" w:rsidRPr="00653E48">
          <w:rPr>
            <w:rStyle w:val="Hiperveza"/>
            <w:bCs/>
            <w:noProof/>
            <w:lang w:val="hr-HR"/>
          </w:rPr>
          <w:t>UVJETI EKONOMSKE I FINANCIJSKE SPOSOBNOSTI</w:t>
        </w:r>
        <w:r w:rsidR="002657BF">
          <w:rPr>
            <w:noProof/>
            <w:webHidden/>
          </w:rPr>
          <w:tab/>
        </w:r>
        <w:r w:rsidR="002657BF">
          <w:rPr>
            <w:noProof/>
            <w:webHidden/>
          </w:rPr>
          <w:fldChar w:fldCharType="begin"/>
        </w:r>
        <w:r w:rsidR="002657BF">
          <w:rPr>
            <w:noProof/>
            <w:webHidden/>
          </w:rPr>
          <w:instrText xml:space="preserve"> PAGEREF _Toc2953253 \h </w:instrText>
        </w:r>
        <w:r w:rsidR="002657BF">
          <w:rPr>
            <w:noProof/>
            <w:webHidden/>
          </w:rPr>
        </w:r>
        <w:r w:rsidR="002657BF">
          <w:rPr>
            <w:noProof/>
            <w:webHidden/>
          </w:rPr>
          <w:fldChar w:fldCharType="separate"/>
        </w:r>
        <w:r w:rsidR="002657BF">
          <w:rPr>
            <w:noProof/>
            <w:webHidden/>
          </w:rPr>
          <w:t>18</w:t>
        </w:r>
        <w:r w:rsidR="002657BF">
          <w:rPr>
            <w:noProof/>
            <w:webHidden/>
          </w:rPr>
          <w:fldChar w:fldCharType="end"/>
        </w:r>
      </w:hyperlink>
    </w:p>
    <w:p w14:paraId="1A1EB7AF"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54" w:history="1">
        <w:r w:rsidR="002657BF" w:rsidRPr="00653E48">
          <w:rPr>
            <w:rStyle w:val="Hiperveza"/>
            <w:noProof/>
            <w:lang w:val="hr-HR"/>
            <w14:scene3d>
              <w14:camera w14:prst="orthographicFront"/>
              <w14:lightRig w14:rig="threePt" w14:dir="t">
                <w14:rot w14:lat="0" w14:lon="0" w14:rev="0"/>
              </w14:lightRig>
            </w14:scene3d>
          </w:rPr>
          <w:t>4.3.</w:t>
        </w:r>
        <w:r w:rsidR="002657BF">
          <w:rPr>
            <w:rFonts w:eastAsiaTheme="minorEastAsia" w:cstheme="minorBidi"/>
            <w:noProof/>
            <w:sz w:val="22"/>
            <w:szCs w:val="22"/>
            <w:lang w:val="hr-HR" w:eastAsia="hr-HR"/>
          </w:rPr>
          <w:tab/>
        </w:r>
        <w:r w:rsidR="002657BF" w:rsidRPr="00653E48">
          <w:rPr>
            <w:rStyle w:val="Hiperveza"/>
            <w:noProof/>
            <w:lang w:val="hr-HR"/>
          </w:rPr>
          <w:t xml:space="preserve">UVJETI TEHNIČKE I </w:t>
        </w:r>
        <w:r w:rsidR="002657BF" w:rsidRPr="00653E48">
          <w:rPr>
            <w:rStyle w:val="Hiperveza"/>
            <w:bCs/>
            <w:noProof/>
            <w:lang w:val="hr-HR"/>
          </w:rPr>
          <w:t>STRUČNE</w:t>
        </w:r>
        <w:r w:rsidR="002657BF" w:rsidRPr="00653E48">
          <w:rPr>
            <w:rStyle w:val="Hiperveza"/>
            <w:noProof/>
            <w:lang w:val="hr-HR"/>
          </w:rPr>
          <w:t xml:space="preserve"> SPOSOBNOSTI</w:t>
        </w:r>
        <w:r w:rsidR="002657BF">
          <w:rPr>
            <w:noProof/>
            <w:webHidden/>
          </w:rPr>
          <w:tab/>
        </w:r>
        <w:r w:rsidR="002657BF">
          <w:rPr>
            <w:noProof/>
            <w:webHidden/>
          </w:rPr>
          <w:fldChar w:fldCharType="begin"/>
        </w:r>
        <w:r w:rsidR="002657BF">
          <w:rPr>
            <w:noProof/>
            <w:webHidden/>
          </w:rPr>
          <w:instrText xml:space="preserve"> PAGEREF _Toc2953254 \h </w:instrText>
        </w:r>
        <w:r w:rsidR="002657BF">
          <w:rPr>
            <w:noProof/>
            <w:webHidden/>
          </w:rPr>
        </w:r>
        <w:r w:rsidR="002657BF">
          <w:rPr>
            <w:noProof/>
            <w:webHidden/>
          </w:rPr>
          <w:fldChar w:fldCharType="separate"/>
        </w:r>
        <w:r w:rsidR="002657BF">
          <w:rPr>
            <w:noProof/>
            <w:webHidden/>
          </w:rPr>
          <w:t>19</w:t>
        </w:r>
        <w:r w:rsidR="002657BF">
          <w:rPr>
            <w:noProof/>
            <w:webHidden/>
          </w:rPr>
          <w:fldChar w:fldCharType="end"/>
        </w:r>
      </w:hyperlink>
    </w:p>
    <w:p w14:paraId="27798786"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55" w:history="1">
        <w:r w:rsidR="002657BF" w:rsidRPr="00653E48">
          <w:rPr>
            <w:rStyle w:val="Hiperveza"/>
            <w:noProof/>
            <w:lang w:val="hr-HR"/>
            <w14:scene3d>
              <w14:camera w14:prst="orthographicFront"/>
              <w14:lightRig w14:rig="threePt" w14:dir="t">
                <w14:rot w14:lat="0" w14:lon="0" w14:rev="0"/>
              </w14:lightRig>
            </w14:scene3d>
          </w:rPr>
          <w:t>4.4.</w:t>
        </w:r>
        <w:r w:rsidR="002657BF">
          <w:rPr>
            <w:rFonts w:eastAsiaTheme="minorEastAsia" w:cstheme="minorBidi"/>
            <w:noProof/>
            <w:sz w:val="22"/>
            <w:szCs w:val="22"/>
            <w:lang w:val="hr-HR" w:eastAsia="hr-HR"/>
          </w:rPr>
          <w:tab/>
        </w:r>
        <w:r w:rsidR="002657BF" w:rsidRPr="00653E48">
          <w:rPr>
            <w:rStyle w:val="Hiperveza"/>
            <w:noProof/>
            <w:lang w:val="hr-HR"/>
          </w:rPr>
          <w:t xml:space="preserve">OSLANJANJE NA SPOSOBNOST DRUGIH </w:t>
        </w:r>
        <w:r w:rsidR="002657BF" w:rsidRPr="00653E48">
          <w:rPr>
            <w:rStyle w:val="Hiperveza"/>
            <w:bCs/>
            <w:noProof/>
            <w:lang w:val="hr-HR"/>
          </w:rPr>
          <w:t>SUBJEKATA</w:t>
        </w:r>
        <w:r w:rsidR="002657BF">
          <w:rPr>
            <w:noProof/>
            <w:webHidden/>
          </w:rPr>
          <w:tab/>
        </w:r>
        <w:r w:rsidR="002657BF">
          <w:rPr>
            <w:noProof/>
            <w:webHidden/>
          </w:rPr>
          <w:fldChar w:fldCharType="begin"/>
        </w:r>
        <w:r w:rsidR="002657BF">
          <w:rPr>
            <w:noProof/>
            <w:webHidden/>
          </w:rPr>
          <w:instrText xml:space="preserve"> PAGEREF _Toc2953255 \h </w:instrText>
        </w:r>
        <w:r w:rsidR="002657BF">
          <w:rPr>
            <w:noProof/>
            <w:webHidden/>
          </w:rPr>
        </w:r>
        <w:r w:rsidR="002657BF">
          <w:rPr>
            <w:noProof/>
            <w:webHidden/>
          </w:rPr>
          <w:fldChar w:fldCharType="separate"/>
        </w:r>
        <w:r w:rsidR="002657BF">
          <w:rPr>
            <w:noProof/>
            <w:webHidden/>
          </w:rPr>
          <w:t>23</w:t>
        </w:r>
        <w:r w:rsidR="002657BF">
          <w:rPr>
            <w:noProof/>
            <w:webHidden/>
          </w:rPr>
          <w:fldChar w:fldCharType="end"/>
        </w:r>
      </w:hyperlink>
    </w:p>
    <w:p w14:paraId="7C50D613" w14:textId="77777777" w:rsidR="002657BF" w:rsidRDefault="003A73FF">
      <w:pPr>
        <w:pStyle w:val="Sadraj1"/>
        <w:rPr>
          <w:rFonts w:eastAsiaTheme="minorEastAsia" w:cstheme="minorBidi"/>
          <w:noProof/>
          <w:sz w:val="22"/>
          <w:szCs w:val="22"/>
          <w:lang w:val="hr-HR" w:eastAsia="hr-HR"/>
        </w:rPr>
      </w:pPr>
      <w:hyperlink w:anchor="_Toc2953256" w:history="1">
        <w:r w:rsidR="002657BF" w:rsidRPr="00653E48">
          <w:rPr>
            <w:rStyle w:val="Hiperveza"/>
            <w:noProof/>
            <w:lang w:val="hr-HR"/>
          </w:rPr>
          <w:t>5.</w:t>
        </w:r>
        <w:r w:rsidR="002657BF">
          <w:rPr>
            <w:rFonts w:eastAsiaTheme="minorEastAsia" w:cstheme="minorBidi"/>
            <w:noProof/>
            <w:sz w:val="22"/>
            <w:szCs w:val="22"/>
            <w:lang w:val="hr-HR" w:eastAsia="hr-HR"/>
          </w:rPr>
          <w:tab/>
        </w:r>
        <w:r w:rsidR="002657BF" w:rsidRPr="00653E48">
          <w:rPr>
            <w:rStyle w:val="Hiperveza"/>
            <w:noProof/>
            <w:lang w:val="hr-HR"/>
          </w:rPr>
          <w:t>EUROPSKA JEDINSTVENA DOKUMENTACIJA O NABAVI (ESPD)</w:t>
        </w:r>
        <w:r w:rsidR="002657BF">
          <w:rPr>
            <w:noProof/>
            <w:webHidden/>
          </w:rPr>
          <w:tab/>
        </w:r>
        <w:r w:rsidR="002657BF">
          <w:rPr>
            <w:noProof/>
            <w:webHidden/>
          </w:rPr>
          <w:fldChar w:fldCharType="begin"/>
        </w:r>
        <w:r w:rsidR="002657BF">
          <w:rPr>
            <w:noProof/>
            <w:webHidden/>
          </w:rPr>
          <w:instrText xml:space="preserve"> PAGEREF _Toc2953256 \h </w:instrText>
        </w:r>
        <w:r w:rsidR="002657BF">
          <w:rPr>
            <w:noProof/>
            <w:webHidden/>
          </w:rPr>
        </w:r>
        <w:r w:rsidR="002657BF">
          <w:rPr>
            <w:noProof/>
            <w:webHidden/>
          </w:rPr>
          <w:fldChar w:fldCharType="separate"/>
        </w:r>
        <w:r w:rsidR="002657BF">
          <w:rPr>
            <w:noProof/>
            <w:webHidden/>
          </w:rPr>
          <w:t>24</w:t>
        </w:r>
        <w:r w:rsidR="002657BF">
          <w:rPr>
            <w:noProof/>
            <w:webHidden/>
          </w:rPr>
          <w:fldChar w:fldCharType="end"/>
        </w:r>
      </w:hyperlink>
    </w:p>
    <w:p w14:paraId="44319229"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57" w:history="1">
        <w:r w:rsidR="002657BF" w:rsidRPr="00653E48">
          <w:rPr>
            <w:rStyle w:val="Hiperveza"/>
            <w:noProof/>
            <w:lang w:val="hr-HR"/>
            <w14:scene3d>
              <w14:camera w14:prst="orthographicFront"/>
              <w14:lightRig w14:rig="threePt" w14:dir="t">
                <w14:rot w14:lat="0" w14:lon="0" w14:rev="0"/>
              </w14:lightRig>
            </w14:scene3d>
          </w:rPr>
          <w:t>5.1.</w:t>
        </w:r>
        <w:r w:rsidR="002657BF">
          <w:rPr>
            <w:rFonts w:eastAsiaTheme="minorEastAsia" w:cstheme="minorBidi"/>
            <w:noProof/>
            <w:sz w:val="22"/>
            <w:szCs w:val="22"/>
            <w:lang w:val="hr-HR" w:eastAsia="hr-HR"/>
          </w:rPr>
          <w:tab/>
        </w:r>
        <w:r w:rsidR="002657BF" w:rsidRPr="00653E48">
          <w:rPr>
            <w:rStyle w:val="Hiperveza"/>
            <w:bCs/>
            <w:noProof/>
            <w:lang w:val="hr-HR"/>
          </w:rPr>
          <w:t>NAVOD DA JE GOSPODARSKI SUBJEKT U PONUDI OBVEZAN DOSTAVITI EESPD OBRAZAC KAO PRELIMINARNI DOKAZ DA ISPUNJAVA TRAŽENE KRITERIJE ZA KVALITATIVNI ODABIR GOSPODARSKOG SUBJEKTA</w:t>
        </w:r>
        <w:r w:rsidR="002657BF">
          <w:rPr>
            <w:noProof/>
            <w:webHidden/>
          </w:rPr>
          <w:tab/>
        </w:r>
        <w:r w:rsidR="002657BF">
          <w:rPr>
            <w:noProof/>
            <w:webHidden/>
          </w:rPr>
          <w:fldChar w:fldCharType="begin"/>
        </w:r>
        <w:r w:rsidR="002657BF">
          <w:rPr>
            <w:noProof/>
            <w:webHidden/>
          </w:rPr>
          <w:instrText xml:space="preserve"> PAGEREF _Toc2953257 \h </w:instrText>
        </w:r>
        <w:r w:rsidR="002657BF">
          <w:rPr>
            <w:noProof/>
            <w:webHidden/>
          </w:rPr>
        </w:r>
        <w:r w:rsidR="002657BF">
          <w:rPr>
            <w:noProof/>
            <w:webHidden/>
          </w:rPr>
          <w:fldChar w:fldCharType="separate"/>
        </w:r>
        <w:r w:rsidR="002657BF">
          <w:rPr>
            <w:noProof/>
            <w:webHidden/>
          </w:rPr>
          <w:t>24</w:t>
        </w:r>
        <w:r w:rsidR="002657BF">
          <w:rPr>
            <w:noProof/>
            <w:webHidden/>
          </w:rPr>
          <w:fldChar w:fldCharType="end"/>
        </w:r>
      </w:hyperlink>
    </w:p>
    <w:p w14:paraId="3CC10117"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58" w:history="1">
        <w:r w:rsidR="002657BF" w:rsidRPr="00653E48">
          <w:rPr>
            <w:rStyle w:val="Hiperveza"/>
            <w:noProof/>
            <w:lang w:val="hr-HR"/>
            <w14:scene3d>
              <w14:camera w14:prst="orthographicFront"/>
              <w14:lightRig w14:rig="threePt" w14:dir="t">
                <w14:rot w14:lat="0" w14:lon="0" w14:rev="0"/>
              </w14:lightRig>
            </w14:scene3d>
          </w:rPr>
          <w:t>5.2.</w:t>
        </w:r>
        <w:r w:rsidR="002657BF">
          <w:rPr>
            <w:rFonts w:eastAsiaTheme="minorEastAsia" w:cstheme="minorBidi"/>
            <w:noProof/>
            <w:sz w:val="22"/>
            <w:szCs w:val="22"/>
            <w:lang w:val="hr-HR" w:eastAsia="hr-HR"/>
          </w:rPr>
          <w:tab/>
        </w:r>
        <w:r w:rsidR="002657BF" w:rsidRPr="00653E48">
          <w:rPr>
            <w:rStyle w:val="Hiperveza"/>
            <w:bCs/>
            <w:noProof/>
            <w:lang w:val="hr-HR"/>
          </w:rPr>
          <w:t>UPUTE ZA ISPUNJAVANJE eESPD OBRASCA</w:t>
        </w:r>
        <w:r w:rsidR="002657BF">
          <w:rPr>
            <w:noProof/>
            <w:webHidden/>
          </w:rPr>
          <w:tab/>
        </w:r>
        <w:r w:rsidR="002657BF">
          <w:rPr>
            <w:noProof/>
            <w:webHidden/>
          </w:rPr>
          <w:fldChar w:fldCharType="begin"/>
        </w:r>
        <w:r w:rsidR="002657BF">
          <w:rPr>
            <w:noProof/>
            <w:webHidden/>
          </w:rPr>
          <w:instrText xml:space="preserve"> PAGEREF _Toc2953258 \h </w:instrText>
        </w:r>
        <w:r w:rsidR="002657BF">
          <w:rPr>
            <w:noProof/>
            <w:webHidden/>
          </w:rPr>
        </w:r>
        <w:r w:rsidR="002657BF">
          <w:rPr>
            <w:noProof/>
            <w:webHidden/>
          </w:rPr>
          <w:fldChar w:fldCharType="separate"/>
        </w:r>
        <w:r w:rsidR="002657BF">
          <w:rPr>
            <w:noProof/>
            <w:webHidden/>
          </w:rPr>
          <w:t>24</w:t>
        </w:r>
        <w:r w:rsidR="002657BF">
          <w:rPr>
            <w:noProof/>
            <w:webHidden/>
          </w:rPr>
          <w:fldChar w:fldCharType="end"/>
        </w:r>
      </w:hyperlink>
    </w:p>
    <w:p w14:paraId="5353B329" w14:textId="77777777" w:rsidR="002657BF" w:rsidRDefault="003A73FF">
      <w:pPr>
        <w:pStyle w:val="Sadraj1"/>
        <w:rPr>
          <w:rFonts w:eastAsiaTheme="minorEastAsia" w:cstheme="minorBidi"/>
          <w:noProof/>
          <w:sz w:val="22"/>
          <w:szCs w:val="22"/>
          <w:lang w:val="hr-HR" w:eastAsia="hr-HR"/>
        </w:rPr>
      </w:pPr>
      <w:hyperlink w:anchor="_Toc2953259" w:history="1">
        <w:r w:rsidR="002657BF" w:rsidRPr="00653E48">
          <w:rPr>
            <w:rStyle w:val="Hiperveza"/>
            <w:noProof/>
            <w:lang w:val="hr-HR"/>
          </w:rPr>
          <w:t>6.</w:t>
        </w:r>
        <w:r w:rsidR="002657BF">
          <w:rPr>
            <w:rFonts w:eastAsiaTheme="minorEastAsia" w:cstheme="minorBidi"/>
            <w:noProof/>
            <w:sz w:val="22"/>
            <w:szCs w:val="22"/>
            <w:lang w:val="hr-HR" w:eastAsia="hr-HR"/>
          </w:rPr>
          <w:tab/>
        </w:r>
        <w:r w:rsidR="002657BF" w:rsidRPr="00653E48">
          <w:rPr>
            <w:rStyle w:val="Hiperveza"/>
            <w:noProof/>
            <w:lang w:val="hr-HR"/>
          </w:rPr>
          <w:t>PODACI O PONUDI</w:t>
        </w:r>
        <w:r w:rsidR="002657BF">
          <w:rPr>
            <w:noProof/>
            <w:webHidden/>
          </w:rPr>
          <w:tab/>
        </w:r>
        <w:r w:rsidR="002657BF">
          <w:rPr>
            <w:noProof/>
            <w:webHidden/>
          </w:rPr>
          <w:fldChar w:fldCharType="begin"/>
        </w:r>
        <w:r w:rsidR="002657BF">
          <w:rPr>
            <w:noProof/>
            <w:webHidden/>
          </w:rPr>
          <w:instrText xml:space="preserve"> PAGEREF _Toc2953259 \h </w:instrText>
        </w:r>
        <w:r w:rsidR="002657BF">
          <w:rPr>
            <w:noProof/>
            <w:webHidden/>
          </w:rPr>
        </w:r>
        <w:r w:rsidR="002657BF">
          <w:rPr>
            <w:noProof/>
            <w:webHidden/>
          </w:rPr>
          <w:fldChar w:fldCharType="separate"/>
        </w:r>
        <w:r w:rsidR="002657BF">
          <w:rPr>
            <w:noProof/>
            <w:webHidden/>
          </w:rPr>
          <w:t>26</w:t>
        </w:r>
        <w:r w:rsidR="002657BF">
          <w:rPr>
            <w:noProof/>
            <w:webHidden/>
          </w:rPr>
          <w:fldChar w:fldCharType="end"/>
        </w:r>
      </w:hyperlink>
    </w:p>
    <w:p w14:paraId="4D0D03A3"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60" w:history="1">
        <w:r w:rsidR="002657BF" w:rsidRPr="00653E48">
          <w:rPr>
            <w:rStyle w:val="Hiperveza"/>
            <w:noProof/>
            <w:lang w:val="hr-HR"/>
            <w14:scene3d>
              <w14:camera w14:prst="orthographicFront"/>
              <w14:lightRig w14:rig="threePt" w14:dir="t">
                <w14:rot w14:lat="0" w14:lon="0" w14:rev="0"/>
              </w14:lightRig>
            </w14:scene3d>
          </w:rPr>
          <w:t>6.1.</w:t>
        </w:r>
        <w:r w:rsidR="002657BF">
          <w:rPr>
            <w:rFonts w:eastAsiaTheme="minorEastAsia" w:cstheme="minorBidi"/>
            <w:noProof/>
            <w:sz w:val="22"/>
            <w:szCs w:val="22"/>
            <w:lang w:val="hr-HR" w:eastAsia="hr-HR"/>
          </w:rPr>
          <w:tab/>
        </w:r>
        <w:r w:rsidR="002657BF" w:rsidRPr="00653E48">
          <w:rPr>
            <w:rStyle w:val="Hiperveza"/>
            <w:noProof/>
            <w:lang w:val="hr-HR"/>
          </w:rPr>
          <w:t>SADRŽAJ I NAČIN IZRADE PONUDE</w:t>
        </w:r>
        <w:r w:rsidR="002657BF">
          <w:rPr>
            <w:noProof/>
            <w:webHidden/>
          </w:rPr>
          <w:tab/>
        </w:r>
        <w:r w:rsidR="002657BF">
          <w:rPr>
            <w:noProof/>
            <w:webHidden/>
          </w:rPr>
          <w:fldChar w:fldCharType="begin"/>
        </w:r>
        <w:r w:rsidR="002657BF">
          <w:rPr>
            <w:noProof/>
            <w:webHidden/>
          </w:rPr>
          <w:instrText xml:space="preserve"> PAGEREF _Toc2953260 \h </w:instrText>
        </w:r>
        <w:r w:rsidR="002657BF">
          <w:rPr>
            <w:noProof/>
            <w:webHidden/>
          </w:rPr>
        </w:r>
        <w:r w:rsidR="002657BF">
          <w:rPr>
            <w:noProof/>
            <w:webHidden/>
          </w:rPr>
          <w:fldChar w:fldCharType="separate"/>
        </w:r>
        <w:r w:rsidR="002657BF">
          <w:rPr>
            <w:noProof/>
            <w:webHidden/>
          </w:rPr>
          <w:t>26</w:t>
        </w:r>
        <w:r w:rsidR="002657BF">
          <w:rPr>
            <w:noProof/>
            <w:webHidden/>
          </w:rPr>
          <w:fldChar w:fldCharType="end"/>
        </w:r>
      </w:hyperlink>
    </w:p>
    <w:p w14:paraId="07515298"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61" w:history="1">
        <w:r w:rsidR="002657BF" w:rsidRPr="00653E48">
          <w:rPr>
            <w:rStyle w:val="Hiperveza"/>
            <w:noProof/>
            <w:lang w:val="hr-HR"/>
            <w14:scene3d>
              <w14:camera w14:prst="orthographicFront"/>
              <w14:lightRig w14:rig="threePt" w14:dir="t">
                <w14:rot w14:lat="0" w14:lon="0" w14:rev="0"/>
              </w14:lightRig>
            </w14:scene3d>
          </w:rPr>
          <w:t>6.2.</w:t>
        </w:r>
        <w:r w:rsidR="002657BF">
          <w:rPr>
            <w:rFonts w:eastAsiaTheme="minorEastAsia" w:cstheme="minorBidi"/>
            <w:noProof/>
            <w:sz w:val="22"/>
            <w:szCs w:val="22"/>
            <w:lang w:val="hr-HR" w:eastAsia="hr-HR"/>
          </w:rPr>
          <w:tab/>
        </w:r>
        <w:r w:rsidR="002657BF" w:rsidRPr="00653E48">
          <w:rPr>
            <w:rStyle w:val="Hiperveza"/>
            <w:noProof/>
            <w:lang w:val="hr-HR"/>
          </w:rPr>
          <w:t>NAČIN DOSTAVE PONUDE</w:t>
        </w:r>
        <w:r w:rsidR="002657BF">
          <w:rPr>
            <w:noProof/>
            <w:webHidden/>
          </w:rPr>
          <w:tab/>
        </w:r>
        <w:r w:rsidR="002657BF">
          <w:rPr>
            <w:noProof/>
            <w:webHidden/>
          </w:rPr>
          <w:fldChar w:fldCharType="begin"/>
        </w:r>
        <w:r w:rsidR="002657BF">
          <w:rPr>
            <w:noProof/>
            <w:webHidden/>
          </w:rPr>
          <w:instrText xml:space="preserve"> PAGEREF _Toc2953261 \h </w:instrText>
        </w:r>
        <w:r w:rsidR="002657BF">
          <w:rPr>
            <w:noProof/>
            <w:webHidden/>
          </w:rPr>
        </w:r>
        <w:r w:rsidR="002657BF">
          <w:rPr>
            <w:noProof/>
            <w:webHidden/>
          </w:rPr>
          <w:fldChar w:fldCharType="separate"/>
        </w:r>
        <w:r w:rsidR="002657BF">
          <w:rPr>
            <w:noProof/>
            <w:webHidden/>
          </w:rPr>
          <w:t>27</w:t>
        </w:r>
        <w:r w:rsidR="002657BF">
          <w:rPr>
            <w:noProof/>
            <w:webHidden/>
          </w:rPr>
          <w:fldChar w:fldCharType="end"/>
        </w:r>
      </w:hyperlink>
    </w:p>
    <w:p w14:paraId="55DA448B"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62" w:history="1">
        <w:r w:rsidR="002657BF" w:rsidRPr="00653E48">
          <w:rPr>
            <w:rStyle w:val="Hiperveza"/>
            <w:noProof/>
            <w:lang w:val="hr-HR"/>
            <w14:scene3d>
              <w14:camera w14:prst="orthographicFront"/>
              <w14:lightRig w14:rig="threePt" w14:dir="t">
                <w14:rot w14:lat="0" w14:lon="0" w14:rev="0"/>
              </w14:lightRig>
            </w14:scene3d>
          </w:rPr>
          <w:t>6.3.</w:t>
        </w:r>
        <w:r w:rsidR="002657BF">
          <w:rPr>
            <w:rFonts w:eastAsiaTheme="minorEastAsia" w:cstheme="minorBidi"/>
            <w:noProof/>
            <w:sz w:val="22"/>
            <w:szCs w:val="22"/>
            <w:lang w:val="hr-HR" w:eastAsia="hr-HR"/>
          </w:rPr>
          <w:tab/>
        </w:r>
        <w:r w:rsidR="002657BF" w:rsidRPr="00653E48">
          <w:rPr>
            <w:rStyle w:val="Hiperveza"/>
            <w:noProof/>
            <w:lang w:val="hr-HR"/>
          </w:rPr>
          <w:t>VARIJANTE PONUDE</w:t>
        </w:r>
        <w:r w:rsidR="002657BF">
          <w:rPr>
            <w:noProof/>
            <w:webHidden/>
          </w:rPr>
          <w:tab/>
        </w:r>
        <w:r w:rsidR="002657BF">
          <w:rPr>
            <w:noProof/>
            <w:webHidden/>
          </w:rPr>
          <w:fldChar w:fldCharType="begin"/>
        </w:r>
        <w:r w:rsidR="002657BF">
          <w:rPr>
            <w:noProof/>
            <w:webHidden/>
          </w:rPr>
          <w:instrText xml:space="preserve"> PAGEREF _Toc2953262 \h </w:instrText>
        </w:r>
        <w:r w:rsidR="002657BF">
          <w:rPr>
            <w:noProof/>
            <w:webHidden/>
          </w:rPr>
        </w:r>
        <w:r w:rsidR="002657BF">
          <w:rPr>
            <w:noProof/>
            <w:webHidden/>
          </w:rPr>
          <w:fldChar w:fldCharType="separate"/>
        </w:r>
        <w:r w:rsidR="002657BF">
          <w:rPr>
            <w:noProof/>
            <w:webHidden/>
          </w:rPr>
          <w:t>29</w:t>
        </w:r>
        <w:r w:rsidR="002657BF">
          <w:rPr>
            <w:noProof/>
            <w:webHidden/>
          </w:rPr>
          <w:fldChar w:fldCharType="end"/>
        </w:r>
      </w:hyperlink>
    </w:p>
    <w:p w14:paraId="31847299"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63" w:history="1">
        <w:r w:rsidR="002657BF" w:rsidRPr="00653E48">
          <w:rPr>
            <w:rStyle w:val="Hiperveza"/>
            <w:noProof/>
            <w:lang w:val="hr-HR"/>
            <w14:scene3d>
              <w14:camera w14:prst="orthographicFront"/>
              <w14:lightRig w14:rig="threePt" w14:dir="t">
                <w14:rot w14:lat="0" w14:lon="0" w14:rev="0"/>
              </w14:lightRig>
            </w14:scene3d>
          </w:rPr>
          <w:t>6.4.</w:t>
        </w:r>
        <w:r w:rsidR="002657BF">
          <w:rPr>
            <w:rFonts w:eastAsiaTheme="minorEastAsia" w:cstheme="minorBidi"/>
            <w:noProof/>
            <w:sz w:val="22"/>
            <w:szCs w:val="22"/>
            <w:lang w:val="hr-HR" w:eastAsia="hr-HR"/>
          </w:rPr>
          <w:tab/>
        </w:r>
        <w:r w:rsidR="002657BF" w:rsidRPr="00653E48">
          <w:rPr>
            <w:rStyle w:val="Hiperveza"/>
            <w:noProof/>
            <w:lang w:val="hr-HR"/>
          </w:rPr>
          <w:t>NAČIN ODREĐIVANJA CIJENE PONUDE I VALUTA PONUDE</w:t>
        </w:r>
        <w:r w:rsidR="002657BF">
          <w:rPr>
            <w:noProof/>
            <w:webHidden/>
          </w:rPr>
          <w:tab/>
        </w:r>
        <w:r w:rsidR="002657BF">
          <w:rPr>
            <w:noProof/>
            <w:webHidden/>
          </w:rPr>
          <w:fldChar w:fldCharType="begin"/>
        </w:r>
        <w:r w:rsidR="002657BF">
          <w:rPr>
            <w:noProof/>
            <w:webHidden/>
          </w:rPr>
          <w:instrText xml:space="preserve"> PAGEREF _Toc2953263 \h </w:instrText>
        </w:r>
        <w:r w:rsidR="002657BF">
          <w:rPr>
            <w:noProof/>
            <w:webHidden/>
          </w:rPr>
        </w:r>
        <w:r w:rsidR="002657BF">
          <w:rPr>
            <w:noProof/>
            <w:webHidden/>
          </w:rPr>
          <w:fldChar w:fldCharType="separate"/>
        </w:r>
        <w:r w:rsidR="002657BF">
          <w:rPr>
            <w:noProof/>
            <w:webHidden/>
          </w:rPr>
          <w:t>29</w:t>
        </w:r>
        <w:r w:rsidR="002657BF">
          <w:rPr>
            <w:noProof/>
            <w:webHidden/>
          </w:rPr>
          <w:fldChar w:fldCharType="end"/>
        </w:r>
      </w:hyperlink>
    </w:p>
    <w:p w14:paraId="412D12DA"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64" w:history="1">
        <w:r w:rsidR="002657BF" w:rsidRPr="00653E48">
          <w:rPr>
            <w:rStyle w:val="Hiperveza"/>
            <w:noProof/>
            <w:lang w:val="hr-HR"/>
            <w14:scene3d>
              <w14:camera w14:prst="orthographicFront"/>
              <w14:lightRig w14:rig="threePt" w14:dir="t">
                <w14:rot w14:lat="0" w14:lon="0" w14:rev="0"/>
              </w14:lightRig>
            </w14:scene3d>
          </w:rPr>
          <w:t>6.5.</w:t>
        </w:r>
        <w:r w:rsidR="002657BF">
          <w:rPr>
            <w:rFonts w:eastAsiaTheme="minorEastAsia" w:cstheme="minorBidi"/>
            <w:noProof/>
            <w:sz w:val="22"/>
            <w:szCs w:val="22"/>
            <w:lang w:val="hr-HR" w:eastAsia="hr-HR"/>
          </w:rPr>
          <w:tab/>
        </w:r>
        <w:r w:rsidR="002657BF" w:rsidRPr="00653E48">
          <w:rPr>
            <w:rStyle w:val="Hiperveza"/>
            <w:noProof/>
            <w:lang w:val="hr-HR"/>
          </w:rPr>
          <w:t>KRITERIJ ZA ODABIR PONUDE</w:t>
        </w:r>
        <w:r w:rsidR="002657BF">
          <w:rPr>
            <w:noProof/>
            <w:webHidden/>
          </w:rPr>
          <w:tab/>
        </w:r>
        <w:r w:rsidR="002657BF">
          <w:rPr>
            <w:noProof/>
            <w:webHidden/>
          </w:rPr>
          <w:fldChar w:fldCharType="begin"/>
        </w:r>
        <w:r w:rsidR="002657BF">
          <w:rPr>
            <w:noProof/>
            <w:webHidden/>
          </w:rPr>
          <w:instrText xml:space="preserve"> PAGEREF _Toc2953264 \h </w:instrText>
        </w:r>
        <w:r w:rsidR="002657BF">
          <w:rPr>
            <w:noProof/>
            <w:webHidden/>
          </w:rPr>
        </w:r>
        <w:r w:rsidR="002657BF">
          <w:rPr>
            <w:noProof/>
            <w:webHidden/>
          </w:rPr>
          <w:fldChar w:fldCharType="separate"/>
        </w:r>
        <w:r w:rsidR="002657BF">
          <w:rPr>
            <w:noProof/>
            <w:webHidden/>
          </w:rPr>
          <w:t>30</w:t>
        </w:r>
        <w:r w:rsidR="002657BF">
          <w:rPr>
            <w:noProof/>
            <w:webHidden/>
          </w:rPr>
          <w:fldChar w:fldCharType="end"/>
        </w:r>
      </w:hyperlink>
    </w:p>
    <w:p w14:paraId="793902AB"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65" w:history="1">
        <w:r w:rsidR="002657BF" w:rsidRPr="00653E48">
          <w:rPr>
            <w:rStyle w:val="Hiperveza"/>
            <w:noProof/>
            <w:lang w:val="hr-HR"/>
            <w14:scene3d>
              <w14:camera w14:prst="orthographicFront"/>
              <w14:lightRig w14:rig="threePt" w14:dir="t">
                <w14:rot w14:lat="0" w14:lon="0" w14:rev="0"/>
              </w14:lightRig>
            </w14:scene3d>
          </w:rPr>
          <w:t>6.6.</w:t>
        </w:r>
        <w:r w:rsidR="002657BF">
          <w:rPr>
            <w:rFonts w:eastAsiaTheme="minorEastAsia" w:cstheme="minorBidi"/>
            <w:noProof/>
            <w:sz w:val="22"/>
            <w:szCs w:val="22"/>
            <w:lang w:val="hr-HR" w:eastAsia="hr-HR"/>
          </w:rPr>
          <w:tab/>
        </w:r>
        <w:r w:rsidR="002657BF" w:rsidRPr="00653E48">
          <w:rPr>
            <w:rStyle w:val="Hiperveza"/>
            <w:noProof/>
            <w:lang w:val="hr-HR"/>
          </w:rPr>
          <w:t>JEZIK I PISMO PONUDE</w:t>
        </w:r>
        <w:r w:rsidR="002657BF">
          <w:rPr>
            <w:noProof/>
            <w:webHidden/>
          </w:rPr>
          <w:tab/>
        </w:r>
        <w:r w:rsidR="002657BF">
          <w:rPr>
            <w:noProof/>
            <w:webHidden/>
          </w:rPr>
          <w:fldChar w:fldCharType="begin"/>
        </w:r>
        <w:r w:rsidR="002657BF">
          <w:rPr>
            <w:noProof/>
            <w:webHidden/>
          </w:rPr>
          <w:instrText xml:space="preserve"> PAGEREF _Toc2953265 \h </w:instrText>
        </w:r>
        <w:r w:rsidR="002657BF">
          <w:rPr>
            <w:noProof/>
            <w:webHidden/>
          </w:rPr>
        </w:r>
        <w:r w:rsidR="002657BF">
          <w:rPr>
            <w:noProof/>
            <w:webHidden/>
          </w:rPr>
          <w:fldChar w:fldCharType="separate"/>
        </w:r>
        <w:r w:rsidR="002657BF">
          <w:rPr>
            <w:noProof/>
            <w:webHidden/>
          </w:rPr>
          <w:t>36</w:t>
        </w:r>
        <w:r w:rsidR="002657BF">
          <w:rPr>
            <w:noProof/>
            <w:webHidden/>
          </w:rPr>
          <w:fldChar w:fldCharType="end"/>
        </w:r>
      </w:hyperlink>
    </w:p>
    <w:p w14:paraId="1B285348"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66" w:history="1">
        <w:r w:rsidR="002657BF" w:rsidRPr="00653E48">
          <w:rPr>
            <w:rStyle w:val="Hiperveza"/>
            <w:noProof/>
            <w:lang w:val="hr-HR"/>
            <w14:scene3d>
              <w14:camera w14:prst="orthographicFront"/>
              <w14:lightRig w14:rig="threePt" w14:dir="t">
                <w14:rot w14:lat="0" w14:lon="0" w14:rev="0"/>
              </w14:lightRig>
            </w14:scene3d>
          </w:rPr>
          <w:t>6.7.</w:t>
        </w:r>
        <w:r w:rsidR="002657BF">
          <w:rPr>
            <w:rFonts w:eastAsiaTheme="minorEastAsia" w:cstheme="minorBidi"/>
            <w:noProof/>
            <w:sz w:val="22"/>
            <w:szCs w:val="22"/>
            <w:lang w:val="hr-HR" w:eastAsia="hr-HR"/>
          </w:rPr>
          <w:tab/>
        </w:r>
        <w:r w:rsidR="002657BF" w:rsidRPr="00653E48">
          <w:rPr>
            <w:rStyle w:val="Hiperveza"/>
            <w:noProof/>
            <w:lang w:val="hr-HR"/>
          </w:rPr>
          <w:t>ROK VALJANOSTI PONUDE</w:t>
        </w:r>
        <w:r w:rsidR="002657BF">
          <w:rPr>
            <w:noProof/>
            <w:webHidden/>
          </w:rPr>
          <w:tab/>
        </w:r>
        <w:r w:rsidR="002657BF">
          <w:rPr>
            <w:noProof/>
            <w:webHidden/>
          </w:rPr>
          <w:fldChar w:fldCharType="begin"/>
        </w:r>
        <w:r w:rsidR="002657BF">
          <w:rPr>
            <w:noProof/>
            <w:webHidden/>
          </w:rPr>
          <w:instrText xml:space="preserve"> PAGEREF _Toc2953266 \h </w:instrText>
        </w:r>
        <w:r w:rsidR="002657BF">
          <w:rPr>
            <w:noProof/>
            <w:webHidden/>
          </w:rPr>
        </w:r>
        <w:r w:rsidR="002657BF">
          <w:rPr>
            <w:noProof/>
            <w:webHidden/>
          </w:rPr>
          <w:fldChar w:fldCharType="separate"/>
        </w:r>
        <w:r w:rsidR="002657BF">
          <w:rPr>
            <w:noProof/>
            <w:webHidden/>
          </w:rPr>
          <w:t>36</w:t>
        </w:r>
        <w:r w:rsidR="002657BF">
          <w:rPr>
            <w:noProof/>
            <w:webHidden/>
          </w:rPr>
          <w:fldChar w:fldCharType="end"/>
        </w:r>
      </w:hyperlink>
    </w:p>
    <w:p w14:paraId="750FC00E" w14:textId="77777777" w:rsidR="002657BF" w:rsidRDefault="003A73FF">
      <w:pPr>
        <w:pStyle w:val="Sadraj1"/>
        <w:rPr>
          <w:rFonts w:eastAsiaTheme="minorEastAsia" w:cstheme="minorBidi"/>
          <w:noProof/>
          <w:sz w:val="22"/>
          <w:szCs w:val="22"/>
          <w:lang w:val="hr-HR" w:eastAsia="hr-HR"/>
        </w:rPr>
      </w:pPr>
      <w:hyperlink w:anchor="_Toc2953267" w:history="1">
        <w:r w:rsidR="002657BF" w:rsidRPr="00653E48">
          <w:rPr>
            <w:rStyle w:val="Hiperveza"/>
            <w:noProof/>
            <w:lang w:val="hr-HR"/>
          </w:rPr>
          <w:t>7.</w:t>
        </w:r>
        <w:r w:rsidR="002657BF">
          <w:rPr>
            <w:rFonts w:eastAsiaTheme="minorEastAsia" w:cstheme="minorBidi"/>
            <w:noProof/>
            <w:sz w:val="22"/>
            <w:szCs w:val="22"/>
            <w:lang w:val="hr-HR" w:eastAsia="hr-HR"/>
          </w:rPr>
          <w:tab/>
        </w:r>
        <w:r w:rsidR="002657BF" w:rsidRPr="00653E48">
          <w:rPr>
            <w:rStyle w:val="Hiperveza"/>
            <w:noProof/>
            <w:lang w:val="hr-HR"/>
          </w:rPr>
          <w:t>OSTALE ODREDBE</w:t>
        </w:r>
        <w:r w:rsidR="002657BF">
          <w:rPr>
            <w:noProof/>
            <w:webHidden/>
          </w:rPr>
          <w:tab/>
        </w:r>
        <w:r w:rsidR="002657BF">
          <w:rPr>
            <w:noProof/>
            <w:webHidden/>
          </w:rPr>
          <w:fldChar w:fldCharType="begin"/>
        </w:r>
        <w:r w:rsidR="002657BF">
          <w:rPr>
            <w:noProof/>
            <w:webHidden/>
          </w:rPr>
          <w:instrText xml:space="preserve"> PAGEREF _Toc2953267 \h </w:instrText>
        </w:r>
        <w:r w:rsidR="002657BF">
          <w:rPr>
            <w:noProof/>
            <w:webHidden/>
          </w:rPr>
        </w:r>
        <w:r w:rsidR="002657BF">
          <w:rPr>
            <w:noProof/>
            <w:webHidden/>
          </w:rPr>
          <w:fldChar w:fldCharType="separate"/>
        </w:r>
        <w:r w:rsidR="002657BF">
          <w:rPr>
            <w:noProof/>
            <w:webHidden/>
          </w:rPr>
          <w:t>37</w:t>
        </w:r>
        <w:r w:rsidR="002657BF">
          <w:rPr>
            <w:noProof/>
            <w:webHidden/>
          </w:rPr>
          <w:fldChar w:fldCharType="end"/>
        </w:r>
      </w:hyperlink>
    </w:p>
    <w:p w14:paraId="7847BD30"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68" w:history="1">
        <w:r w:rsidR="002657BF" w:rsidRPr="00653E48">
          <w:rPr>
            <w:rStyle w:val="Hiperveza"/>
            <w:noProof/>
            <w:lang w:val="hr-HR"/>
            <w14:scene3d>
              <w14:camera w14:prst="orthographicFront"/>
              <w14:lightRig w14:rig="threePt" w14:dir="t">
                <w14:rot w14:lat="0" w14:lon="0" w14:rev="0"/>
              </w14:lightRig>
            </w14:scene3d>
          </w:rPr>
          <w:t>7.1.</w:t>
        </w:r>
        <w:r w:rsidR="002657BF">
          <w:rPr>
            <w:rFonts w:eastAsiaTheme="minorEastAsia" w:cstheme="minorBidi"/>
            <w:noProof/>
            <w:sz w:val="22"/>
            <w:szCs w:val="22"/>
            <w:lang w:val="hr-HR" w:eastAsia="hr-HR"/>
          </w:rPr>
          <w:tab/>
        </w:r>
        <w:r w:rsidR="002657BF" w:rsidRPr="00653E48">
          <w:rPr>
            <w:rStyle w:val="Hiperveza"/>
            <w:noProof/>
            <w:lang w:val="hr-HR"/>
          </w:rPr>
          <w:t>PODACI O TERMINU POSJETA LOKACIJI I UVID U POSTOJEĆU DOKUMENTACIJU</w:t>
        </w:r>
        <w:r w:rsidR="002657BF">
          <w:rPr>
            <w:noProof/>
            <w:webHidden/>
          </w:rPr>
          <w:tab/>
        </w:r>
        <w:r w:rsidR="002657BF">
          <w:rPr>
            <w:noProof/>
            <w:webHidden/>
          </w:rPr>
          <w:fldChar w:fldCharType="begin"/>
        </w:r>
        <w:r w:rsidR="002657BF">
          <w:rPr>
            <w:noProof/>
            <w:webHidden/>
          </w:rPr>
          <w:instrText xml:space="preserve"> PAGEREF _Toc2953268 \h </w:instrText>
        </w:r>
        <w:r w:rsidR="002657BF">
          <w:rPr>
            <w:noProof/>
            <w:webHidden/>
          </w:rPr>
        </w:r>
        <w:r w:rsidR="002657BF">
          <w:rPr>
            <w:noProof/>
            <w:webHidden/>
          </w:rPr>
          <w:fldChar w:fldCharType="separate"/>
        </w:r>
        <w:r w:rsidR="002657BF">
          <w:rPr>
            <w:noProof/>
            <w:webHidden/>
          </w:rPr>
          <w:t>37</w:t>
        </w:r>
        <w:r w:rsidR="002657BF">
          <w:rPr>
            <w:noProof/>
            <w:webHidden/>
          </w:rPr>
          <w:fldChar w:fldCharType="end"/>
        </w:r>
      </w:hyperlink>
    </w:p>
    <w:p w14:paraId="7331CE0D"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69" w:history="1">
        <w:r w:rsidR="002657BF" w:rsidRPr="00653E48">
          <w:rPr>
            <w:rStyle w:val="Hiperveza"/>
            <w:noProof/>
            <w:lang w:val="hr-HR"/>
            <w14:scene3d>
              <w14:camera w14:prst="orthographicFront"/>
              <w14:lightRig w14:rig="threePt" w14:dir="t">
                <w14:rot w14:lat="0" w14:lon="0" w14:rev="0"/>
              </w14:lightRig>
            </w14:scene3d>
          </w:rPr>
          <w:t>7.2.</w:t>
        </w:r>
        <w:r w:rsidR="002657BF">
          <w:rPr>
            <w:rFonts w:eastAsiaTheme="minorEastAsia" w:cstheme="minorBidi"/>
            <w:noProof/>
            <w:sz w:val="22"/>
            <w:szCs w:val="22"/>
            <w:lang w:val="hr-HR" w:eastAsia="hr-HR"/>
          </w:rPr>
          <w:tab/>
        </w:r>
        <w:r w:rsidR="002657BF" w:rsidRPr="00653E48">
          <w:rPr>
            <w:rStyle w:val="Hiperveza"/>
            <w:noProof/>
            <w:lang w:val="hr-HR"/>
          </w:rPr>
          <w:t>NAZNAKA O NAMJERI KORIŠTENJA OPCIJE ODVIJANJA POSTUPKA U VIŠE FAZA KOJE SLIJEDE JEDNA ZA DRUGOM, KAKO BI SE SMANJIO BROJ PONUDA ILI RJEŠENJA</w:t>
        </w:r>
        <w:r w:rsidR="002657BF">
          <w:rPr>
            <w:noProof/>
            <w:webHidden/>
          </w:rPr>
          <w:tab/>
        </w:r>
        <w:r w:rsidR="002657BF">
          <w:rPr>
            <w:noProof/>
            <w:webHidden/>
          </w:rPr>
          <w:fldChar w:fldCharType="begin"/>
        </w:r>
        <w:r w:rsidR="002657BF">
          <w:rPr>
            <w:noProof/>
            <w:webHidden/>
          </w:rPr>
          <w:instrText xml:space="preserve"> PAGEREF _Toc2953269 \h </w:instrText>
        </w:r>
        <w:r w:rsidR="002657BF">
          <w:rPr>
            <w:noProof/>
            <w:webHidden/>
          </w:rPr>
        </w:r>
        <w:r w:rsidR="002657BF">
          <w:rPr>
            <w:noProof/>
            <w:webHidden/>
          </w:rPr>
          <w:fldChar w:fldCharType="separate"/>
        </w:r>
        <w:r w:rsidR="002657BF">
          <w:rPr>
            <w:noProof/>
            <w:webHidden/>
          </w:rPr>
          <w:t>37</w:t>
        </w:r>
        <w:r w:rsidR="002657BF">
          <w:rPr>
            <w:noProof/>
            <w:webHidden/>
          </w:rPr>
          <w:fldChar w:fldCharType="end"/>
        </w:r>
      </w:hyperlink>
    </w:p>
    <w:p w14:paraId="58BAAD0D"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0" w:history="1">
        <w:r w:rsidR="002657BF" w:rsidRPr="00653E48">
          <w:rPr>
            <w:rStyle w:val="Hiperveza"/>
            <w:noProof/>
            <w:lang w:val="hr-HR"/>
            <w14:scene3d>
              <w14:camera w14:prst="orthographicFront"/>
              <w14:lightRig w14:rig="threePt" w14:dir="t">
                <w14:rot w14:lat="0" w14:lon="0" w14:rev="0"/>
              </w14:lightRig>
            </w14:scene3d>
          </w:rPr>
          <w:t>7.3.</w:t>
        </w:r>
        <w:r w:rsidR="002657BF">
          <w:rPr>
            <w:rFonts w:eastAsiaTheme="minorEastAsia" w:cstheme="minorBidi"/>
            <w:noProof/>
            <w:sz w:val="22"/>
            <w:szCs w:val="22"/>
            <w:lang w:val="hr-HR" w:eastAsia="hr-HR"/>
          </w:rPr>
          <w:tab/>
        </w:r>
        <w:r w:rsidR="002657BF" w:rsidRPr="00653E48">
          <w:rPr>
            <w:rStyle w:val="Hiperveza"/>
            <w:noProof/>
            <w:lang w:val="hr-HR"/>
          </w:rPr>
          <w:t>NORME OSIGURANJA KVALITETE ILI NORME UPRAVLJANJA OKOLIŠEM</w:t>
        </w:r>
        <w:r w:rsidR="002657BF">
          <w:rPr>
            <w:noProof/>
            <w:webHidden/>
          </w:rPr>
          <w:tab/>
        </w:r>
        <w:r w:rsidR="002657BF">
          <w:rPr>
            <w:noProof/>
            <w:webHidden/>
          </w:rPr>
          <w:fldChar w:fldCharType="begin"/>
        </w:r>
        <w:r w:rsidR="002657BF">
          <w:rPr>
            <w:noProof/>
            <w:webHidden/>
          </w:rPr>
          <w:instrText xml:space="preserve"> PAGEREF _Toc2953270 \h </w:instrText>
        </w:r>
        <w:r w:rsidR="002657BF">
          <w:rPr>
            <w:noProof/>
            <w:webHidden/>
          </w:rPr>
        </w:r>
        <w:r w:rsidR="002657BF">
          <w:rPr>
            <w:noProof/>
            <w:webHidden/>
          </w:rPr>
          <w:fldChar w:fldCharType="separate"/>
        </w:r>
        <w:r w:rsidR="002657BF">
          <w:rPr>
            <w:noProof/>
            <w:webHidden/>
          </w:rPr>
          <w:t>37</w:t>
        </w:r>
        <w:r w:rsidR="002657BF">
          <w:rPr>
            <w:noProof/>
            <w:webHidden/>
          </w:rPr>
          <w:fldChar w:fldCharType="end"/>
        </w:r>
      </w:hyperlink>
    </w:p>
    <w:p w14:paraId="0C8DADF5"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1" w:history="1">
        <w:r w:rsidR="002657BF" w:rsidRPr="00653E48">
          <w:rPr>
            <w:rStyle w:val="Hiperveza"/>
            <w:noProof/>
            <w:lang w:val="hr-HR"/>
            <w14:scene3d>
              <w14:camera w14:prst="orthographicFront"/>
              <w14:lightRig w14:rig="threePt" w14:dir="t">
                <w14:rot w14:lat="0" w14:lon="0" w14:rev="0"/>
              </w14:lightRig>
            </w14:scene3d>
          </w:rPr>
          <w:t>7.4.</w:t>
        </w:r>
        <w:r w:rsidR="002657BF">
          <w:rPr>
            <w:rFonts w:eastAsiaTheme="minorEastAsia" w:cstheme="minorBidi"/>
            <w:noProof/>
            <w:sz w:val="22"/>
            <w:szCs w:val="22"/>
            <w:lang w:val="hr-HR" w:eastAsia="hr-HR"/>
          </w:rPr>
          <w:tab/>
        </w:r>
        <w:r w:rsidR="002657BF" w:rsidRPr="00653E48">
          <w:rPr>
            <w:rStyle w:val="Hiperveza"/>
            <w:noProof/>
            <w:lang w:val="hr-HR"/>
          </w:rPr>
          <w:t>ODREDBE KOJE SE ODNOSE NA ZAJEDNICU GOSPODARSKIH SUBJEKATA</w:t>
        </w:r>
        <w:r w:rsidR="002657BF">
          <w:rPr>
            <w:noProof/>
            <w:webHidden/>
          </w:rPr>
          <w:tab/>
        </w:r>
        <w:r w:rsidR="002657BF">
          <w:rPr>
            <w:noProof/>
            <w:webHidden/>
          </w:rPr>
          <w:fldChar w:fldCharType="begin"/>
        </w:r>
        <w:r w:rsidR="002657BF">
          <w:rPr>
            <w:noProof/>
            <w:webHidden/>
          </w:rPr>
          <w:instrText xml:space="preserve"> PAGEREF _Toc2953271 \h </w:instrText>
        </w:r>
        <w:r w:rsidR="002657BF">
          <w:rPr>
            <w:noProof/>
            <w:webHidden/>
          </w:rPr>
        </w:r>
        <w:r w:rsidR="002657BF">
          <w:rPr>
            <w:noProof/>
            <w:webHidden/>
          </w:rPr>
          <w:fldChar w:fldCharType="separate"/>
        </w:r>
        <w:r w:rsidR="002657BF">
          <w:rPr>
            <w:noProof/>
            <w:webHidden/>
          </w:rPr>
          <w:t>37</w:t>
        </w:r>
        <w:r w:rsidR="002657BF">
          <w:rPr>
            <w:noProof/>
            <w:webHidden/>
          </w:rPr>
          <w:fldChar w:fldCharType="end"/>
        </w:r>
      </w:hyperlink>
    </w:p>
    <w:p w14:paraId="32574880"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2" w:history="1">
        <w:r w:rsidR="002657BF" w:rsidRPr="00653E48">
          <w:rPr>
            <w:rStyle w:val="Hiperveza"/>
            <w:noProof/>
            <w:lang w:val="hr-HR"/>
            <w14:scene3d>
              <w14:camera w14:prst="orthographicFront"/>
              <w14:lightRig w14:rig="threePt" w14:dir="t">
                <w14:rot w14:lat="0" w14:lon="0" w14:rev="0"/>
              </w14:lightRig>
            </w14:scene3d>
          </w:rPr>
          <w:t>7.5.</w:t>
        </w:r>
        <w:r w:rsidR="002657BF">
          <w:rPr>
            <w:rFonts w:eastAsiaTheme="minorEastAsia" w:cstheme="minorBidi"/>
            <w:noProof/>
            <w:sz w:val="22"/>
            <w:szCs w:val="22"/>
            <w:lang w:val="hr-HR" w:eastAsia="hr-HR"/>
          </w:rPr>
          <w:tab/>
        </w:r>
        <w:r w:rsidR="002657BF" w:rsidRPr="00653E48">
          <w:rPr>
            <w:rStyle w:val="Hiperveza"/>
            <w:noProof/>
            <w:lang w:val="hr-HR"/>
          </w:rPr>
          <w:t>ODREDBE KOJE SE ODNOSE NA PODUGOVARATELJE</w:t>
        </w:r>
        <w:r w:rsidR="002657BF">
          <w:rPr>
            <w:noProof/>
            <w:webHidden/>
          </w:rPr>
          <w:tab/>
        </w:r>
        <w:r w:rsidR="002657BF">
          <w:rPr>
            <w:noProof/>
            <w:webHidden/>
          </w:rPr>
          <w:fldChar w:fldCharType="begin"/>
        </w:r>
        <w:r w:rsidR="002657BF">
          <w:rPr>
            <w:noProof/>
            <w:webHidden/>
          </w:rPr>
          <w:instrText xml:space="preserve"> PAGEREF _Toc2953272 \h </w:instrText>
        </w:r>
        <w:r w:rsidR="002657BF">
          <w:rPr>
            <w:noProof/>
            <w:webHidden/>
          </w:rPr>
        </w:r>
        <w:r w:rsidR="002657BF">
          <w:rPr>
            <w:noProof/>
            <w:webHidden/>
          </w:rPr>
          <w:fldChar w:fldCharType="separate"/>
        </w:r>
        <w:r w:rsidR="002657BF">
          <w:rPr>
            <w:noProof/>
            <w:webHidden/>
          </w:rPr>
          <w:t>38</w:t>
        </w:r>
        <w:r w:rsidR="002657BF">
          <w:rPr>
            <w:noProof/>
            <w:webHidden/>
          </w:rPr>
          <w:fldChar w:fldCharType="end"/>
        </w:r>
      </w:hyperlink>
    </w:p>
    <w:p w14:paraId="59852EB0"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3" w:history="1">
        <w:r w:rsidR="002657BF" w:rsidRPr="00653E48">
          <w:rPr>
            <w:rStyle w:val="Hiperveza"/>
            <w:noProof/>
            <w:lang w:val="hr-HR"/>
            <w14:scene3d>
              <w14:camera w14:prst="orthographicFront"/>
              <w14:lightRig w14:rig="threePt" w14:dir="t">
                <w14:rot w14:lat="0" w14:lon="0" w14:rev="0"/>
              </w14:lightRig>
            </w14:scene3d>
          </w:rPr>
          <w:t>7.6.</w:t>
        </w:r>
        <w:r w:rsidR="002657BF">
          <w:rPr>
            <w:rFonts w:eastAsiaTheme="minorEastAsia" w:cstheme="minorBidi"/>
            <w:noProof/>
            <w:sz w:val="22"/>
            <w:szCs w:val="22"/>
            <w:lang w:val="hr-HR" w:eastAsia="hr-HR"/>
          </w:rPr>
          <w:tab/>
        </w:r>
        <w:r w:rsidR="002657BF" w:rsidRPr="00653E48">
          <w:rPr>
            <w:rStyle w:val="Hiperveza"/>
            <w:noProof/>
            <w:lang w:val="hr-HR"/>
          </w:rPr>
          <w:t>VRSTA, SREDSTVO I UVJETI JAMSTVA</w:t>
        </w:r>
        <w:r w:rsidR="002657BF">
          <w:rPr>
            <w:noProof/>
            <w:webHidden/>
          </w:rPr>
          <w:tab/>
        </w:r>
        <w:r w:rsidR="002657BF">
          <w:rPr>
            <w:noProof/>
            <w:webHidden/>
          </w:rPr>
          <w:fldChar w:fldCharType="begin"/>
        </w:r>
        <w:r w:rsidR="002657BF">
          <w:rPr>
            <w:noProof/>
            <w:webHidden/>
          </w:rPr>
          <w:instrText xml:space="preserve"> PAGEREF _Toc2953273 \h </w:instrText>
        </w:r>
        <w:r w:rsidR="002657BF">
          <w:rPr>
            <w:noProof/>
            <w:webHidden/>
          </w:rPr>
        </w:r>
        <w:r w:rsidR="002657BF">
          <w:rPr>
            <w:noProof/>
            <w:webHidden/>
          </w:rPr>
          <w:fldChar w:fldCharType="separate"/>
        </w:r>
        <w:r w:rsidR="002657BF">
          <w:rPr>
            <w:noProof/>
            <w:webHidden/>
          </w:rPr>
          <w:t>39</w:t>
        </w:r>
        <w:r w:rsidR="002657BF">
          <w:rPr>
            <w:noProof/>
            <w:webHidden/>
          </w:rPr>
          <w:fldChar w:fldCharType="end"/>
        </w:r>
      </w:hyperlink>
    </w:p>
    <w:p w14:paraId="655D0E1F"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4" w:history="1">
        <w:r w:rsidR="002657BF" w:rsidRPr="00653E48">
          <w:rPr>
            <w:rStyle w:val="Hiperveza"/>
            <w:noProof/>
            <w:lang w:val="hr-HR"/>
            <w14:scene3d>
              <w14:camera w14:prst="orthographicFront"/>
              <w14:lightRig w14:rig="threePt" w14:dir="t">
                <w14:rot w14:lat="0" w14:lon="0" w14:rev="0"/>
              </w14:lightRig>
            </w14:scene3d>
          </w:rPr>
          <w:t>7.7.</w:t>
        </w:r>
        <w:r w:rsidR="002657BF">
          <w:rPr>
            <w:rFonts w:eastAsiaTheme="minorEastAsia" w:cstheme="minorBidi"/>
            <w:noProof/>
            <w:sz w:val="22"/>
            <w:szCs w:val="22"/>
            <w:lang w:val="hr-HR" w:eastAsia="hr-HR"/>
          </w:rPr>
          <w:tab/>
        </w:r>
        <w:r w:rsidR="002657BF" w:rsidRPr="00653E48">
          <w:rPr>
            <w:rStyle w:val="Hiperveza"/>
            <w:noProof/>
            <w:lang w:val="hr-HR"/>
          </w:rPr>
          <w:t>TAJNOST DOKUMENTACIJE GOSPODARSKIH SUBJEKATA</w:t>
        </w:r>
        <w:r w:rsidR="002657BF">
          <w:rPr>
            <w:noProof/>
            <w:webHidden/>
          </w:rPr>
          <w:tab/>
        </w:r>
        <w:r w:rsidR="002657BF">
          <w:rPr>
            <w:noProof/>
            <w:webHidden/>
          </w:rPr>
          <w:fldChar w:fldCharType="begin"/>
        </w:r>
        <w:r w:rsidR="002657BF">
          <w:rPr>
            <w:noProof/>
            <w:webHidden/>
          </w:rPr>
          <w:instrText xml:space="preserve"> PAGEREF _Toc2953274 \h </w:instrText>
        </w:r>
        <w:r w:rsidR="002657BF">
          <w:rPr>
            <w:noProof/>
            <w:webHidden/>
          </w:rPr>
        </w:r>
        <w:r w:rsidR="002657BF">
          <w:rPr>
            <w:noProof/>
            <w:webHidden/>
          </w:rPr>
          <w:fldChar w:fldCharType="separate"/>
        </w:r>
        <w:r w:rsidR="002657BF">
          <w:rPr>
            <w:noProof/>
            <w:webHidden/>
          </w:rPr>
          <w:t>41</w:t>
        </w:r>
        <w:r w:rsidR="002657BF">
          <w:rPr>
            <w:noProof/>
            <w:webHidden/>
          </w:rPr>
          <w:fldChar w:fldCharType="end"/>
        </w:r>
      </w:hyperlink>
    </w:p>
    <w:p w14:paraId="3DF3A297"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5" w:history="1">
        <w:r w:rsidR="002657BF" w:rsidRPr="00653E48">
          <w:rPr>
            <w:rStyle w:val="Hiperveza"/>
            <w:noProof/>
            <w:lang w:val="hr-HR"/>
            <w14:scene3d>
              <w14:camera w14:prst="orthographicFront"/>
              <w14:lightRig w14:rig="threePt" w14:dir="t">
                <w14:rot w14:lat="0" w14:lon="0" w14:rev="0"/>
              </w14:lightRig>
            </w14:scene3d>
          </w:rPr>
          <w:t>7.8.</w:t>
        </w:r>
        <w:r w:rsidR="002657BF">
          <w:rPr>
            <w:rFonts w:eastAsiaTheme="minorEastAsia" w:cstheme="minorBidi"/>
            <w:noProof/>
            <w:sz w:val="22"/>
            <w:szCs w:val="22"/>
            <w:lang w:val="hr-HR" w:eastAsia="hr-HR"/>
          </w:rPr>
          <w:tab/>
        </w:r>
        <w:r w:rsidR="002657BF" w:rsidRPr="00653E48">
          <w:rPr>
            <w:rStyle w:val="Hiperveza"/>
            <w:noProof/>
            <w:lang w:val="hr-HR"/>
          </w:rPr>
          <w:t>POSEBNI UVJETI ZA IZVRŠENJE UGOVORA</w:t>
        </w:r>
        <w:r w:rsidR="002657BF">
          <w:rPr>
            <w:noProof/>
            <w:webHidden/>
          </w:rPr>
          <w:tab/>
        </w:r>
        <w:r w:rsidR="002657BF">
          <w:rPr>
            <w:noProof/>
            <w:webHidden/>
          </w:rPr>
          <w:fldChar w:fldCharType="begin"/>
        </w:r>
        <w:r w:rsidR="002657BF">
          <w:rPr>
            <w:noProof/>
            <w:webHidden/>
          </w:rPr>
          <w:instrText xml:space="preserve"> PAGEREF _Toc2953275 \h </w:instrText>
        </w:r>
        <w:r w:rsidR="002657BF">
          <w:rPr>
            <w:noProof/>
            <w:webHidden/>
          </w:rPr>
        </w:r>
        <w:r w:rsidR="002657BF">
          <w:rPr>
            <w:noProof/>
            <w:webHidden/>
          </w:rPr>
          <w:fldChar w:fldCharType="separate"/>
        </w:r>
        <w:r w:rsidR="002657BF">
          <w:rPr>
            <w:noProof/>
            <w:webHidden/>
          </w:rPr>
          <w:t>41</w:t>
        </w:r>
        <w:r w:rsidR="002657BF">
          <w:rPr>
            <w:noProof/>
            <w:webHidden/>
          </w:rPr>
          <w:fldChar w:fldCharType="end"/>
        </w:r>
      </w:hyperlink>
    </w:p>
    <w:p w14:paraId="46B140D7"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6" w:history="1">
        <w:r w:rsidR="002657BF" w:rsidRPr="00653E48">
          <w:rPr>
            <w:rStyle w:val="Hiperveza"/>
            <w:noProof/>
            <w:lang w:val="hr-HR"/>
            <w14:scene3d>
              <w14:camera w14:prst="orthographicFront"/>
              <w14:lightRig w14:rig="threePt" w14:dir="t">
                <w14:rot w14:lat="0" w14:lon="0" w14:rev="0"/>
              </w14:lightRig>
            </w14:scene3d>
          </w:rPr>
          <w:t>7.9.</w:t>
        </w:r>
        <w:r w:rsidR="002657BF">
          <w:rPr>
            <w:rFonts w:eastAsiaTheme="minorEastAsia" w:cstheme="minorBidi"/>
            <w:noProof/>
            <w:sz w:val="22"/>
            <w:szCs w:val="22"/>
            <w:lang w:val="hr-HR" w:eastAsia="hr-HR"/>
          </w:rPr>
          <w:tab/>
        </w:r>
        <w:r w:rsidR="002657BF" w:rsidRPr="00653E48">
          <w:rPr>
            <w:rStyle w:val="Hiperveza"/>
            <w:noProof/>
            <w:lang w:val="hr-HR"/>
          </w:rPr>
          <w:t>DATUM, VRIJEME I MJESTO DOSTAVE PONUDA I JAVNOG OTVARANJA PONUDA</w:t>
        </w:r>
        <w:r w:rsidR="002657BF">
          <w:rPr>
            <w:noProof/>
            <w:webHidden/>
          </w:rPr>
          <w:tab/>
        </w:r>
        <w:r w:rsidR="002657BF">
          <w:rPr>
            <w:noProof/>
            <w:webHidden/>
          </w:rPr>
          <w:fldChar w:fldCharType="begin"/>
        </w:r>
        <w:r w:rsidR="002657BF">
          <w:rPr>
            <w:noProof/>
            <w:webHidden/>
          </w:rPr>
          <w:instrText xml:space="preserve"> PAGEREF _Toc2953276 \h </w:instrText>
        </w:r>
        <w:r w:rsidR="002657BF">
          <w:rPr>
            <w:noProof/>
            <w:webHidden/>
          </w:rPr>
        </w:r>
        <w:r w:rsidR="002657BF">
          <w:rPr>
            <w:noProof/>
            <w:webHidden/>
          </w:rPr>
          <w:fldChar w:fldCharType="separate"/>
        </w:r>
        <w:r w:rsidR="002657BF">
          <w:rPr>
            <w:noProof/>
            <w:webHidden/>
          </w:rPr>
          <w:t>43</w:t>
        </w:r>
        <w:r w:rsidR="002657BF">
          <w:rPr>
            <w:noProof/>
            <w:webHidden/>
          </w:rPr>
          <w:fldChar w:fldCharType="end"/>
        </w:r>
      </w:hyperlink>
    </w:p>
    <w:p w14:paraId="1911449C"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7" w:history="1">
        <w:r w:rsidR="002657BF" w:rsidRPr="00653E48">
          <w:rPr>
            <w:rStyle w:val="Hiperveza"/>
            <w:rFonts w:eastAsia="Calibri"/>
            <w:noProof/>
            <w:lang w:val="hr-HR"/>
            <w14:scene3d>
              <w14:camera w14:prst="orthographicFront"/>
              <w14:lightRig w14:rig="threePt" w14:dir="t">
                <w14:rot w14:lat="0" w14:lon="0" w14:rev="0"/>
              </w14:lightRig>
            </w14:scene3d>
          </w:rPr>
          <w:t>7.10.</w:t>
        </w:r>
        <w:r w:rsidR="002657BF">
          <w:rPr>
            <w:rFonts w:eastAsiaTheme="minorEastAsia" w:cstheme="minorBidi"/>
            <w:noProof/>
            <w:sz w:val="22"/>
            <w:szCs w:val="22"/>
            <w:lang w:val="hr-HR" w:eastAsia="hr-HR"/>
          </w:rPr>
          <w:tab/>
        </w:r>
        <w:r w:rsidR="002657BF" w:rsidRPr="00653E48">
          <w:rPr>
            <w:rStyle w:val="Hiperveza"/>
            <w:rFonts w:eastAsia="Calibri"/>
            <w:noProof/>
            <w:lang w:val="hr-HR"/>
          </w:rPr>
          <w:t>DOKUMENTI KOJI ĆE SE NAKON ZAVRŠETKA POSTUPKA JAVNE NABAVE VRATITI PONUDITELJIMA</w:t>
        </w:r>
        <w:r w:rsidR="002657BF">
          <w:rPr>
            <w:noProof/>
            <w:webHidden/>
          </w:rPr>
          <w:tab/>
        </w:r>
        <w:r w:rsidR="002657BF">
          <w:rPr>
            <w:noProof/>
            <w:webHidden/>
          </w:rPr>
          <w:fldChar w:fldCharType="begin"/>
        </w:r>
        <w:r w:rsidR="002657BF">
          <w:rPr>
            <w:noProof/>
            <w:webHidden/>
          </w:rPr>
          <w:instrText xml:space="preserve"> PAGEREF _Toc2953277 \h </w:instrText>
        </w:r>
        <w:r w:rsidR="002657BF">
          <w:rPr>
            <w:noProof/>
            <w:webHidden/>
          </w:rPr>
        </w:r>
        <w:r w:rsidR="002657BF">
          <w:rPr>
            <w:noProof/>
            <w:webHidden/>
          </w:rPr>
          <w:fldChar w:fldCharType="separate"/>
        </w:r>
        <w:r w:rsidR="002657BF">
          <w:rPr>
            <w:noProof/>
            <w:webHidden/>
          </w:rPr>
          <w:t>43</w:t>
        </w:r>
        <w:r w:rsidR="002657BF">
          <w:rPr>
            <w:noProof/>
            <w:webHidden/>
          </w:rPr>
          <w:fldChar w:fldCharType="end"/>
        </w:r>
      </w:hyperlink>
    </w:p>
    <w:p w14:paraId="4681D99B"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8" w:history="1">
        <w:r w:rsidR="002657BF" w:rsidRPr="00653E48">
          <w:rPr>
            <w:rStyle w:val="Hiperveza"/>
            <w:rFonts w:eastAsia="Calibri"/>
            <w:noProof/>
            <w:lang w:val="hr-HR"/>
            <w14:scene3d>
              <w14:camera w14:prst="orthographicFront"/>
              <w14:lightRig w14:rig="threePt" w14:dir="t">
                <w14:rot w14:lat="0" w14:lon="0" w14:rev="0"/>
              </w14:lightRig>
            </w14:scene3d>
          </w:rPr>
          <w:t>7.11.</w:t>
        </w:r>
        <w:r w:rsidR="002657BF">
          <w:rPr>
            <w:rFonts w:eastAsiaTheme="minorEastAsia" w:cstheme="minorBidi"/>
            <w:noProof/>
            <w:sz w:val="22"/>
            <w:szCs w:val="22"/>
            <w:lang w:val="hr-HR" w:eastAsia="hr-HR"/>
          </w:rPr>
          <w:tab/>
        </w:r>
        <w:r w:rsidR="002657BF" w:rsidRPr="00653E48">
          <w:rPr>
            <w:rStyle w:val="Hiperveza"/>
            <w:rFonts w:eastAsia="Calibri"/>
            <w:noProof/>
            <w:lang w:val="hr-HR"/>
          </w:rPr>
          <w:t>PODACI O TIJELIMA OD KOJIH PONUDITELJ MOŽE DOBITI PRAVOVALJANU INFORMACIJU</w:t>
        </w:r>
        <w:r w:rsidR="002657BF">
          <w:rPr>
            <w:noProof/>
            <w:webHidden/>
          </w:rPr>
          <w:tab/>
        </w:r>
        <w:r w:rsidR="002657BF">
          <w:rPr>
            <w:noProof/>
            <w:webHidden/>
          </w:rPr>
          <w:fldChar w:fldCharType="begin"/>
        </w:r>
        <w:r w:rsidR="002657BF">
          <w:rPr>
            <w:noProof/>
            <w:webHidden/>
          </w:rPr>
          <w:instrText xml:space="preserve"> PAGEREF _Toc2953278 \h </w:instrText>
        </w:r>
        <w:r w:rsidR="002657BF">
          <w:rPr>
            <w:noProof/>
            <w:webHidden/>
          </w:rPr>
        </w:r>
        <w:r w:rsidR="002657BF">
          <w:rPr>
            <w:noProof/>
            <w:webHidden/>
          </w:rPr>
          <w:fldChar w:fldCharType="separate"/>
        </w:r>
        <w:r w:rsidR="002657BF">
          <w:rPr>
            <w:noProof/>
            <w:webHidden/>
          </w:rPr>
          <w:t>43</w:t>
        </w:r>
        <w:r w:rsidR="002657BF">
          <w:rPr>
            <w:noProof/>
            <w:webHidden/>
          </w:rPr>
          <w:fldChar w:fldCharType="end"/>
        </w:r>
      </w:hyperlink>
    </w:p>
    <w:p w14:paraId="7E85ED57"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79" w:history="1">
        <w:r w:rsidR="002657BF" w:rsidRPr="00653E48">
          <w:rPr>
            <w:rStyle w:val="Hiperveza"/>
            <w:noProof/>
            <w:lang w:val="hr-HR"/>
            <w14:scene3d>
              <w14:camera w14:prst="orthographicFront"/>
              <w14:lightRig w14:rig="threePt" w14:dir="t">
                <w14:rot w14:lat="0" w14:lon="0" w14:rev="0"/>
              </w14:lightRig>
            </w14:scene3d>
          </w:rPr>
          <w:t>7.12.</w:t>
        </w:r>
        <w:r w:rsidR="002657BF">
          <w:rPr>
            <w:rFonts w:eastAsiaTheme="minorEastAsia" w:cstheme="minorBidi"/>
            <w:noProof/>
            <w:sz w:val="22"/>
            <w:szCs w:val="22"/>
            <w:lang w:val="hr-HR" w:eastAsia="hr-HR"/>
          </w:rPr>
          <w:tab/>
        </w:r>
        <w:r w:rsidR="002657BF" w:rsidRPr="00653E48">
          <w:rPr>
            <w:rStyle w:val="Hiperveza"/>
            <w:noProof/>
            <w:lang w:val="hr-HR"/>
          </w:rPr>
          <w:t>ROK ZA DONOŠENJE ODLUKE O ODABIRU</w:t>
        </w:r>
        <w:r w:rsidR="002657BF">
          <w:rPr>
            <w:noProof/>
            <w:webHidden/>
          </w:rPr>
          <w:tab/>
        </w:r>
        <w:r w:rsidR="002657BF">
          <w:rPr>
            <w:noProof/>
            <w:webHidden/>
          </w:rPr>
          <w:fldChar w:fldCharType="begin"/>
        </w:r>
        <w:r w:rsidR="002657BF">
          <w:rPr>
            <w:noProof/>
            <w:webHidden/>
          </w:rPr>
          <w:instrText xml:space="preserve"> PAGEREF _Toc2953279 \h </w:instrText>
        </w:r>
        <w:r w:rsidR="002657BF">
          <w:rPr>
            <w:noProof/>
            <w:webHidden/>
          </w:rPr>
        </w:r>
        <w:r w:rsidR="002657BF">
          <w:rPr>
            <w:noProof/>
            <w:webHidden/>
          </w:rPr>
          <w:fldChar w:fldCharType="separate"/>
        </w:r>
        <w:r w:rsidR="002657BF">
          <w:rPr>
            <w:noProof/>
            <w:webHidden/>
          </w:rPr>
          <w:t>44</w:t>
        </w:r>
        <w:r w:rsidR="002657BF">
          <w:rPr>
            <w:noProof/>
            <w:webHidden/>
          </w:rPr>
          <w:fldChar w:fldCharType="end"/>
        </w:r>
      </w:hyperlink>
    </w:p>
    <w:p w14:paraId="72EF213B"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80" w:history="1">
        <w:r w:rsidR="002657BF" w:rsidRPr="00653E48">
          <w:rPr>
            <w:rStyle w:val="Hiperveza"/>
            <w:noProof/>
            <w:lang w:val="hr-HR"/>
            <w14:scene3d>
              <w14:camera w14:prst="orthographicFront"/>
              <w14:lightRig w14:rig="threePt" w14:dir="t">
                <w14:rot w14:lat="0" w14:lon="0" w14:rev="0"/>
              </w14:lightRig>
            </w14:scene3d>
          </w:rPr>
          <w:t>7.13.</w:t>
        </w:r>
        <w:r w:rsidR="002657BF">
          <w:rPr>
            <w:rFonts w:eastAsiaTheme="minorEastAsia" w:cstheme="minorBidi"/>
            <w:noProof/>
            <w:sz w:val="22"/>
            <w:szCs w:val="22"/>
            <w:lang w:val="hr-HR" w:eastAsia="hr-HR"/>
          </w:rPr>
          <w:tab/>
        </w:r>
        <w:r w:rsidR="002657BF" w:rsidRPr="00653E48">
          <w:rPr>
            <w:rStyle w:val="Hiperveza"/>
            <w:noProof/>
            <w:lang w:val="hr-HR"/>
          </w:rPr>
          <w:t>ROK, NAČIN I UVJETI PLAĆANJA</w:t>
        </w:r>
        <w:r w:rsidR="002657BF">
          <w:rPr>
            <w:noProof/>
            <w:webHidden/>
          </w:rPr>
          <w:tab/>
        </w:r>
        <w:r w:rsidR="002657BF">
          <w:rPr>
            <w:noProof/>
            <w:webHidden/>
          </w:rPr>
          <w:fldChar w:fldCharType="begin"/>
        </w:r>
        <w:r w:rsidR="002657BF">
          <w:rPr>
            <w:noProof/>
            <w:webHidden/>
          </w:rPr>
          <w:instrText xml:space="preserve"> PAGEREF _Toc2953280 \h </w:instrText>
        </w:r>
        <w:r w:rsidR="002657BF">
          <w:rPr>
            <w:noProof/>
            <w:webHidden/>
          </w:rPr>
        </w:r>
        <w:r w:rsidR="002657BF">
          <w:rPr>
            <w:noProof/>
            <w:webHidden/>
          </w:rPr>
          <w:fldChar w:fldCharType="separate"/>
        </w:r>
        <w:r w:rsidR="002657BF">
          <w:rPr>
            <w:noProof/>
            <w:webHidden/>
          </w:rPr>
          <w:t>44</w:t>
        </w:r>
        <w:r w:rsidR="002657BF">
          <w:rPr>
            <w:noProof/>
            <w:webHidden/>
          </w:rPr>
          <w:fldChar w:fldCharType="end"/>
        </w:r>
      </w:hyperlink>
    </w:p>
    <w:p w14:paraId="5ADAD3BC"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81" w:history="1">
        <w:r w:rsidR="002657BF" w:rsidRPr="00653E48">
          <w:rPr>
            <w:rStyle w:val="Hiperveza"/>
            <w:noProof/>
            <w:lang w:val="hr-HR"/>
            <w14:scene3d>
              <w14:camera w14:prst="orthographicFront"/>
              <w14:lightRig w14:rig="threePt" w14:dir="t">
                <w14:rot w14:lat="0" w14:lon="0" w14:rev="0"/>
              </w14:lightRig>
            </w14:scene3d>
          </w:rPr>
          <w:t>7.14.</w:t>
        </w:r>
        <w:r w:rsidR="002657BF">
          <w:rPr>
            <w:rFonts w:eastAsiaTheme="minorEastAsia" w:cstheme="minorBidi"/>
            <w:noProof/>
            <w:sz w:val="22"/>
            <w:szCs w:val="22"/>
            <w:lang w:val="hr-HR" w:eastAsia="hr-HR"/>
          </w:rPr>
          <w:tab/>
        </w:r>
        <w:r w:rsidR="002657BF" w:rsidRPr="00653E48">
          <w:rPr>
            <w:rStyle w:val="Hiperveza"/>
            <w:noProof/>
            <w:lang w:val="hr-HR"/>
          </w:rPr>
          <w:t>UVJETI I ZAHTJEVI KOJI MORAJU BITI ISPUNJENI PREMA POSEBNIM PROPISIMA</w:t>
        </w:r>
        <w:r w:rsidR="002657BF">
          <w:rPr>
            <w:noProof/>
            <w:webHidden/>
          </w:rPr>
          <w:tab/>
        </w:r>
        <w:r w:rsidR="002657BF">
          <w:rPr>
            <w:noProof/>
            <w:webHidden/>
          </w:rPr>
          <w:fldChar w:fldCharType="begin"/>
        </w:r>
        <w:r w:rsidR="002657BF">
          <w:rPr>
            <w:noProof/>
            <w:webHidden/>
          </w:rPr>
          <w:instrText xml:space="preserve"> PAGEREF _Toc2953281 \h </w:instrText>
        </w:r>
        <w:r w:rsidR="002657BF">
          <w:rPr>
            <w:noProof/>
            <w:webHidden/>
          </w:rPr>
        </w:r>
        <w:r w:rsidR="002657BF">
          <w:rPr>
            <w:noProof/>
            <w:webHidden/>
          </w:rPr>
          <w:fldChar w:fldCharType="separate"/>
        </w:r>
        <w:r w:rsidR="002657BF">
          <w:rPr>
            <w:noProof/>
            <w:webHidden/>
          </w:rPr>
          <w:t>44</w:t>
        </w:r>
        <w:r w:rsidR="002657BF">
          <w:rPr>
            <w:noProof/>
            <w:webHidden/>
          </w:rPr>
          <w:fldChar w:fldCharType="end"/>
        </w:r>
      </w:hyperlink>
    </w:p>
    <w:p w14:paraId="17F9C484" w14:textId="77777777" w:rsidR="002657BF" w:rsidRDefault="003A73FF">
      <w:pPr>
        <w:pStyle w:val="Sadraj2"/>
        <w:tabs>
          <w:tab w:val="left" w:pos="880"/>
          <w:tab w:val="right" w:leader="dot" w:pos="9062"/>
        </w:tabs>
        <w:rPr>
          <w:rFonts w:eastAsiaTheme="minorEastAsia" w:cstheme="minorBidi"/>
          <w:noProof/>
          <w:sz w:val="22"/>
          <w:szCs w:val="22"/>
          <w:lang w:val="hr-HR" w:eastAsia="hr-HR"/>
        </w:rPr>
      </w:pPr>
      <w:hyperlink w:anchor="_Toc2953282" w:history="1">
        <w:r w:rsidR="002657BF" w:rsidRPr="00653E48">
          <w:rPr>
            <w:rStyle w:val="Hiperveza"/>
            <w:noProof/>
            <w:lang w:val="hr-HR" w:eastAsia="en-GB" w:bidi="en-US"/>
            <w14:scene3d>
              <w14:camera w14:prst="orthographicFront"/>
              <w14:lightRig w14:rig="threePt" w14:dir="t">
                <w14:rot w14:lat="0" w14:lon="0" w14:rev="0"/>
              </w14:lightRig>
            </w14:scene3d>
          </w:rPr>
          <w:t>7.15.</w:t>
        </w:r>
        <w:r w:rsidR="002657BF">
          <w:rPr>
            <w:rFonts w:eastAsiaTheme="minorEastAsia" w:cstheme="minorBidi"/>
            <w:noProof/>
            <w:sz w:val="22"/>
            <w:szCs w:val="22"/>
            <w:lang w:val="hr-HR" w:eastAsia="hr-HR"/>
          </w:rPr>
          <w:tab/>
        </w:r>
        <w:r w:rsidR="002657BF" w:rsidRPr="00653E48">
          <w:rPr>
            <w:rStyle w:val="Hiperveza"/>
            <w:noProof/>
            <w:lang w:val="hr-HR" w:eastAsia="en-GB" w:bidi="en-US"/>
          </w:rPr>
          <w:t>DRUGI PODACI KOJE NARUČITELJ SMATRA POTREBNIMA</w:t>
        </w:r>
        <w:r w:rsidR="002657BF">
          <w:rPr>
            <w:noProof/>
            <w:webHidden/>
          </w:rPr>
          <w:tab/>
        </w:r>
        <w:r w:rsidR="002657BF">
          <w:rPr>
            <w:noProof/>
            <w:webHidden/>
          </w:rPr>
          <w:fldChar w:fldCharType="begin"/>
        </w:r>
        <w:r w:rsidR="002657BF">
          <w:rPr>
            <w:noProof/>
            <w:webHidden/>
          </w:rPr>
          <w:instrText xml:space="preserve"> PAGEREF _Toc2953282 \h </w:instrText>
        </w:r>
        <w:r w:rsidR="002657BF">
          <w:rPr>
            <w:noProof/>
            <w:webHidden/>
          </w:rPr>
        </w:r>
        <w:r w:rsidR="002657BF">
          <w:rPr>
            <w:noProof/>
            <w:webHidden/>
          </w:rPr>
          <w:fldChar w:fldCharType="separate"/>
        </w:r>
        <w:r w:rsidR="002657BF">
          <w:rPr>
            <w:noProof/>
            <w:webHidden/>
          </w:rPr>
          <w:t>48</w:t>
        </w:r>
        <w:r w:rsidR="002657BF">
          <w:rPr>
            <w:noProof/>
            <w:webHidden/>
          </w:rPr>
          <w:fldChar w:fldCharType="end"/>
        </w:r>
      </w:hyperlink>
    </w:p>
    <w:p w14:paraId="63F4C109" w14:textId="77777777" w:rsidR="002657BF" w:rsidRDefault="003A73FF">
      <w:pPr>
        <w:pStyle w:val="Sadraj1"/>
        <w:rPr>
          <w:rFonts w:eastAsiaTheme="minorEastAsia" w:cstheme="minorBidi"/>
          <w:noProof/>
          <w:sz w:val="22"/>
          <w:szCs w:val="22"/>
          <w:lang w:val="hr-HR" w:eastAsia="hr-HR"/>
        </w:rPr>
      </w:pPr>
      <w:hyperlink w:anchor="_Toc2953283" w:history="1">
        <w:r w:rsidR="002657BF" w:rsidRPr="00653E48">
          <w:rPr>
            <w:rStyle w:val="Hiperveza"/>
            <w:noProof/>
            <w:lang w:val="hr-HR"/>
          </w:rPr>
          <w:t>8.</w:t>
        </w:r>
        <w:r w:rsidR="002657BF">
          <w:rPr>
            <w:rFonts w:eastAsiaTheme="minorEastAsia" w:cstheme="minorBidi"/>
            <w:noProof/>
            <w:sz w:val="22"/>
            <w:szCs w:val="22"/>
            <w:lang w:val="hr-HR" w:eastAsia="hr-HR"/>
          </w:rPr>
          <w:tab/>
        </w:r>
        <w:r w:rsidR="002657BF" w:rsidRPr="00653E48">
          <w:rPr>
            <w:rStyle w:val="Hiperveza"/>
            <w:noProof/>
            <w:lang w:val="hr-HR"/>
          </w:rPr>
          <w:t>Obrasci</w:t>
        </w:r>
        <w:r w:rsidR="002657BF">
          <w:rPr>
            <w:noProof/>
            <w:webHidden/>
          </w:rPr>
          <w:tab/>
        </w:r>
        <w:r w:rsidR="002657BF">
          <w:rPr>
            <w:noProof/>
            <w:webHidden/>
          </w:rPr>
          <w:fldChar w:fldCharType="begin"/>
        </w:r>
        <w:r w:rsidR="002657BF">
          <w:rPr>
            <w:noProof/>
            <w:webHidden/>
          </w:rPr>
          <w:instrText xml:space="preserve"> PAGEREF _Toc2953283 \h </w:instrText>
        </w:r>
        <w:r w:rsidR="002657BF">
          <w:rPr>
            <w:noProof/>
            <w:webHidden/>
          </w:rPr>
        </w:r>
        <w:r w:rsidR="002657BF">
          <w:rPr>
            <w:noProof/>
            <w:webHidden/>
          </w:rPr>
          <w:fldChar w:fldCharType="separate"/>
        </w:r>
        <w:r w:rsidR="002657BF">
          <w:rPr>
            <w:noProof/>
            <w:webHidden/>
          </w:rPr>
          <w:t>55</w:t>
        </w:r>
        <w:r w:rsidR="002657BF">
          <w:rPr>
            <w:noProof/>
            <w:webHidden/>
          </w:rPr>
          <w:fldChar w:fldCharType="end"/>
        </w:r>
      </w:hyperlink>
    </w:p>
    <w:p w14:paraId="3F9E623E"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84" w:history="1">
        <w:r w:rsidR="002657BF" w:rsidRPr="00653E48">
          <w:rPr>
            <w:rStyle w:val="Hiperveza"/>
            <w:noProof/>
            <w:lang w:val="hr-HR"/>
          </w:rPr>
          <w:t>obrazac 1: izjava ponuditelja o nekažnjavanju</w:t>
        </w:r>
        <w:r w:rsidR="002657BF">
          <w:rPr>
            <w:noProof/>
            <w:webHidden/>
          </w:rPr>
          <w:tab/>
        </w:r>
        <w:r w:rsidR="002657BF">
          <w:rPr>
            <w:noProof/>
            <w:webHidden/>
          </w:rPr>
          <w:fldChar w:fldCharType="begin"/>
        </w:r>
        <w:r w:rsidR="002657BF">
          <w:rPr>
            <w:noProof/>
            <w:webHidden/>
          </w:rPr>
          <w:instrText xml:space="preserve"> PAGEREF _Toc2953284 \h </w:instrText>
        </w:r>
        <w:r w:rsidR="002657BF">
          <w:rPr>
            <w:noProof/>
            <w:webHidden/>
          </w:rPr>
        </w:r>
        <w:r w:rsidR="002657BF">
          <w:rPr>
            <w:noProof/>
            <w:webHidden/>
          </w:rPr>
          <w:fldChar w:fldCharType="separate"/>
        </w:r>
        <w:r w:rsidR="002657BF">
          <w:rPr>
            <w:noProof/>
            <w:webHidden/>
          </w:rPr>
          <w:t>56</w:t>
        </w:r>
        <w:r w:rsidR="002657BF">
          <w:rPr>
            <w:noProof/>
            <w:webHidden/>
          </w:rPr>
          <w:fldChar w:fldCharType="end"/>
        </w:r>
      </w:hyperlink>
    </w:p>
    <w:p w14:paraId="3A2BB48C"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85" w:history="1">
        <w:r w:rsidR="002657BF" w:rsidRPr="00653E48">
          <w:rPr>
            <w:rStyle w:val="Hiperveza"/>
            <w:noProof/>
            <w:lang w:val="hr-HR"/>
          </w:rPr>
          <w:t>obrazac 2: izjava ponuditelja o nekažnjavanju</w:t>
        </w:r>
        <w:r w:rsidR="002657BF">
          <w:rPr>
            <w:noProof/>
            <w:webHidden/>
          </w:rPr>
          <w:tab/>
        </w:r>
        <w:r w:rsidR="002657BF">
          <w:rPr>
            <w:noProof/>
            <w:webHidden/>
          </w:rPr>
          <w:fldChar w:fldCharType="begin"/>
        </w:r>
        <w:r w:rsidR="002657BF">
          <w:rPr>
            <w:noProof/>
            <w:webHidden/>
          </w:rPr>
          <w:instrText xml:space="preserve"> PAGEREF _Toc2953285 \h </w:instrText>
        </w:r>
        <w:r w:rsidR="002657BF">
          <w:rPr>
            <w:noProof/>
            <w:webHidden/>
          </w:rPr>
        </w:r>
        <w:r w:rsidR="002657BF">
          <w:rPr>
            <w:noProof/>
            <w:webHidden/>
          </w:rPr>
          <w:fldChar w:fldCharType="separate"/>
        </w:r>
        <w:r w:rsidR="002657BF">
          <w:rPr>
            <w:noProof/>
            <w:webHidden/>
          </w:rPr>
          <w:t>58</w:t>
        </w:r>
        <w:r w:rsidR="002657BF">
          <w:rPr>
            <w:noProof/>
            <w:webHidden/>
          </w:rPr>
          <w:fldChar w:fldCharType="end"/>
        </w:r>
      </w:hyperlink>
    </w:p>
    <w:p w14:paraId="39BA3866"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86" w:history="1">
        <w:r w:rsidR="002657BF" w:rsidRPr="00653E48">
          <w:rPr>
            <w:rStyle w:val="Hiperveza"/>
            <w:noProof/>
            <w:lang w:val="hr-HR"/>
          </w:rPr>
          <w:t>obrazac 3: izjava ponuditelja o nepostojanju okolnosti iz članka 252. stavak 1. točka 2. poslovni nastan izvan republike hrvatske</w:t>
        </w:r>
        <w:r w:rsidR="002657BF">
          <w:rPr>
            <w:noProof/>
            <w:webHidden/>
          </w:rPr>
          <w:tab/>
        </w:r>
        <w:r w:rsidR="002657BF">
          <w:rPr>
            <w:noProof/>
            <w:webHidden/>
          </w:rPr>
          <w:fldChar w:fldCharType="begin"/>
        </w:r>
        <w:r w:rsidR="002657BF">
          <w:rPr>
            <w:noProof/>
            <w:webHidden/>
          </w:rPr>
          <w:instrText xml:space="preserve"> PAGEREF _Toc2953286 \h </w:instrText>
        </w:r>
        <w:r w:rsidR="002657BF">
          <w:rPr>
            <w:noProof/>
            <w:webHidden/>
          </w:rPr>
        </w:r>
        <w:r w:rsidR="002657BF">
          <w:rPr>
            <w:noProof/>
            <w:webHidden/>
          </w:rPr>
          <w:fldChar w:fldCharType="separate"/>
        </w:r>
        <w:r w:rsidR="002657BF">
          <w:rPr>
            <w:noProof/>
            <w:webHidden/>
          </w:rPr>
          <w:t>60</w:t>
        </w:r>
        <w:r w:rsidR="002657BF">
          <w:rPr>
            <w:noProof/>
            <w:webHidden/>
          </w:rPr>
          <w:fldChar w:fldCharType="end"/>
        </w:r>
      </w:hyperlink>
    </w:p>
    <w:p w14:paraId="38127D38"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87" w:history="1">
        <w:r w:rsidR="002657BF" w:rsidRPr="00653E48">
          <w:rPr>
            <w:rStyle w:val="Hiperveza"/>
            <w:noProof/>
            <w:lang w:val="hr-HR"/>
          </w:rPr>
          <w:t>obrazac 4: izjava ponuditelja o nepostojanju okolnosti iz članka 254. stavak 1. točka 2. – poslovni nastan u hrvatskoj ili u državi poslovnog nastana gospodarskog subjekta</w:t>
        </w:r>
        <w:r w:rsidR="002657BF">
          <w:rPr>
            <w:noProof/>
            <w:webHidden/>
          </w:rPr>
          <w:tab/>
        </w:r>
        <w:r w:rsidR="002657BF">
          <w:rPr>
            <w:noProof/>
            <w:webHidden/>
          </w:rPr>
          <w:fldChar w:fldCharType="begin"/>
        </w:r>
        <w:r w:rsidR="002657BF">
          <w:rPr>
            <w:noProof/>
            <w:webHidden/>
          </w:rPr>
          <w:instrText xml:space="preserve"> PAGEREF _Toc2953287 \h </w:instrText>
        </w:r>
        <w:r w:rsidR="002657BF">
          <w:rPr>
            <w:noProof/>
            <w:webHidden/>
          </w:rPr>
        </w:r>
        <w:r w:rsidR="002657BF">
          <w:rPr>
            <w:noProof/>
            <w:webHidden/>
          </w:rPr>
          <w:fldChar w:fldCharType="separate"/>
        </w:r>
        <w:r w:rsidR="002657BF">
          <w:rPr>
            <w:noProof/>
            <w:webHidden/>
          </w:rPr>
          <w:t>61</w:t>
        </w:r>
        <w:r w:rsidR="002657BF">
          <w:rPr>
            <w:noProof/>
            <w:webHidden/>
          </w:rPr>
          <w:fldChar w:fldCharType="end"/>
        </w:r>
      </w:hyperlink>
    </w:p>
    <w:p w14:paraId="385A90DB"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88" w:history="1">
        <w:r w:rsidR="002657BF" w:rsidRPr="00653E48">
          <w:rPr>
            <w:rStyle w:val="Hiperveza"/>
            <w:noProof/>
            <w:lang w:val="hr-HR"/>
          </w:rPr>
          <w:t>obrazac 5: izjava ponuditelja o nepostojanju okolnosti iz članka 254. stavak 1. točkE 1., 3., 4., 5., 6., 7., 8. i 9.</w:t>
        </w:r>
        <w:r w:rsidR="002657BF">
          <w:rPr>
            <w:noProof/>
            <w:webHidden/>
          </w:rPr>
          <w:tab/>
        </w:r>
        <w:r w:rsidR="002657BF">
          <w:rPr>
            <w:noProof/>
            <w:webHidden/>
          </w:rPr>
          <w:fldChar w:fldCharType="begin"/>
        </w:r>
        <w:r w:rsidR="002657BF">
          <w:rPr>
            <w:noProof/>
            <w:webHidden/>
          </w:rPr>
          <w:instrText xml:space="preserve"> PAGEREF _Toc2953288 \h </w:instrText>
        </w:r>
        <w:r w:rsidR="002657BF">
          <w:rPr>
            <w:noProof/>
            <w:webHidden/>
          </w:rPr>
        </w:r>
        <w:r w:rsidR="002657BF">
          <w:rPr>
            <w:noProof/>
            <w:webHidden/>
          </w:rPr>
          <w:fldChar w:fldCharType="separate"/>
        </w:r>
        <w:r w:rsidR="002657BF">
          <w:rPr>
            <w:noProof/>
            <w:webHidden/>
          </w:rPr>
          <w:t>62</w:t>
        </w:r>
        <w:r w:rsidR="002657BF">
          <w:rPr>
            <w:noProof/>
            <w:webHidden/>
          </w:rPr>
          <w:fldChar w:fldCharType="end"/>
        </w:r>
      </w:hyperlink>
    </w:p>
    <w:p w14:paraId="0573EE4A"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89" w:history="1">
        <w:r w:rsidR="002657BF" w:rsidRPr="00653E48">
          <w:rPr>
            <w:rStyle w:val="Hiperveza"/>
            <w:noProof/>
            <w:lang w:val="hr-HR"/>
          </w:rPr>
          <w:t>obrazac 6: izjava ponuditelja o ukupnom godišnjem prometu</w:t>
        </w:r>
        <w:r w:rsidR="002657BF">
          <w:rPr>
            <w:noProof/>
            <w:webHidden/>
          </w:rPr>
          <w:tab/>
        </w:r>
        <w:r w:rsidR="002657BF">
          <w:rPr>
            <w:noProof/>
            <w:webHidden/>
          </w:rPr>
          <w:fldChar w:fldCharType="begin"/>
        </w:r>
        <w:r w:rsidR="002657BF">
          <w:rPr>
            <w:noProof/>
            <w:webHidden/>
          </w:rPr>
          <w:instrText xml:space="preserve"> PAGEREF _Toc2953289 \h </w:instrText>
        </w:r>
        <w:r w:rsidR="002657BF">
          <w:rPr>
            <w:noProof/>
            <w:webHidden/>
          </w:rPr>
        </w:r>
        <w:r w:rsidR="002657BF">
          <w:rPr>
            <w:noProof/>
            <w:webHidden/>
          </w:rPr>
          <w:fldChar w:fldCharType="separate"/>
        </w:r>
        <w:r w:rsidR="002657BF">
          <w:rPr>
            <w:noProof/>
            <w:webHidden/>
          </w:rPr>
          <w:t>64</w:t>
        </w:r>
        <w:r w:rsidR="002657BF">
          <w:rPr>
            <w:noProof/>
            <w:webHidden/>
          </w:rPr>
          <w:fldChar w:fldCharType="end"/>
        </w:r>
      </w:hyperlink>
    </w:p>
    <w:p w14:paraId="4B89405C"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90" w:history="1">
        <w:r w:rsidR="002657BF" w:rsidRPr="00653E48">
          <w:rPr>
            <w:rStyle w:val="Hiperveza"/>
            <w:noProof/>
            <w:lang w:val="hr-HR"/>
          </w:rPr>
          <w:t>obrzac 7: izjava ponuditelja o raspolaganju stručnjacima</w:t>
        </w:r>
        <w:r w:rsidR="002657BF">
          <w:rPr>
            <w:noProof/>
            <w:webHidden/>
          </w:rPr>
          <w:tab/>
        </w:r>
        <w:r w:rsidR="002657BF">
          <w:rPr>
            <w:noProof/>
            <w:webHidden/>
          </w:rPr>
          <w:fldChar w:fldCharType="begin"/>
        </w:r>
        <w:r w:rsidR="002657BF">
          <w:rPr>
            <w:noProof/>
            <w:webHidden/>
          </w:rPr>
          <w:instrText xml:space="preserve"> PAGEREF _Toc2953290 \h </w:instrText>
        </w:r>
        <w:r w:rsidR="002657BF">
          <w:rPr>
            <w:noProof/>
            <w:webHidden/>
          </w:rPr>
        </w:r>
        <w:r w:rsidR="002657BF">
          <w:rPr>
            <w:noProof/>
            <w:webHidden/>
          </w:rPr>
          <w:fldChar w:fldCharType="separate"/>
        </w:r>
        <w:r w:rsidR="002657BF">
          <w:rPr>
            <w:noProof/>
            <w:webHidden/>
          </w:rPr>
          <w:t>65</w:t>
        </w:r>
        <w:r w:rsidR="002657BF">
          <w:rPr>
            <w:noProof/>
            <w:webHidden/>
          </w:rPr>
          <w:fldChar w:fldCharType="end"/>
        </w:r>
      </w:hyperlink>
    </w:p>
    <w:p w14:paraId="6B76DB17"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91" w:history="1">
        <w:r w:rsidR="002657BF" w:rsidRPr="00653E48">
          <w:rPr>
            <w:rStyle w:val="Hiperveza"/>
            <w:noProof/>
            <w:lang w:val="hr-HR"/>
          </w:rPr>
          <w:t>obrazac 8: obrazac jamstva za ozbiljnost ponude</w:t>
        </w:r>
        <w:r w:rsidR="002657BF">
          <w:rPr>
            <w:noProof/>
            <w:webHidden/>
          </w:rPr>
          <w:tab/>
        </w:r>
        <w:r w:rsidR="002657BF">
          <w:rPr>
            <w:noProof/>
            <w:webHidden/>
          </w:rPr>
          <w:fldChar w:fldCharType="begin"/>
        </w:r>
        <w:r w:rsidR="002657BF">
          <w:rPr>
            <w:noProof/>
            <w:webHidden/>
          </w:rPr>
          <w:instrText xml:space="preserve"> PAGEREF _Toc2953291 \h </w:instrText>
        </w:r>
        <w:r w:rsidR="002657BF">
          <w:rPr>
            <w:noProof/>
            <w:webHidden/>
          </w:rPr>
        </w:r>
        <w:r w:rsidR="002657BF">
          <w:rPr>
            <w:noProof/>
            <w:webHidden/>
          </w:rPr>
          <w:fldChar w:fldCharType="separate"/>
        </w:r>
        <w:r w:rsidR="002657BF">
          <w:rPr>
            <w:noProof/>
            <w:webHidden/>
          </w:rPr>
          <w:t>66</w:t>
        </w:r>
        <w:r w:rsidR="002657BF">
          <w:rPr>
            <w:noProof/>
            <w:webHidden/>
          </w:rPr>
          <w:fldChar w:fldCharType="end"/>
        </w:r>
      </w:hyperlink>
    </w:p>
    <w:p w14:paraId="49C0011C"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92" w:history="1">
        <w:r w:rsidR="002657BF" w:rsidRPr="00653E48">
          <w:rPr>
            <w:rStyle w:val="Hiperveza"/>
            <w:noProof/>
            <w:lang w:val="hr-HR"/>
          </w:rPr>
          <w:t>obrazac 9: iskustvo gospodarskog subjekta</w:t>
        </w:r>
        <w:r w:rsidR="002657BF">
          <w:rPr>
            <w:noProof/>
            <w:webHidden/>
          </w:rPr>
          <w:tab/>
        </w:r>
        <w:r w:rsidR="002657BF">
          <w:rPr>
            <w:noProof/>
            <w:webHidden/>
          </w:rPr>
          <w:fldChar w:fldCharType="begin"/>
        </w:r>
        <w:r w:rsidR="002657BF">
          <w:rPr>
            <w:noProof/>
            <w:webHidden/>
          </w:rPr>
          <w:instrText xml:space="preserve"> PAGEREF _Toc2953292 \h </w:instrText>
        </w:r>
        <w:r w:rsidR="002657BF">
          <w:rPr>
            <w:noProof/>
            <w:webHidden/>
          </w:rPr>
        </w:r>
        <w:r w:rsidR="002657BF">
          <w:rPr>
            <w:noProof/>
            <w:webHidden/>
          </w:rPr>
          <w:fldChar w:fldCharType="separate"/>
        </w:r>
        <w:r w:rsidR="002657BF">
          <w:rPr>
            <w:noProof/>
            <w:webHidden/>
          </w:rPr>
          <w:t>67</w:t>
        </w:r>
        <w:r w:rsidR="002657BF">
          <w:rPr>
            <w:noProof/>
            <w:webHidden/>
          </w:rPr>
          <w:fldChar w:fldCharType="end"/>
        </w:r>
      </w:hyperlink>
    </w:p>
    <w:p w14:paraId="65F75D78" w14:textId="77777777" w:rsidR="002657BF" w:rsidRDefault="003A73FF">
      <w:pPr>
        <w:pStyle w:val="Sadraj2"/>
        <w:tabs>
          <w:tab w:val="right" w:leader="dot" w:pos="9062"/>
        </w:tabs>
        <w:rPr>
          <w:rFonts w:eastAsiaTheme="minorEastAsia" w:cstheme="minorBidi"/>
          <w:noProof/>
          <w:sz w:val="22"/>
          <w:szCs w:val="22"/>
          <w:lang w:val="hr-HR" w:eastAsia="hr-HR"/>
        </w:rPr>
      </w:pPr>
      <w:hyperlink w:anchor="_Toc2953293" w:history="1">
        <w:r w:rsidR="002657BF" w:rsidRPr="00653E48">
          <w:rPr>
            <w:rStyle w:val="Hiperveza"/>
            <w:noProof/>
            <w:lang w:val="hr-HR"/>
          </w:rPr>
          <w:t>obrazac 10: obrazac životopis stručnjaka</w:t>
        </w:r>
        <w:r w:rsidR="002657BF">
          <w:rPr>
            <w:noProof/>
            <w:webHidden/>
          </w:rPr>
          <w:tab/>
        </w:r>
        <w:r w:rsidR="002657BF">
          <w:rPr>
            <w:noProof/>
            <w:webHidden/>
          </w:rPr>
          <w:fldChar w:fldCharType="begin"/>
        </w:r>
        <w:r w:rsidR="002657BF">
          <w:rPr>
            <w:noProof/>
            <w:webHidden/>
          </w:rPr>
          <w:instrText xml:space="preserve"> PAGEREF _Toc2953293 \h </w:instrText>
        </w:r>
        <w:r w:rsidR="002657BF">
          <w:rPr>
            <w:noProof/>
            <w:webHidden/>
          </w:rPr>
        </w:r>
        <w:r w:rsidR="002657BF">
          <w:rPr>
            <w:noProof/>
            <w:webHidden/>
          </w:rPr>
          <w:fldChar w:fldCharType="separate"/>
        </w:r>
        <w:r w:rsidR="002657BF">
          <w:rPr>
            <w:noProof/>
            <w:webHidden/>
          </w:rPr>
          <w:t>68</w:t>
        </w:r>
        <w:r w:rsidR="002657BF">
          <w:rPr>
            <w:noProof/>
            <w:webHidden/>
          </w:rPr>
          <w:fldChar w:fldCharType="end"/>
        </w:r>
      </w:hyperlink>
    </w:p>
    <w:p w14:paraId="5E6554A7" w14:textId="77777777" w:rsidR="00E247AB" w:rsidRPr="00B54AAF" w:rsidRDefault="00DA77CA" w:rsidP="00E247AB">
      <w:pPr>
        <w:rPr>
          <w:b/>
          <w:sz w:val="24"/>
          <w:lang w:val="hr-HR"/>
        </w:rPr>
      </w:pPr>
      <w:r w:rsidRPr="00B54AAF">
        <w:rPr>
          <w:b/>
          <w:sz w:val="24"/>
          <w:lang w:val="hr-HR"/>
        </w:rPr>
        <w:fldChar w:fldCharType="end"/>
      </w:r>
    </w:p>
    <w:p w14:paraId="706D78CF" w14:textId="77777777" w:rsidR="00E247AB" w:rsidRPr="00B54AAF" w:rsidRDefault="00E247AB" w:rsidP="00E247AB">
      <w:pPr>
        <w:rPr>
          <w:b/>
          <w:sz w:val="24"/>
          <w:lang w:val="hr-HR"/>
        </w:rPr>
      </w:pPr>
    </w:p>
    <w:p w14:paraId="32C09DDA" w14:textId="77777777" w:rsidR="00E247AB" w:rsidRPr="00B54AAF" w:rsidRDefault="00E247AB" w:rsidP="00E247AB">
      <w:pPr>
        <w:rPr>
          <w:lang w:val="hr-HR" w:eastAsia="en-US"/>
        </w:rPr>
      </w:pPr>
    </w:p>
    <w:p w14:paraId="22748964" w14:textId="77777777" w:rsidR="00E247AB" w:rsidRPr="00B54AAF" w:rsidRDefault="00E247AB" w:rsidP="002254D2">
      <w:pPr>
        <w:rPr>
          <w:lang w:val="hr-HR"/>
        </w:rPr>
        <w:sectPr w:rsidR="00E247AB" w:rsidRPr="00B54AAF">
          <w:footerReference w:type="default" r:id="rId12"/>
          <w:pgSz w:w="11906" w:h="16838"/>
          <w:pgMar w:top="1417" w:right="1417" w:bottom="1417" w:left="1417" w:header="708" w:footer="708" w:gutter="0"/>
          <w:cols w:space="708"/>
          <w:docGrid w:linePitch="360"/>
        </w:sectPr>
      </w:pPr>
    </w:p>
    <w:p w14:paraId="6BC788F5" w14:textId="77777777" w:rsidR="00E247AB" w:rsidRPr="00B54AAF" w:rsidRDefault="00E247AB" w:rsidP="00526893">
      <w:pPr>
        <w:pStyle w:val="Naslov1"/>
        <w:ind w:left="567" w:hanging="567"/>
        <w:rPr>
          <w:lang w:val="hr-HR"/>
        </w:rPr>
      </w:pPr>
      <w:bookmarkStart w:id="2" w:name="_Toc222295286"/>
      <w:bookmarkStart w:id="3" w:name="_Toc343023815"/>
      <w:bookmarkStart w:id="4" w:name="_Toc2953223"/>
      <w:r w:rsidRPr="00B54AAF">
        <w:rPr>
          <w:lang w:val="hr-HR"/>
        </w:rPr>
        <w:t xml:space="preserve">OPĆI </w:t>
      </w:r>
      <w:bookmarkEnd w:id="2"/>
      <w:bookmarkEnd w:id="3"/>
      <w:r w:rsidRPr="00B54AAF">
        <w:rPr>
          <w:lang w:val="hr-HR"/>
        </w:rPr>
        <w:t>PODACI</w:t>
      </w:r>
      <w:bookmarkEnd w:id="4"/>
    </w:p>
    <w:p w14:paraId="60DE11B8" w14:textId="77777777" w:rsidR="00E247AB" w:rsidRPr="00B54AAF" w:rsidRDefault="00E247AB" w:rsidP="00F63494">
      <w:pPr>
        <w:jc w:val="both"/>
        <w:rPr>
          <w:b/>
          <w:lang w:val="hr-HR"/>
        </w:rPr>
      </w:pPr>
      <w:bookmarkStart w:id="5" w:name="_Toc513562325"/>
    </w:p>
    <w:p w14:paraId="29509A0A" w14:textId="77777777" w:rsidR="00E247AB" w:rsidRPr="00B54AAF" w:rsidRDefault="00E247AB" w:rsidP="00F63494">
      <w:pPr>
        <w:jc w:val="both"/>
        <w:rPr>
          <w:lang w:val="hr-HR"/>
        </w:rPr>
      </w:pPr>
      <w:r w:rsidRPr="00B54AAF">
        <w:rPr>
          <w:lang w:val="hr-HR"/>
        </w:rPr>
        <w:t>Ponuda je izjava volje Ponuditelja u pisanom obliku da će isporučiti robu, pružiti usluge ili izvesti radove u skladu s uvjetima i zahtjevima iz Dokumentacije o nabavi.</w:t>
      </w:r>
    </w:p>
    <w:p w14:paraId="14324508" w14:textId="77777777" w:rsidR="00E247AB" w:rsidRPr="00B54AAF" w:rsidRDefault="00E247AB" w:rsidP="00F63494">
      <w:pPr>
        <w:jc w:val="both"/>
        <w:rPr>
          <w:lang w:val="hr-HR"/>
        </w:rPr>
      </w:pPr>
    </w:p>
    <w:p w14:paraId="678EFDC0" w14:textId="77777777" w:rsidR="00E247AB" w:rsidRPr="00B54AAF" w:rsidRDefault="00E247AB" w:rsidP="00F63494">
      <w:pPr>
        <w:jc w:val="both"/>
        <w:rPr>
          <w:bCs/>
          <w:lang w:val="hr-HR"/>
        </w:rPr>
      </w:pPr>
      <w:r w:rsidRPr="00B54AAF">
        <w:rPr>
          <w:bCs/>
          <w:lang w:val="hr-HR"/>
        </w:rPr>
        <w:t>Pri izradi ponude Ponuditelj se mora pridržavati zahtjeva i uvjeta iz Dokumentacije o nabavi te ne smije mijenjati ni nadopunjavati tekst Dokumentacije o nabavi.</w:t>
      </w:r>
    </w:p>
    <w:p w14:paraId="73A99147" w14:textId="77777777" w:rsidR="00E247AB" w:rsidRPr="00B54AAF" w:rsidRDefault="00E247AB" w:rsidP="00E247AB">
      <w:pPr>
        <w:rPr>
          <w:b/>
          <w:bCs/>
          <w:lang w:val="hr-HR"/>
        </w:rPr>
      </w:pPr>
    </w:p>
    <w:p w14:paraId="3241F5D0" w14:textId="58E3D425" w:rsidR="00E247AB" w:rsidRPr="00B54AAF" w:rsidRDefault="00E247AB" w:rsidP="00E247AB">
      <w:pPr>
        <w:jc w:val="both"/>
        <w:rPr>
          <w:lang w:val="hr-HR"/>
        </w:rPr>
      </w:pPr>
      <w:r w:rsidRPr="00B54AAF">
        <w:rPr>
          <w:lang w:val="hr-HR"/>
        </w:rPr>
        <w:t xml:space="preserve">Sukladno odredbama članka 3. Zakona o javnoj nabavi </w:t>
      </w:r>
      <w:r w:rsidRPr="00B54AAF">
        <w:rPr>
          <w:rFonts w:cstheme="minorHAnsi"/>
          <w:lang w:val="hr-HR"/>
        </w:rPr>
        <w:t xml:space="preserve">(NN 120/16 - </w:t>
      </w:r>
      <w:r w:rsidRPr="00B54AAF">
        <w:rPr>
          <w:rFonts w:cstheme="minorHAnsi"/>
          <w:i/>
          <w:lang w:val="hr-HR"/>
        </w:rPr>
        <w:t xml:space="preserve">u daljnjem tekstu: </w:t>
      </w:r>
      <w:r w:rsidRPr="00B54AAF">
        <w:rPr>
          <w:rFonts w:cstheme="minorHAnsi"/>
          <w:lang w:val="hr-HR"/>
        </w:rPr>
        <w:t xml:space="preserve">ZJN 2016) </w:t>
      </w:r>
      <w:r w:rsidRPr="00B54AAF">
        <w:rPr>
          <w:lang w:val="hr-HR"/>
        </w:rPr>
        <w:t xml:space="preserve">i članka 2. Pravilnika o dokumentaciji o nabavi te ponudi u postupcima javne nabave (Narodne novine 65/17), ovaj dokument predstavlja Dokumentaciju o nabavi i služi kao podloga za izradu ponude. </w:t>
      </w:r>
    </w:p>
    <w:p w14:paraId="277FFD90" w14:textId="77777777" w:rsidR="00E247AB" w:rsidRPr="00B54AAF" w:rsidRDefault="00E247AB" w:rsidP="00E247AB">
      <w:pPr>
        <w:jc w:val="both"/>
        <w:rPr>
          <w:lang w:val="hr-HR"/>
        </w:rPr>
      </w:pPr>
    </w:p>
    <w:p w14:paraId="742F3E59" w14:textId="77777777" w:rsidR="00E247AB" w:rsidRPr="00B54AAF" w:rsidRDefault="00E247AB" w:rsidP="00E247AB">
      <w:pPr>
        <w:jc w:val="both"/>
        <w:rPr>
          <w:lang w:val="hr-HR"/>
        </w:rPr>
      </w:pPr>
      <w:r w:rsidRPr="00B54AAF">
        <w:rPr>
          <w:lang w:val="hr-HR"/>
        </w:rPr>
        <w:t xml:space="preserve">Gospodarski subjekt je fizička ili pravna osoba, uključujući podružnicu, ili javno tijelo ili zajednica tih osoba ili tijela, uključujući svako njihovo privremeno udruženje, koja na tržištu nudi izvođenje radova ili posla, isporuku robe ili pružanje usluga. </w:t>
      </w:r>
    </w:p>
    <w:p w14:paraId="5377CFA5" w14:textId="77777777" w:rsidR="00E247AB" w:rsidRPr="00B54AAF" w:rsidRDefault="00E247AB" w:rsidP="00E247AB">
      <w:pPr>
        <w:jc w:val="both"/>
        <w:rPr>
          <w:lang w:val="hr-HR"/>
        </w:rPr>
      </w:pPr>
    </w:p>
    <w:p w14:paraId="3665DBC3" w14:textId="77777777" w:rsidR="00E247AB" w:rsidRPr="00B54AAF" w:rsidRDefault="00E247AB" w:rsidP="001A372B">
      <w:pPr>
        <w:jc w:val="both"/>
        <w:rPr>
          <w:lang w:val="hr-HR"/>
        </w:rPr>
      </w:pPr>
      <w:r w:rsidRPr="00B54AAF">
        <w:rPr>
          <w:lang w:val="hr-HR"/>
        </w:rPr>
        <w:t xml:space="preserve">Ponuditelj je gospodarski subjekt koji je pravodobno dostavio ponudu. </w:t>
      </w:r>
    </w:p>
    <w:p w14:paraId="7CAC941D" w14:textId="77777777" w:rsidR="00E247AB" w:rsidRPr="00B54AAF" w:rsidRDefault="00E247AB" w:rsidP="001A372B">
      <w:pPr>
        <w:jc w:val="both"/>
        <w:rPr>
          <w:lang w:val="hr-HR"/>
        </w:rPr>
      </w:pPr>
    </w:p>
    <w:p w14:paraId="03BB194B" w14:textId="77777777" w:rsidR="00E247AB" w:rsidRPr="00B54AAF" w:rsidRDefault="00E247AB" w:rsidP="001A372B">
      <w:pPr>
        <w:jc w:val="both"/>
        <w:rPr>
          <w:lang w:val="hr-HR"/>
        </w:rPr>
      </w:pPr>
      <w:r w:rsidRPr="00B54AAF">
        <w:rPr>
          <w:lang w:val="hr-HR"/>
        </w:rPr>
        <w:t xml:space="preserve">Prihvaćanjem ponude i potpisom Ugovora, odabrani Ponuditelj postaje Izvršitelj u smislu Ugovornih odredbi. </w:t>
      </w:r>
    </w:p>
    <w:p w14:paraId="3BC6165B" w14:textId="77777777" w:rsidR="00E247AB" w:rsidRPr="00B54AAF" w:rsidRDefault="00E247AB" w:rsidP="001A372B">
      <w:pPr>
        <w:jc w:val="both"/>
        <w:rPr>
          <w:lang w:val="hr-HR"/>
        </w:rPr>
      </w:pPr>
    </w:p>
    <w:p w14:paraId="39547F2B" w14:textId="77777777" w:rsidR="00E247AB" w:rsidRPr="00B54AAF" w:rsidRDefault="00E247AB" w:rsidP="001A372B">
      <w:pPr>
        <w:jc w:val="both"/>
        <w:rPr>
          <w:lang w:val="hr-HR"/>
        </w:rPr>
      </w:pPr>
      <w:r w:rsidRPr="00B54AAF">
        <w:rPr>
          <w:lang w:val="hr-HR"/>
        </w:rPr>
        <w:t xml:space="preserve">Ponuditelj predajom svoje ponude u potpunosti i bez ograničenja prihvaća odredbe iz Dokumentacije o nabavi te Ugovora koji je sadržan u </w:t>
      </w:r>
      <w:r w:rsidRPr="00B54AAF">
        <w:rPr>
          <w:rFonts w:cs="Calibri"/>
          <w:color w:val="3366FF"/>
          <w:lang w:val="hr-HR"/>
        </w:rPr>
        <w:t>Knjizi 2</w:t>
      </w:r>
      <w:r w:rsidRPr="00B54AAF">
        <w:rPr>
          <w:color w:val="5B9BD5" w:themeColor="accent1"/>
          <w:lang w:val="hr-HR"/>
        </w:rPr>
        <w:t xml:space="preserve">. </w:t>
      </w:r>
      <w:r w:rsidRPr="00B54AAF">
        <w:rPr>
          <w:lang w:val="hr-HR"/>
        </w:rPr>
        <w:t xml:space="preserve">ove Dokumentaciji o nabavi. </w:t>
      </w:r>
    </w:p>
    <w:p w14:paraId="799F73DA" w14:textId="77777777" w:rsidR="00E247AB" w:rsidRPr="00B54AAF" w:rsidRDefault="00E247AB" w:rsidP="001A372B">
      <w:pPr>
        <w:jc w:val="both"/>
        <w:rPr>
          <w:lang w:val="hr-HR"/>
        </w:rPr>
      </w:pPr>
    </w:p>
    <w:p w14:paraId="752C6D3A" w14:textId="77777777" w:rsidR="00E247AB" w:rsidRPr="00B54AAF" w:rsidRDefault="00E247AB" w:rsidP="001A372B">
      <w:pPr>
        <w:jc w:val="both"/>
        <w:rPr>
          <w:lang w:val="hr-HR"/>
        </w:rPr>
      </w:pPr>
      <w:r w:rsidRPr="00B54AAF">
        <w:rPr>
          <w:lang w:val="hr-HR"/>
        </w:rPr>
        <w:t xml:space="preserve">Od Ponuditelja se očekuje da pažljivo prouče sve knjige ove Dokumentacije o nabavi i da se pridržavaju svih uputa, sadržaja danih predložaka, ugovornih uvjeta i projektnog zadatka sadržanog u ovoj Dokumentaciji o nabavi. </w:t>
      </w:r>
    </w:p>
    <w:p w14:paraId="44672DCD" w14:textId="77777777" w:rsidR="00E247AB" w:rsidRPr="00B54AAF" w:rsidRDefault="00E247AB" w:rsidP="001A372B">
      <w:pPr>
        <w:jc w:val="both"/>
        <w:rPr>
          <w:lang w:val="hr-HR"/>
        </w:rPr>
      </w:pPr>
    </w:p>
    <w:p w14:paraId="4554E252" w14:textId="77777777" w:rsidR="00E247AB" w:rsidRPr="00B54AAF" w:rsidRDefault="00E247AB" w:rsidP="001A372B">
      <w:pPr>
        <w:jc w:val="both"/>
        <w:rPr>
          <w:lang w:val="hr-HR"/>
        </w:rPr>
      </w:pPr>
      <w:r w:rsidRPr="00B54AAF">
        <w:rPr>
          <w:lang w:val="hr-HR"/>
        </w:rPr>
        <w:t>Propust Ponuditelja da izradi ponudu koja u svemu odgovara postavljenim uvjetima i sukladno traženom sadržaju, kao i propust da ponudu dostavi u naznačenom roku su razlozi za odbijanje Ponuditeljeve ponude od strane Naručitelja.</w:t>
      </w:r>
    </w:p>
    <w:p w14:paraId="647B3D40" w14:textId="37D848D9" w:rsidR="00E247AB" w:rsidRPr="00B54AAF" w:rsidRDefault="00E247AB" w:rsidP="001A372B">
      <w:pPr>
        <w:jc w:val="both"/>
        <w:rPr>
          <w:lang w:val="hr-HR"/>
        </w:rPr>
      </w:pPr>
    </w:p>
    <w:p w14:paraId="66E9BBCE" w14:textId="77777777" w:rsidR="00E247AB" w:rsidRPr="00B54AAF" w:rsidRDefault="00E247AB" w:rsidP="001A372B">
      <w:pPr>
        <w:jc w:val="both"/>
        <w:rPr>
          <w:lang w:val="hr-HR"/>
        </w:rPr>
      </w:pPr>
      <w:r w:rsidRPr="00B54AAF">
        <w:rPr>
          <w:lang w:val="hr-HR"/>
        </w:rPr>
        <w:t>Ponuditelj se pri izradi svojih ponuda u svemu trebaju pridržavati sadržaja i uvjeta iz Dokumentacije o nabavi, uvjeta iz ZJN 2016, Pravilnika o dokumentaciji o nabavi te ponudi u postupcima javne nabave, te svim ostalim primjenjivim zakonima i propisima koji reguliraju obvezne odnose, gradnju, arhitektonske i inženjerske djelatnosti, itd.</w:t>
      </w:r>
    </w:p>
    <w:p w14:paraId="2FD6BBD5" w14:textId="77777777" w:rsidR="00E247AB" w:rsidRPr="00B54AAF" w:rsidRDefault="00E247AB" w:rsidP="001A372B">
      <w:pPr>
        <w:jc w:val="both"/>
        <w:rPr>
          <w:lang w:val="hr-HR"/>
        </w:rPr>
      </w:pPr>
    </w:p>
    <w:p w14:paraId="5BF0A6BB" w14:textId="77777777" w:rsidR="00E247AB" w:rsidRDefault="00E247AB" w:rsidP="001A372B">
      <w:pPr>
        <w:jc w:val="both"/>
        <w:rPr>
          <w:lang w:val="hr-HR"/>
        </w:rPr>
      </w:pPr>
      <w:r w:rsidRPr="00B54AAF">
        <w:rPr>
          <w:lang w:val="hr-HR"/>
        </w:rPr>
        <w:t>Ponuditelj  ne smije mijenjati ni nadopunjavati tekst Dokumentacije o nabavi.</w:t>
      </w:r>
    </w:p>
    <w:p w14:paraId="4DFB71D2" w14:textId="77777777" w:rsidR="007F1E4A" w:rsidRDefault="007F1E4A" w:rsidP="001A372B">
      <w:pPr>
        <w:jc w:val="both"/>
        <w:rPr>
          <w:lang w:val="hr-HR"/>
        </w:rPr>
      </w:pPr>
    </w:p>
    <w:p w14:paraId="424A7010" w14:textId="436D546B" w:rsidR="007F1E4A" w:rsidRPr="00B54AAF" w:rsidRDefault="007F1E4A" w:rsidP="001A372B">
      <w:pPr>
        <w:jc w:val="both"/>
        <w:rPr>
          <w:lang w:val="hr-HR"/>
        </w:rPr>
      </w:pPr>
      <w:r>
        <w:rPr>
          <w:lang w:val="hr-HR"/>
        </w:rPr>
        <w:t xml:space="preserve">Naručitelj je u ovom postupku javne nabave koristio stručnu pomoć, kod sastavljanja Knjige 2 -  </w:t>
      </w:r>
      <w:r w:rsidRPr="00F13DA8">
        <w:rPr>
          <w:rFonts w:ascii="Calibri" w:hAnsi="Calibri" w:cs="Times New Roman"/>
          <w:lang w:eastAsia="hr-HR"/>
        </w:rPr>
        <w:t>Odvjetnik Danijel Kardum,  Fallerovo šetalište 22, Zagreb,</w:t>
      </w:r>
      <w:r>
        <w:rPr>
          <w:rFonts w:ascii="Calibri" w:hAnsi="Calibri" w:cs="Times New Roman"/>
          <w:lang w:eastAsia="hr-HR"/>
        </w:rPr>
        <w:t>OIB 00832697992</w:t>
      </w:r>
      <w:r w:rsidR="008C194E">
        <w:rPr>
          <w:rFonts w:ascii="Calibri" w:hAnsi="Calibri" w:cs="Times New Roman"/>
          <w:lang w:eastAsia="hr-HR"/>
        </w:rPr>
        <w:t>.</w:t>
      </w:r>
    </w:p>
    <w:p w14:paraId="3A39314C" w14:textId="5885450E" w:rsidR="00E247AB" w:rsidRPr="00B54AAF" w:rsidRDefault="00E247AB" w:rsidP="00E247AB">
      <w:pPr>
        <w:rPr>
          <w:lang w:val="hr-HR"/>
        </w:rPr>
      </w:pPr>
    </w:p>
    <w:bookmarkEnd w:id="5"/>
    <w:p w14:paraId="7946A7D6" w14:textId="77777777" w:rsidR="00E247AB" w:rsidRPr="00B54AAF" w:rsidRDefault="00E247AB" w:rsidP="00E247AB">
      <w:pPr>
        <w:rPr>
          <w:lang w:val="hr-HR"/>
        </w:rPr>
      </w:pPr>
    </w:p>
    <w:p w14:paraId="26A1C809" w14:textId="77777777" w:rsidR="00E247AB" w:rsidRPr="00B54AAF" w:rsidRDefault="00E247AB" w:rsidP="002C69E0">
      <w:pPr>
        <w:pStyle w:val="Naslov2"/>
        <w:rPr>
          <w:lang w:val="hr-HR"/>
        </w:rPr>
      </w:pPr>
      <w:bookmarkStart w:id="6" w:name="_Ref528691219"/>
      <w:bookmarkStart w:id="7" w:name="_Toc2953226"/>
      <w:r w:rsidRPr="00B54AAF">
        <w:rPr>
          <w:lang w:val="hr-HR"/>
        </w:rPr>
        <w:t>PODACI O NARUČITELJU</w:t>
      </w:r>
      <w:bookmarkEnd w:id="6"/>
      <w:bookmarkEnd w:id="7"/>
    </w:p>
    <w:tbl>
      <w:tblPr>
        <w:tblW w:w="0" w:type="auto"/>
        <w:tblInd w:w="108" w:type="dxa"/>
        <w:tblLook w:val="04A0" w:firstRow="1" w:lastRow="0" w:firstColumn="1" w:lastColumn="0" w:noHBand="0" w:noVBand="1"/>
      </w:tblPr>
      <w:tblGrid>
        <w:gridCol w:w="1843"/>
        <w:gridCol w:w="7088"/>
      </w:tblGrid>
      <w:tr w:rsidR="00E247AB" w:rsidRPr="00B54AAF" w14:paraId="5CCDC43A" w14:textId="77777777" w:rsidTr="00271C7E">
        <w:tc>
          <w:tcPr>
            <w:tcW w:w="1843" w:type="dxa"/>
            <w:shd w:val="clear" w:color="auto" w:fill="auto"/>
          </w:tcPr>
          <w:p w14:paraId="2783CE86" w14:textId="77777777" w:rsidR="00E247AB" w:rsidRPr="00B54AAF" w:rsidRDefault="00E247AB" w:rsidP="00271C7E">
            <w:pPr>
              <w:pStyle w:val="Stil2"/>
            </w:pPr>
            <w:r w:rsidRPr="00B54AAF">
              <w:t>Naziv:</w:t>
            </w:r>
          </w:p>
        </w:tc>
        <w:tc>
          <w:tcPr>
            <w:tcW w:w="7088" w:type="dxa"/>
            <w:shd w:val="clear" w:color="auto" w:fill="auto"/>
          </w:tcPr>
          <w:p w14:paraId="0696A893" w14:textId="77777777" w:rsidR="00E247AB" w:rsidRPr="00B54AAF" w:rsidRDefault="00E247AB" w:rsidP="00271C7E">
            <w:pPr>
              <w:pStyle w:val="Stil2"/>
            </w:pPr>
            <w:r w:rsidRPr="00B54AAF">
              <w:t>FOND ZA ZAŠTITU OKOLIŠA I ENERGETSKU UČINKOVITOST</w:t>
            </w:r>
          </w:p>
        </w:tc>
      </w:tr>
      <w:tr w:rsidR="00E247AB" w:rsidRPr="00B54AAF" w14:paraId="4D4275A5" w14:textId="77777777" w:rsidTr="00271C7E">
        <w:tc>
          <w:tcPr>
            <w:tcW w:w="1843" w:type="dxa"/>
            <w:shd w:val="clear" w:color="auto" w:fill="auto"/>
          </w:tcPr>
          <w:p w14:paraId="5CEDC115" w14:textId="77777777" w:rsidR="00E247AB" w:rsidRPr="00B54AAF" w:rsidRDefault="00E247AB" w:rsidP="00271C7E">
            <w:pPr>
              <w:pStyle w:val="Stil2"/>
            </w:pPr>
            <w:r w:rsidRPr="00B54AAF">
              <w:t>Adresa:</w:t>
            </w:r>
          </w:p>
        </w:tc>
        <w:tc>
          <w:tcPr>
            <w:tcW w:w="7088" w:type="dxa"/>
            <w:shd w:val="clear" w:color="auto" w:fill="auto"/>
          </w:tcPr>
          <w:p w14:paraId="28151E91" w14:textId="77777777" w:rsidR="00E247AB" w:rsidRPr="00B54AAF" w:rsidRDefault="00E247AB" w:rsidP="00271C7E">
            <w:pPr>
              <w:pStyle w:val="Stil2"/>
            </w:pPr>
            <w:r w:rsidRPr="00B54AAF">
              <w:t>Radnička cesta 80, 10 000 Zagreb</w:t>
            </w:r>
          </w:p>
        </w:tc>
      </w:tr>
      <w:tr w:rsidR="00E247AB" w:rsidRPr="00B54AAF" w14:paraId="1C9C6300" w14:textId="77777777" w:rsidTr="00271C7E">
        <w:tc>
          <w:tcPr>
            <w:tcW w:w="1843" w:type="dxa"/>
            <w:shd w:val="clear" w:color="auto" w:fill="auto"/>
          </w:tcPr>
          <w:p w14:paraId="09A81409" w14:textId="77777777" w:rsidR="00E247AB" w:rsidRPr="00B54AAF" w:rsidRDefault="00E247AB" w:rsidP="00271C7E">
            <w:pPr>
              <w:pStyle w:val="Stil2"/>
            </w:pPr>
            <w:r w:rsidRPr="00B54AAF">
              <w:t>OIB:</w:t>
            </w:r>
          </w:p>
        </w:tc>
        <w:tc>
          <w:tcPr>
            <w:tcW w:w="7088" w:type="dxa"/>
            <w:shd w:val="clear" w:color="auto" w:fill="auto"/>
          </w:tcPr>
          <w:p w14:paraId="10154FA0" w14:textId="77777777" w:rsidR="00E247AB" w:rsidRPr="00B54AAF" w:rsidRDefault="00E247AB" w:rsidP="00271C7E">
            <w:pPr>
              <w:pStyle w:val="Stil2"/>
            </w:pPr>
            <w:bookmarkStart w:id="8" w:name="_Hlk512254053"/>
            <w:r w:rsidRPr="00B54AAF">
              <w:t>85828625994</w:t>
            </w:r>
            <w:bookmarkEnd w:id="8"/>
          </w:p>
        </w:tc>
      </w:tr>
      <w:tr w:rsidR="00E247AB" w:rsidRPr="00B54AAF" w14:paraId="512B7519" w14:textId="77777777" w:rsidTr="00271C7E">
        <w:tc>
          <w:tcPr>
            <w:tcW w:w="1843" w:type="dxa"/>
            <w:shd w:val="clear" w:color="auto" w:fill="auto"/>
          </w:tcPr>
          <w:p w14:paraId="368EC17B" w14:textId="77777777" w:rsidR="00E247AB" w:rsidRPr="00B54AAF" w:rsidRDefault="00E247AB" w:rsidP="00271C7E">
            <w:pPr>
              <w:pStyle w:val="Stil2"/>
            </w:pPr>
            <w:r w:rsidRPr="00B54AAF">
              <w:t>Broj telefona:</w:t>
            </w:r>
          </w:p>
        </w:tc>
        <w:tc>
          <w:tcPr>
            <w:tcW w:w="7088" w:type="dxa"/>
            <w:shd w:val="clear" w:color="auto" w:fill="auto"/>
          </w:tcPr>
          <w:p w14:paraId="1DA1544B" w14:textId="77777777" w:rsidR="00E247AB" w:rsidRPr="00B54AAF" w:rsidRDefault="00E247AB" w:rsidP="00271C7E">
            <w:pPr>
              <w:pStyle w:val="Stil2"/>
            </w:pPr>
            <w:r w:rsidRPr="00B54AAF">
              <w:t>01 5391 800</w:t>
            </w:r>
          </w:p>
        </w:tc>
      </w:tr>
      <w:tr w:rsidR="00E247AB" w:rsidRPr="00B54AAF" w14:paraId="502F9C3A" w14:textId="77777777" w:rsidTr="00271C7E">
        <w:tc>
          <w:tcPr>
            <w:tcW w:w="1843" w:type="dxa"/>
            <w:shd w:val="clear" w:color="auto" w:fill="auto"/>
          </w:tcPr>
          <w:p w14:paraId="0B380E3C" w14:textId="77777777" w:rsidR="00E247AB" w:rsidRPr="00B54AAF" w:rsidRDefault="00E247AB" w:rsidP="00271C7E">
            <w:pPr>
              <w:pStyle w:val="Stil2"/>
            </w:pPr>
            <w:r w:rsidRPr="00B54AAF">
              <w:t>Broj telefaksa:</w:t>
            </w:r>
          </w:p>
        </w:tc>
        <w:tc>
          <w:tcPr>
            <w:tcW w:w="7088" w:type="dxa"/>
            <w:shd w:val="clear" w:color="auto" w:fill="auto"/>
          </w:tcPr>
          <w:p w14:paraId="0086D896" w14:textId="77777777" w:rsidR="00E247AB" w:rsidRPr="00B54AAF" w:rsidRDefault="00E247AB" w:rsidP="00271C7E">
            <w:pPr>
              <w:pStyle w:val="Stil2"/>
            </w:pPr>
            <w:r w:rsidRPr="00B54AAF">
              <w:t>01 5391 810</w:t>
            </w:r>
          </w:p>
        </w:tc>
      </w:tr>
      <w:tr w:rsidR="00E247AB" w:rsidRPr="00B54AAF" w14:paraId="61244B4C" w14:textId="77777777" w:rsidTr="00271C7E">
        <w:tc>
          <w:tcPr>
            <w:tcW w:w="1843" w:type="dxa"/>
            <w:shd w:val="clear" w:color="auto" w:fill="auto"/>
          </w:tcPr>
          <w:p w14:paraId="4D893D94" w14:textId="77777777" w:rsidR="00E247AB" w:rsidRPr="00B54AAF" w:rsidRDefault="00E247AB" w:rsidP="00271C7E">
            <w:pPr>
              <w:pStyle w:val="Stil2"/>
            </w:pPr>
            <w:r w:rsidRPr="00B54AAF">
              <w:t>Poslovna banka:</w:t>
            </w:r>
          </w:p>
        </w:tc>
        <w:tc>
          <w:tcPr>
            <w:tcW w:w="7088" w:type="dxa"/>
            <w:shd w:val="clear" w:color="auto" w:fill="auto"/>
          </w:tcPr>
          <w:p w14:paraId="250C3A46" w14:textId="77777777" w:rsidR="00E247AB" w:rsidRPr="00B54AAF" w:rsidRDefault="00E247AB" w:rsidP="00271C7E">
            <w:pPr>
              <w:pStyle w:val="Stil2"/>
            </w:pPr>
            <w:r w:rsidRPr="00B54AAF">
              <w:t>OTP banka Hrvatska d.d., Zadar, Ulica Domovinskog rata 3</w:t>
            </w:r>
          </w:p>
        </w:tc>
      </w:tr>
      <w:tr w:rsidR="00E247AB" w:rsidRPr="00B54AAF" w14:paraId="06C2E0D8" w14:textId="77777777" w:rsidTr="00271C7E">
        <w:tc>
          <w:tcPr>
            <w:tcW w:w="1843" w:type="dxa"/>
            <w:shd w:val="clear" w:color="auto" w:fill="auto"/>
          </w:tcPr>
          <w:p w14:paraId="48698178" w14:textId="77777777" w:rsidR="00E247AB" w:rsidRPr="00B54AAF" w:rsidRDefault="00E247AB" w:rsidP="00271C7E">
            <w:pPr>
              <w:pStyle w:val="Stil2"/>
            </w:pPr>
            <w:r w:rsidRPr="00B54AAF">
              <w:t>IBAN:</w:t>
            </w:r>
          </w:p>
        </w:tc>
        <w:tc>
          <w:tcPr>
            <w:tcW w:w="7088" w:type="dxa"/>
            <w:shd w:val="clear" w:color="auto" w:fill="auto"/>
          </w:tcPr>
          <w:p w14:paraId="1298B0CA" w14:textId="77777777" w:rsidR="00E247AB" w:rsidRPr="00B54AAF" w:rsidRDefault="00E247AB" w:rsidP="00271C7E">
            <w:pPr>
              <w:pStyle w:val="Stil2"/>
            </w:pPr>
            <w:r w:rsidRPr="00B54AAF">
              <w:t>HR9124070001100011492</w:t>
            </w:r>
          </w:p>
        </w:tc>
      </w:tr>
      <w:tr w:rsidR="00E247AB" w:rsidRPr="00B54AAF" w14:paraId="1A56225A" w14:textId="77777777" w:rsidTr="00271C7E">
        <w:tc>
          <w:tcPr>
            <w:tcW w:w="1843" w:type="dxa"/>
            <w:shd w:val="clear" w:color="auto" w:fill="auto"/>
          </w:tcPr>
          <w:p w14:paraId="7D387F6E" w14:textId="77777777" w:rsidR="00E247AB" w:rsidRPr="00B54AAF" w:rsidRDefault="00E247AB" w:rsidP="00271C7E">
            <w:pPr>
              <w:pStyle w:val="Stil2"/>
            </w:pPr>
            <w:r w:rsidRPr="00B54AAF">
              <w:t>BIC(SWIFT)code:</w:t>
            </w:r>
          </w:p>
        </w:tc>
        <w:tc>
          <w:tcPr>
            <w:tcW w:w="7088" w:type="dxa"/>
            <w:shd w:val="clear" w:color="auto" w:fill="auto"/>
          </w:tcPr>
          <w:p w14:paraId="7B7D8B4E" w14:textId="77777777" w:rsidR="00E247AB" w:rsidRPr="00B54AAF" w:rsidRDefault="00E247AB" w:rsidP="00271C7E">
            <w:pPr>
              <w:pStyle w:val="Stil2"/>
            </w:pPr>
            <w:r w:rsidRPr="00B54AAF">
              <w:t>OTPVHR2X</w:t>
            </w:r>
          </w:p>
        </w:tc>
      </w:tr>
      <w:tr w:rsidR="00E247AB" w:rsidRPr="00B54AAF" w14:paraId="7F8D3FA5" w14:textId="77777777" w:rsidTr="00271C7E">
        <w:tc>
          <w:tcPr>
            <w:tcW w:w="1843" w:type="dxa"/>
            <w:shd w:val="clear" w:color="auto" w:fill="auto"/>
          </w:tcPr>
          <w:p w14:paraId="7570A9A3" w14:textId="77777777" w:rsidR="00E247AB" w:rsidRPr="00B54AAF" w:rsidRDefault="00E247AB" w:rsidP="00271C7E">
            <w:pPr>
              <w:pStyle w:val="Stil2"/>
            </w:pPr>
            <w:r w:rsidRPr="00B54AAF">
              <w:t>Internetska adresa:</w:t>
            </w:r>
          </w:p>
        </w:tc>
        <w:tc>
          <w:tcPr>
            <w:tcW w:w="7088" w:type="dxa"/>
            <w:shd w:val="clear" w:color="auto" w:fill="auto"/>
          </w:tcPr>
          <w:p w14:paraId="7E28D556" w14:textId="77777777" w:rsidR="00E247AB" w:rsidRPr="00B54AAF" w:rsidRDefault="003A73FF" w:rsidP="00271C7E">
            <w:pPr>
              <w:pStyle w:val="Stil2"/>
            </w:pPr>
            <w:hyperlink r:id="rId13" w:history="1">
              <w:r w:rsidR="00E247AB" w:rsidRPr="00B54AAF">
                <w:rPr>
                  <w:rStyle w:val="Hiperveza"/>
                </w:rPr>
                <w:t>www.fzoeu.hr</w:t>
              </w:r>
            </w:hyperlink>
          </w:p>
        </w:tc>
      </w:tr>
      <w:tr w:rsidR="00E247AB" w:rsidRPr="00B54AAF" w14:paraId="0E93DE9D" w14:textId="77777777" w:rsidTr="00271C7E">
        <w:tc>
          <w:tcPr>
            <w:tcW w:w="1843" w:type="dxa"/>
            <w:shd w:val="clear" w:color="auto" w:fill="auto"/>
          </w:tcPr>
          <w:p w14:paraId="68CFA36F" w14:textId="77777777" w:rsidR="00E247AB" w:rsidRPr="00B54AAF" w:rsidRDefault="00E247AB" w:rsidP="00271C7E">
            <w:pPr>
              <w:pStyle w:val="Stil2"/>
            </w:pPr>
            <w:r w:rsidRPr="00B54AAF">
              <w:t>Adresa e-pošte:</w:t>
            </w:r>
          </w:p>
        </w:tc>
        <w:tc>
          <w:tcPr>
            <w:tcW w:w="7088" w:type="dxa"/>
            <w:shd w:val="clear" w:color="auto" w:fill="auto"/>
          </w:tcPr>
          <w:p w14:paraId="00BDDB54" w14:textId="77777777" w:rsidR="00E247AB" w:rsidRPr="00B54AAF" w:rsidRDefault="003A73FF" w:rsidP="00271C7E">
            <w:pPr>
              <w:pStyle w:val="Stil2"/>
            </w:pPr>
            <w:hyperlink r:id="rId14" w:history="1">
              <w:r w:rsidR="00E247AB" w:rsidRPr="00B54AAF">
                <w:rPr>
                  <w:rStyle w:val="Hiperveza"/>
                </w:rPr>
                <w:t>nabava@fzoeu.hr</w:t>
              </w:r>
            </w:hyperlink>
          </w:p>
        </w:tc>
      </w:tr>
    </w:tbl>
    <w:p w14:paraId="59CFF03F" w14:textId="77777777" w:rsidR="00E247AB" w:rsidRPr="00B54AAF" w:rsidRDefault="00E247AB" w:rsidP="00E247AB">
      <w:pPr>
        <w:spacing w:line="276" w:lineRule="auto"/>
        <w:rPr>
          <w:rFonts w:cstheme="minorHAnsi"/>
          <w:lang w:val="hr-HR"/>
        </w:rPr>
      </w:pPr>
    </w:p>
    <w:p w14:paraId="5B05A3E1" w14:textId="77777777" w:rsidR="00E247AB" w:rsidRPr="00B54AAF" w:rsidRDefault="00E247AB" w:rsidP="00E247AB">
      <w:pPr>
        <w:autoSpaceDE w:val="0"/>
        <w:autoSpaceDN w:val="0"/>
        <w:adjustRightInd w:val="0"/>
        <w:spacing w:after="120"/>
        <w:ind w:right="272"/>
        <w:jc w:val="both"/>
        <w:rPr>
          <w:rFonts w:ascii="Calibri" w:hAnsi="Calibri" w:cs="Calibri"/>
          <w:color w:val="000000"/>
          <w:lang w:val="hr-HR"/>
        </w:rPr>
      </w:pPr>
    </w:p>
    <w:p w14:paraId="026CCF06" w14:textId="77777777" w:rsidR="00E247AB" w:rsidRPr="00B54AAF" w:rsidRDefault="00E247AB" w:rsidP="002C69E0">
      <w:pPr>
        <w:pStyle w:val="Naslov2"/>
        <w:rPr>
          <w:lang w:val="hr-HR"/>
        </w:rPr>
      </w:pPr>
      <w:bookmarkStart w:id="9" w:name="_Toc513562327"/>
      <w:bookmarkStart w:id="10" w:name="_Toc528571826"/>
      <w:bookmarkStart w:id="11" w:name="_Toc2953227"/>
      <w:r w:rsidRPr="00B54AAF">
        <w:rPr>
          <w:lang w:val="hr-HR"/>
        </w:rPr>
        <w:t>PODACI O OSOBAMA ZADUŽENIM ZA KOMUNIKACIJU S PONUDITELJIMA</w:t>
      </w:r>
      <w:bookmarkEnd w:id="9"/>
      <w:bookmarkEnd w:id="10"/>
      <w:bookmarkEnd w:id="11"/>
    </w:p>
    <w:p w14:paraId="0443476F" w14:textId="77777777" w:rsidR="003620BD" w:rsidRPr="005F04DA" w:rsidRDefault="003620BD" w:rsidP="003620BD">
      <w:pPr>
        <w:pStyle w:val="Stil2"/>
        <w:spacing w:line="240" w:lineRule="auto"/>
        <w:rPr>
          <w:rFonts w:cs="Arial"/>
          <w:b/>
          <w:i/>
        </w:rPr>
      </w:pPr>
      <w:r w:rsidRPr="005F04DA">
        <w:rPr>
          <w:rFonts w:cs="Arial"/>
          <w:b/>
          <w:i/>
        </w:rPr>
        <w:t>Služba ovlaštena za komunikaciju s ponuditeljima je Samostalna služba za nabavu.</w:t>
      </w:r>
    </w:p>
    <w:p w14:paraId="24181E67" w14:textId="77777777" w:rsidR="003620BD" w:rsidRPr="002A33D7" w:rsidRDefault="003620BD" w:rsidP="003620BD">
      <w:pPr>
        <w:pStyle w:val="Stil2"/>
        <w:spacing w:line="240" w:lineRule="auto"/>
        <w:rPr>
          <w:rFonts w:asciiTheme="minorHAnsi" w:hAnsiTheme="minorHAnsi"/>
        </w:rPr>
      </w:pPr>
    </w:p>
    <w:p w14:paraId="59D26D8E" w14:textId="77777777" w:rsidR="00E247AB" w:rsidRPr="00B54AAF" w:rsidRDefault="00E247AB" w:rsidP="001A372B">
      <w:pPr>
        <w:autoSpaceDE w:val="0"/>
        <w:autoSpaceDN w:val="0"/>
        <w:adjustRightInd w:val="0"/>
        <w:spacing w:after="120"/>
        <w:jc w:val="both"/>
        <w:rPr>
          <w:rFonts w:ascii="Calibri" w:hAnsi="Calibri" w:cs="ArialMT"/>
          <w:color w:val="000000"/>
          <w:lang w:val="hr-HR"/>
        </w:rPr>
      </w:pPr>
      <w:r w:rsidRPr="00B54AAF">
        <w:rPr>
          <w:rFonts w:ascii="Calibri" w:hAnsi="Calibri" w:cs="ArialMT"/>
          <w:color w:val="000000"/>
          <w:lang w:val="hr-HR"/>
        </w:rPr>
        <w:t xml:space="preserve">Naručitelj i gospodarski subjekti komuniciraju i razmjenjuju podatke na hrvatskom jeziku elektroničkim sredstvima komunikacije. Komunikacija i razmjena podataka elektroničkim sredstvima provode se putem Elektroničkog oglasnika javne nabave Republike Hrvatske (dalje u tekstu: EOJN RH) ili putem adrese elektroničke pošte: </w:t>
      </w:r>
      <w:hyperlink r:id="rId15" w:history="1">
        <w:r w:rsidRPr="00B54AAF">
          <w:rPr>
            <w:rStyle w:val="Hiperveza"/>
            <w:rFonts w:cs="ArialMT"/>
            <w:lang w:val="hr-HR"/>
          </w:rPr>
          <w:t>nabava@fzoeu.hr</w:t>
        </w:r>
      </w:hyperlink>
      <w:r w:rsidRPr="00B54AAF">
        <w:rPr>
          <w:rFonts w:ascii="Calibri" w:hAnsi="Calibri" w:cs="ArialMT"/>
          <w:color w:val="000000"/>
          <w:lang w:val="hr-HR"/>
        </w:rPr>
        <w:t xml:space="preserve"> .</w:t>
      </w:r>
    </w:p>
    <w:p w14:paraId="78C1CC68" w14:textId="77777777" w:rsidR="00E247AB" w:rsidRPr="00B54AAF" w:rsidRDefault="00E247AB" w:rsidP="001A372B">
      <w:pPr>
        <w:autoSpaceDE w:val="0"/>
        <w:autoSpaceDN w:val="0"/>
        <w:adjustRightInd w:val="0"/>
        <w:spacing w:after="120"/>
        <w:jc w:val="both"/>
        <w:rPr>
          <w:rFonts w:ascii="Calibri" w:hAnsi="Calibri" w:cs="ArialMT"/>
          <w:color w:val="000000"/>
          <w:lang w:val="hr-HR"/>
        </w:rPr>
      </w:pPr>
      <w:r w:rsidRPr="00B54AAF">
        <w:rPr>
          <w:rFonts w:ascii="Calibri" w:hAnsi="Calibri" w:cs="ArialMT"/>
          <w:color w:val="000000"/>
          <w:lang w:val="hr-HR"/>
        </w:rPr>
        <w:t xml:space="preserve">Zahtjeve za dodatnim informacijama, objašnjenjima ili izmjenama u vezi s dokumentacijom o nabavi moguće je poslati putem modula unutar sustava EOJN RH koji se veže na elektroničku objavu poziva na nadmetanje ili putem adrese elektroničke pošte: </w:t>
      </w:r>
      <w:hyperlink r:id="rId16" w:history="1">
        <w:r w:rsidRPr="00B54AAF">
          <w:rPr>
            <w:rStyle w:val="Hiperveza"/>
            <w:rFonts w:cs="ArialMT"/>
            <w:lang w:val="hr-HR"/>
          </w:rPr>
          <w:t>nabava@fzoeu.hr</w:t>
        </w:r>
      </w:hyperlink>
      <w:r w:rsidRPr="00B54AAF">
        <w:rPr>
          <w:rFonts w:ascii="Calibri" w:hAnsi="Calibri" w:cs="ArialMT"/>
          <w:color w:val="000000"/>
          <w:lang w:val="hr-HR"/>
        </w:rPr>
        <w:t xml:space="preserve"> . U tekstu elektroničke pošte potrebno je navesti predmet nabave i evidencijski broj nabave.</w:t>
      </w:r>
    </w:p>
    <w:p w14:paraId="3DCB9A3B" w14:textId="77777777" w:rsidR="00E247AB" w:rsidRPr="00B54AAF" w:rsidRDefault="00E247AB" w:rsidP="001A372B">
      <w:pPr>
        <w:spacing w:after="240"/>
        <w:jc w:val="both"/>
        <w:rPr>
          <w:lang w:val="hr-HR"/>
        </w:rPr>
      </w:pPr>
      <w:r w:rsidRPr="00B54AAF">
        <w:rPr>
          <w:lang w:val="hr-HR"/>
        </w:rPr>
        <w:t xml:space="preserve">Pod uvjetom da je zahtjev dostavljen pravodobno, javni naručitelj obvezan je odgovor, dodatne informacije i objašnjenja bez odgode, a najkasnije tijekom šestog dana prije roka određenog za dostavu ponuda staviti na raspolaganje na isti način i na istim internetskim stranicama kao i osnovnu dokumentaciju (https://eojn.nn.hr/Oglasnik), bez navođenja podataka o podnositelju zahtjeva. </w:t>
      </w:r>
    </w:p>
    <w:p w14:paraId="46E8AB5D" w14:textId="77777777" w:rsidR="00E247AB" w:rsidRPr="00B54AAF" w:rsidRDefault="00E247AB" w:rsidP="001A372B">
      <w:pPr>
        <w:jc w:val="both"/>
        <w:rPr>
          <w:lang w:val="hr-HR"/>
        </w:rPr>
      </w:pPr>
      <w:r w:rsidRPr="00B54AAF">
        <w:rPr>
          <w:lang w:val="hr-HR"/>
        </w:rPr>
        <w:t xml:space="preserve">Zahtjev je pravodoban ako je dostavljen najkasnije tijekom osmog dana prije roka određenog za dostavu ponuda. </w:t>
      </w:r>
    </w:p>
    <w:p w14:paraId="6702F822" w14:textId="77777777" w:rsidR="00E247AB" w:rsidRPr="00B54AAF" w:rsidRDefault="00E247AB" w:rsidP="001A372B">
      <w:pPr>
        <w:jc w:val="both"/>
        <w:rPr>
          <w:lang w:val="hr-HR"/>
        </w:rPr>
      </w:pPr>
      <w:r w:rsidRPr="00B54AAF">
        <w:rPr>
          <w:lang w:val="hr-HR"/>
        </w:rPr>
        <w:t>Naručitelj će Dokumentaciju o nabavi i svu moguću dodatnu dokumentaciju neograničeno i u cijelosti elektronički staviti na raspolaganje putem Elektroničkog oglasnika javne nabave</w:t>
      </w:r>
    </w:p>
    <w:p w14:paraId="77F61906" w14:textId="77777777" w:rsidR="00E247AB" w:rsidRPr="00B54AAF" w:rsidRDefault="00E247AB" w:rsidP="001A372B">
      <w:pPr>
        <w:jc w:val="both"/>
        <w:rPr>
          <w:lang w:val="hr-HR"/>
        </w:rPr>
      </w:pPr>
    </w:p>
    <w:p w14:paraId="372AF1DE" w14:textId="77777777" w:rsidR="00E247AB" w:rsidRPr="00B54AAF" w:rsidRDefault="00E247AB" w:rsidP="001A372B">
      <w:pPr>
        <w:autoSpaceDE w:val="0"/>
        <w:autoSpaceDN w:val="0"/>
        <w:adjustRightInd w:val="0"/>
        <w:spacing w:after="120"/>
        <w:jc w:val="both"/>
        <w:rPr>
          <w:rFonts w:ascii="Calibri" w:hAnsi="Calibri" w:cs="ArialMT"/>
          <w:color w:val="000000"/>
          <w:lang w:val="hr-HR"/>
        </w:rPr>
      </w:pPr>
      <w:r w:rsidRPr="00B54AAF">
        <w:rPr>
          <w:rFonts w:ascii="Calibri" w:hAnsi="Calibri" w:cs="ArialMT"/>
          <w:color w:val="000000"/>
          <w:lang w:val="hr-HR"/>
        </w:rPr>
        <w:t xml:space="preserve">Detaljne upute o načinu komunikacije između gospodarskih subjekata i naručitelja u roku za dostavu ponuda putem sustava EOJN RH-a dostupne su na stranicama Oglasnika, na adresi: </w:t>
      </w:r>
      <w:hyperlink r:id="rId17" w:history="1">
        <w:r w:rsidRPr="00B54AAF">
          <w:rPr>
            <w:rStyle w:val="Hiperveza"/>
            <w:rFonts w:cs="ArialMT"/>
            <w:lang w:val="hr-HR"/>
          </w:rPr>
          <w:t>https://eojn.nn.hr</w:t>
        </w:r>
      </w:hyperlink>
      <w:r w:rsidRPr="00B54AAF">
        <w:rPr>
          <w:rFonts w:ascii="Calibri" w:hAnsi="Calibri" w:cs="ArialMT"/>
          <w:color w:val="000000"/>
          <w:lang w:val="hr-HR"/>
        </w:rPr>
        <w:t xml:space="preserve"> .</w:t>
      </w:r>
    </w:p>
    <w:p w14:paraId="058DA0B4" w14:textId="77777777" w:rsidR="00E247AB" w:rsidRPr="00B54AAF" w:rsidRDefault="00E247AB" w:rsidP="001A372B">
      <w:pPr>
        <w:autoSpaceDE w:val="0"/>
        <w:autoSpaceDN w:val="0"/>
        <w:adjustRightInd w:val="0"/>
        <w:spacing w:after="120"/>
        <w:jc w:val="both"/>
        <w:rPr>
          <w:rFonts w:ascii="Calibri" w:hAnsi="Calibri" w:cs="ArialMT"/>
          <w:color w:val="000000"/>
          <w:lang w:val="hr-HR"/>
        </w:rPr>
      </w:pPr>
    </w:p>
    <w:p w14:paraId="255ABEB5" w14:textId="77777777" w:rsidR="00E247AB" w:rsidRPr="00B54AAF" w:rsidRDefault="00E247AB" w:rsidP="001A372B">
      <w:pPr>
        <w:autoSpaceDE w:val="0"/>
        <w:autoSpaceDN w:val="0"/>
        <w:adjustRightInd w:val="0"/>
        <w:spacing w:after="120"/>
        <w:jc w:val="both"/>
        <w:rPr>
          <w:rFonts w:ascii="Calibri" w:hAnsi="Calibri" w:cs="Calibri"/>
          <w:color w:val="000000"/>
          <w:lang w:val="hr-HR"/>
        </w:rPr>
      </w:pPr>
      <w:r w:rsidRPr="00B54AAF">
        <w:rPr>
          <w:rFonts w:ascii="Calibri" w:hAnsi="Calibri" w:cs="ArialMT"/>
          <w:color w:val="000000"/>
          <w:lang w:val="hr-HR"/>
        </w:rPr>
        <w:t>Iznimno, Naručitelj i gospodarski subjekti mogu komunicirati usmenim putem ako se ta komunikacija ne odnosi na ključne elemente postupka javne nabave, pod uvjetom da je njezin sadržaj u zadovoljavajućoj mjeri dokumentiran. Ključni elementi postupka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r w:rsidRPr="00B54AAF">
        <w:rPr>
          <w:rFonts w:ascii="Calibri" w:hAnsi="Calibri" w:cs="Calibri"/>
          <w:color w:val="000000"/>
          <w:lang w:val="hr-HR"/>
        </w:rPr>
        <w:t>.</w:t>
      </w:r>
    </w:p>
    <w:p w14:paraId="2552EAC4" w14:textId="77777777" w:rsidR="00E247AB" w:rsidRPr="00B54AAF" w:rsidRDefault="00E247AB" w:rsidP="001A372B">
      <w:pPr>
        <w:autoSpaceDE w:val="0"/>
        <w:autoSpaceDN w:val="0"/>
        <w:adjustRightInd w:val="0"/>
        <w:jc w:val="both"/>
        <w:rPr>
          <w:rFonts w:ascii="Calibri" w:hAnsi="Calibri" w:cstheme="minorHAnsi"/>
          <w:lang w:val="hr-HR"/>
        </w:rPr>
      </w:pPr>
      <w:r w:rsidRPr="00B54AAF">
        <w:rPr>
          <w:lang w:val="hr-HR"/>
        </w:rPr>
        <w:t>U slučaju nastupa okolnosti iz članka 60. stavak 1. ZJN 2016 komunikacija između Naručitelja i gospodarskih subjekta se odvija putem ovlaštenog pružatelja poštanskih usluga ili druge odgovarajuće kurirske službe, telefaksom ili njihovim kombiniranjem s elektroničkim sredstvima</w:t>
      </w:r>
      <w:r w:rsidRPr="00B54AAF">
        <w:rPr>
          <w:rFonts w:ascii="Calibri" w:hAnsi="Calibri" w:cstheme="minorHAnsi"/>
          <w:lang w:val="hr-HR"/>
        </w:rPr>
        <w:t>.</w:t>
      </w:r>
    </w:p>
    <w:p w14:paraId="2D0F5578" w14:textId="77777777" w:rsidR="001A372B" w:rsidRPr="00B54AAF" w:rsidRDefault="001A372B" w:rsidP="001A372B">
      <w:pPr>
        <w:autoSpaceDE w:val="0"/>
        <w:autoSpaceDN w:val="0"/>
        <w:adjustRightInd w:val="0"/>
        <w:jc w:val="both"/>
        <w:rPr>
          <w:rFonts w:ascii="Calibri" w:hAnsi="Calibri" w:cstheme="minorHAnsi"/>
          <w:lang w:val="hr-HR"/>
        </w:rPr>
      </w:pPr>
    </w:p>
    <w:p w14:paraId="1DE3E147" w14:textId="77777777" w:rsidR="00E247AB" w:rsidRPr="00B54AAF" w:rsidRDefault="00E247AB" w:rsidP="002C69E0">
      <w:pPr>
        <w:pStyle w:val="Naslov2"/>
        <w:rPr>
          <w:lang w:val="hr-HR"/>
        </w:rPr>
      </w:pPr>
      <w:bookmarkStart w:id="12" w:name="_Toc513562328"/>
      <w:bookmarkStart w:id="13" w:name="_Toc528571827"/>
      <w:bookmarkStart w:id="14" w:name="_Toc2953228"/>
      <w:r w:rsidRPr="00B54AAF">
        <w:rPr>
          <w:lang w:val="hr-HR"/>
        </w:rPr>
        <w:t>PODACI O GOSPODARSKIM SUBJEKTIMA S KOJIMA JE NARUČITELJ U SUKOBU INTERESA</w:t>
      </w:r>
      <w:bookmarkEnd w:id="12"/>
      <w:bookmarkEnd w:id="13"/>
      <w:bookmarkEnd w:id="14"/>
    </w:p>
    <w:p w14:paraId="7F6FF69F" w14:textId="4962E4F7" w:rsidR="00E247AB" w:rsidRPr="00B54AAF" w:rsidRDefault="00E247AB" w:rsidP="00E247AB">
      <w:pPr>
        <w:pStyle w:val="Stil2"/>
      </w:pPr>
      <w:r w:rsidRPr="00B54AAF">
        <w:t xml:space="preserve">Sukladno članku 80. stavak 2. točka </w:t>
      </w:r>
      <w:r w:rsidR="004B5428" w:rsidRPr="00B54AAF">
        <w:t>2</w:t>
      </w:r>
      <w:r w:rsidRPr="00B54AAF">
        <w:t>. ZJN 2016 Fond za zaštitu okoliša i energetsku učinkovitost kao javni naručitelj ne smije sklapati okvirne sporazume, odnosno ugovore o javnoj nabavi u smislu odredbi članaka 76. i 77. ZJN 2016 sa sljedećim gospodarskim subjektima:</w:t>
      </w:r>
    </w:p>
    <w:p w14:paraId="65029CF8" w14:textId="3066407B" w:rsidR="00653564" w:rsidRPr="009324DA" w:rsidRDefault="00E957A9" w:rsidP="009324DA">
      <w:pPr>
        <w:numPr>
          <w:ilvl w:val="0"/>
          <w:numId w:val="2"/>
        </w:numPr>
        <w:shd w:val="clear" w:color="auto" w:fill="FFFFFF"/>
        <w:ind w:left="851"/>
      </w:pPr>
      <w:r w:rsidRPr="009324DA">
        <w:t>CALENDULA d.o.o., Josipa Hamma 25, Zagreb, OIB: 05256693259</w:t>
      </w:r>
    </w:p>
    <w:p w14:paraId="3109AFBC" w14:textId="77777777" w:rsidR="00046F98" w:rsidRPr="00046F98" w:rsidRDefault="00E957A9" w:rsidP="00046F98">
      <w:pPr>
        <w:numPr>
          <w:ilvl w:val="0"/>
          <w:numId w:val="2"/>
        </w:numPr>
        <w:shd w:val="clear" w:color="auto" w:fill="FFFFFF"/>
        <w:ind w:left="851"/>
        <w:rPr>
          <w:rFonts w:ascii="Calibri" w:hAnsi="Calibri" w:cs="Times New Roman"/>
          <w:lang w:eastAsia="hr-HR"/>
        </w:rPr>
      </w:pPr>
      <w:r w:rsidRPr="009324DA">
        <w:t>PROXIMA CENTAURI INSURANCE BROKERS d.o.o., Zavrtnica 36, OIB: 88278870696</w:t>
      </w:r>
      <w:r w:rsidR="00046F98">
        <w:t xml:space="preserve"> </w:t>
      </w:r>
    </w:p>
    <w:p w14:paraId="3A88C160" w14:textId="77777777" w:rsidR="00046F98" w:rsidRDefault="00046F98" w:rsidP="00046F98">
      <w:pPr>
        <w:numPr>
          <w:ilvl w:val="0"/>
          <w:numId w:val="2"/>
        </w:numPr>
        <w:shd w:val="clear" w:color="auto" w:fill="FFFFFF"/>
        <w:ind w:left="851"/>
        <w:rPr>
          <w:rFonts w:ascii="Calibri" w:hAnsi="Calibri" w:cs="Times New Roman"/>
          <w:lang w:eastAsia="hr-HR"/>
        </w:rPr>
      </w:pPr>
      <w:r w:rsidRPr="00046F98">
        <w:rPr>
          <w:rFonts w:ascii="Calibri" w:hAnsi="Calibri" w:cs="Times New Roman"/>
          <w:lang w:eastAsia="hr-HR"/>
        </w:rPr>
        <w:t>DIGITAL PROGRES d.o.o., Ljudevita Gaja 18, Sveti Ivan Zelina, OIB: 94046305905</w:t>
      </w:r>
      <w:r>
        <w:rPr>
          <w:rFonts w:ascii="Calibri" w:hAnsi="Calibri" w:cs="Times New Roman"/>
          <w:lang w:eastAsia="hr-HR"/>
        </w:rPr>
        <w:t xml:space="preserve"> </w:t>
      </w:r>
    </w:p>
    <w:p w14:paraId="1CB46214" w14:textId="77777777" w:rsidR="00046F98" w:rsidRDefault="00046F98" w:rsidP="00046F98">
      <w:pPr>
        <w:numPr>
          <w:ilvl w:val="0"/>
          <w:numId w:val="2"/>
        </w:numPr>
        <w:shd w:val="clear" w:color="auto" w:fill="FFFFFF"/>
        <w:ind w:left="851"/>
        <w:rPr>
          <w:rFonts w:ascii="Calibri" w:hAnsi="Calibri" w:cs="Times New Roman"/>
          <w:lang w:eastAsia="hr-HR"/>
        </w:rPr>
      </w:pPr>
      <w:r w:rsidRPr="00046F98">
        <w:rPr>
          <w:rFonts w:ascii="Calibri" w:hAnsi="Calibri" w:cs="Times New Roman"/>
          <w:lang w:eastAsia="hr-HR"/>
        </w:rPr>
        <w:t>PRIGORJE DANAS j.d.o.o., Ljudevita Gaja 18, Sveti Ivan Zelina, OIB: 69745546892</w:t>
      </w:r>
      <w:r>
        <w:rPr>
          <w:rFonts w:ascii="Calibri" w:hAnsi="Calibri" w:cs="Times New Roman"/>
          <w:lang w:eastAsia="hr-HR"/>
        </w:rPr>
        <w:t xml:space="preserve"> </w:t>
      </w:r>
    </w:p>
    <w:p w14:paraId="32295643" w14:textId="7B8E49DB" w:rsidR="00046F98" w:rsidRPr="00046F98" w:rsidRDefault="00046F98" w:rsidP="00046F98">
      <w:pPr>
        <w:numPr>
          <w:ilvl w:val="0"/>
          <w:numId w:val="2"/>
        </w:numPr>
        <w:shd w:val="clear" w:color="auto" w:fill="FFFFFF"/>
        <w:ind w:left="851"/>
        <w:rPr>
          <w:rFonts w:ascii="Calibri" w:hAnsi="Calibri" w:cs="Times New Roman"/>
          <w:lang w:eastAsia="hr-HR"/>
        </w:rPr>
      </w:pPr>
      <w:r w:rsidRPr="00046F98">
        <w:rPr>
          <w:rFonts w:ascii="Calibri" w:hAnsi="Calibri" w:cs="Times New Roman"/>
          <w:lang w:eastAsia="hr-HR"/>
        </w:rPr>
        <w:t>Odvjetnički ured Renata Pejanović, Gajeva 57, Zagreb, OIB: 68357295484</w:t>
      </w:r>
    </w:p>
    <w:p w14:paraId="528D4FC7" w14:textId="77777777" w:rsidR="00E957A9" w:rsidRPr="009324DA" w:rsidRDefault="00E957A9" w:rsidP="009324DA">
      <w:pPr>
        <w:numPr>
          <w:ilvl w:val="0"/>
          <w:numId w:val="2"/>
        </w:numPr>
        <w:shd w:val="clear" w:color="auto" w:fill="FFFFFF"/>
        <w:ind w:left="851"/>
      </w:pPr>
      <w:r w:rsidRPr="009324DA">
        <w:t>Bol luxury bar j.d.o.o., Put Oleandera 2, Bol, OIB: 03277972490</w:t>
      </w:r>
    </w:p>
    <w:p w14:paraId="123A5CBD" w14:textId="43978011" w:rsidR="00E957A9" w:rsidRPr="009324DA" w:rsidRDefault="00E957A9" w:rsidP="009324DA">
      <w:pPr>
        <w:numPr>
          <w:ilvl w:val="0"/>
          <w:numId w:val="2"/>
        </w:numPr>
        <w:shd w:val="clear" w:color="auto" w:fill="FFFFFF"/>
        <w:ind w:left="851"/>
      </w:pPr>
      <w:r w:rsidRPr="009324DA">
        <w:t>Zajednički odvjetnički ured Bartolić i Bartolić, Palmotićeva 27, Zagreb, OIB: 21407282089</w:t>
      </w:r>
    </w:p>
    <w:p w14:paraId="64047129" w14:textId="77777777" w:rsidR="00E957A9" w:rsidRPr="009324DA" w:rsidRDefault="00E957A9" w:rsidP="009324DA">
      <w:pPr>
        <w:numPr>
          <w:ilvl w:val="0"/>
          <w:numId w:val="2"/>
        </w:numPr>
        <w:shd w:val="clear" w:color="auto" w:fill="FFFFFF"/>
        <w:ind w:left="851"/>
      </w:pPr>
      <w:r w:rsidRPr="009324DA">
        <w:t>Laščina consulting d.o.o., Heinzelova 66, Zagreb, OIB: 31855247434</w:t>
      </w:r>
    </w:p>
    <w:p w14:paraId="1D991F71" w14:textId="25532F48" w:rsidR="00653564" w:rsidRPr="009324DA" w:rsidRDefault="00E957A9" w:rsidP="009324DA">
      <w:pPr>
        <w:numPr>
          <w:ilvl w:val="0"/>
          <w:numId w:val="2"/>
        </w:numPr>
        <w:shd w:val="clear" w:color="auto" w:fill="FFFFFF"/>
        <w:ind w:left="851"/>
      </w:pPr>
      <w:r w:rsidRPr="009324DA">
        <w:t>Odvjetnik Danijel Kardum</w:t>
      </w:r>
      <w:r w:rsidR="00173DAD" w:rsidRPr="00173DAD">
        <w:rPr>
          <w:rFonts w:ascii="Calibri" w:hAnsi="Calibri" w:cs="Times New Roman"/>
        </w:rPr>
        <w:t xml:space="preserve"> </w:t>
      </w:r>
      <w:r w:rsidR="00173DAD">
        <w:rPr>
          <w:rFonts w:ascii="Calibri" w:hAnsi="Calibri" w:cs="Times New Roman"/>
        </w:rPr>
        <w:t>Jarnovićeva 17J</w:t>
      </w:r>
      <w:r w:rsidRPr="009324DA">
        <w:t>, Zagreb,OIB 00832697992</w:t>
      </w:r>
    </w:p>
    <w:p w14:paraId="1F24AA2E" w14:textId="3D3206C9" w:rsidR="009324DA" w:rsidRDefault="003620BD" w:rsidP="009324DA">
      <w:pPr>
        <w:numPr>
          <w:ilvl w:val="0"/>
          <w:numId w:val="2"/>
        </w:numPr>
        <w:shd w:val="clear" w:color="auto" w:fill="FFFFFF"/>
        <w:ind w:left="851"/>
      </w:pPr>
      <w:r w:rsidRPr="009324DA">
        <w:t>Kanjon d.o.o, Slunj (grad Slunj) Zečev varoš 211, OIB 29757570688</w:t>
      </w:r>
    </w:p>
    <w:p w14:paraId="433B1E2B" w14:textId="724D652C" w:rsidR="00653564" w:rsidRDefault="00653564" w:rsidP="009324DA">
      <w:pPr>
        <w:numPr>
          <w:ilvl w:val="0"/>
          <w:numId w:val="2"/>
        </w:numPr>
        <w:shd w:val="clear" w:color="auto" w:fill="FFFFFF"/>
        <w:ind w:left="851"/>
      </w:pPr>
      <w:r w:rsidRPr="009324DA">
        <w:t>Arc Versus d.o.o., Ivana Zadranina 2, Zadar, OIB: 08493620163</w:t>
      </w:r>
    </w:p>
    <w:p w14:paraId="03E11789" w14:textId="32A15EE0" w:rsidR="00653564" w:rsidRDefault="00653564" w:rsidP="00BD5102">
      <w:pPr>
        <w:numPr>
          <w:ilvl w:val="0"/>
          <w:numId w:val="2"/>
        </w:numPr>
        <w:shd w:val="clear" w:color="auto" w:fill="FFFFFF"/>
        <w:ind w:left="851"/>
      </w:pPr>
      <w:r w:rsidRPr="009324DA">
        <w:t>ARC LINE, obrt za savjetovanje vl. Biljana Polić, Zagreb, Vlade Gotovca 5, OIB 89898733464</w:t>
      </w:r>
    </w:p>
    <w:p w14:paraId="21B1F2EF" w14:textId="07DAF9DB" w:rsidR="00DD7764" w:rsidRDefault="00DD7764" w:rsidP="00BD5102">
      <w:pPr>
        <w:numPr>
          <w:ilvl w:val="0"/>
          <w:numId w:val="2"/>
        </w:numPr>
        <w:shd w:val="clear" w:color="auto" w:fill="FFFFFF"/>
        <w:ind w:left="851"/>
      </w:pPr>
      <w:r w:rsidRPr="00DD7764">
        <w:t>ECO-PROJECT d.o.o., Mirogojska 27, Vukovar, OIB:71742248407</w:t>
      </w:r>
    </w:p>
    <w:p w14:paraId="3DCC8AE7" w14:textId="77777777" w:rsidR="00DD7764" w:rsidRPr="009324DA" w:rsidRDefault="00DD7764" w:rsidP="00BD5102">
      <w:pPr>
        <w:shd w:val="clear" w:color="auto" w:fill="FFFFFF"/>
        <w:ind w:left="851"/>
      </w:pPr>
    </w:p>
    <w:p w14:paraId="58AEB3F8" w14:textId="07C181C4" w:rsidR="004B4232" w:rsidRPr="009A5262" w:rsidRDefault="00653564" w:rsidP="009A5262">
      <w:pPr>
        <w:shd w:val="clear" w:color="auto" w:fill="FFFFFF"/>
      </w:pPr>
      <w:r>
        <w:tab/>
      </w:r>
      <w:r w:rsidR="004B4232" w:rsidRPr="009324DA">
        <w:t xml:space="preserve">  </w:t>
      </w:r>
    </w:p>
    <w:p w14:paraId="061737F2" w14:textId="77777777" w:rsidR="003620BD" w:rsidRDefault="003620BD" w:rsidP="003620BD">
      <w:pPr>
        <w:shd w:val="clear" w:color="auto" w:fill="FFFFFF"/>
        <w:ind w:left="928"/>
        <w:rPr>
          <w:rFonts w:ascii="Calibri" w:hAnsi="Calibri" w:cs="Times New Roman"/>
          <w:lang w:eastAsia="hr-HR"/>
        </w:rPr>
      </w:pPr>
    </w:p>
    <w:p w14:paraId="72E40B6C" w14:textId="2DC30FD4" w:rsidR="00173DAD" w:rsidRDefault="00173DAD" w:rsidP="00917F23">
      <w:pPr>
        <w:pStyle w:val="Stil2"/>
        <w:rPr>
          <w:rFonts w:asciiTheme="minorHAnsi" w:hAnsiTheme="minorHAnsi"/>
        </w:rPr>
      </w:pPr>
      <w:r w:rsidRPr="008F3E9E">
        <w:rPr>
          <w:rFonts w:asciiTheme="minorHAnsi" w:hAnsiTheme="minorHAnsi"/>
        </w:rPr>
        <w:t>U ovom postupku nabave sljedeći gospodarski subjekti sudjelovali su u pripremi dokumentacije o nabavi te se predviđa da će isti sudjelovati i u provedbi postupka javne nabave:</w:t>
      </w:r>
    </w:p>
    <w:p w14:paraId="2F430C29" w14:textId="77777777" w:rsidR="00917F23" w:rsidRPr="008F3E9E" w:rsidRDefault="00917F23" w:rsidP="00917F23">
      <w:pPr>
        <w:pStyle w:val="Stil2"/>
        <w:rPr>
          <w:rFonts w:asciiTheme="minorHAnsi" w:hAnsiTheme="minorHAnsi"/>
        </w:rPr>
      </w:pPr>
    </w:p>
    <w:p w14:paraId="31971257" w14:textId="6E1C1742" w:rsidR="00173DAD" w:rsidRPr="008F3E9E" w:rsidRDefault="00173DAD" w:rsidP="008F3E9E">
      <w:pPr>
        <w:pStyle w:val="Stil2"/>
        <w:numPr>
          <w:ilvl w:val="0"/>
          <w:numId w:val="63"/>
        </w:numPr>
        <w:rPr>
          <w:rFonts w:asciiTheme="minorHAnsi" w:hAnsiTheme="minorHAnsi"/>
        </w:rPr>
      </w:pPr>
      <w:r w:rsidRPr="008F3E9E">
        <w:rPr>
          <w:rFonts w:asciiTheme="minorHAnsi" w:hAnsiTheme="minorHAnsi"/>
        </w:rPr>
        <w:t>Odvjetnik Danijel Kardum,  Jarnovićeva 17J, Zagreb,OIB 00832697992</w:t>
      </w:r>
    </w:p>
    <w:p w14:paraId="28620C8A" w14:textId="77777777" w:rsidR="00173DAD" w:rsidRPr="008F3E9E" w:rsidRDefault="00173DAD" w:rsidP="008F3E9E">
      <w:pPr>
        <w:pStyle w:val="Stil2"/>
        <w:ind w:left="1407"/>
        <w:rPr>
          <w:rFonts w:asciiTheme="minorHAnsi" w:hAnsiTheme="minorHAnsi"/>
        </w:rPr>
      </w:pPr>
    </w:p>
    <w:p w14:paraId="33C3034D" w14:textId="77777777" w:rsidR="00173DAD" w:rsidRPr="008F3E9E" w:rsidRDefault="00173DAD" w:rsidP="00917F23">
      <w:pPr>
        <w:pStyle w:val="Stil2"/>
        <w:rPr>
          <w:rFonts w:asciiTheme="minorHAnsi" w:hAnsiTheme="minorHAnsi"/>
        </w:rPr>
      </w:pPr>
      <w:r w:rsidRPr="008F3E9E">
        <w:rPr>
          <w:rFonts w:asciiTheme="minorHAnsi" w:hAnsiTheme="minorHAnsi"/>
        </w:rPr>
        <w:t>Sukladno članku 199. ZJN 2016 Naručitelj je poduzeo sljedeće mjere kako bi osigurao da sudjelovanje gore navedenih subjekata ne naruši tržišno natjecanje ukoliko se u predmetnom postupku jave kao ponuditelji:</w:t>
      </w:r>
    </w:p>
    <w:p w14:paraId="5B62672E" w14:textId="77777777" w:rsidR="00173DAD" w:rsidRPr="008F3E9E" w:rsidRDefault="00173DAD" w:rsidP="00173DAD">
      <w:pPr>
        <w:pStyle w:val="Stil2"/>
        <w:numPr>
          <w:ilvl w:val="0"/>
          <w:numId w:val="64"/>
        </w:numPr>
        <w:rPr>
          <w:rFonts w:asciiTheme="minorHAnsi" w:hAnsiTheme="minorHAnsi"/>
        </w:rPr>
      </w:pPr>
      <w:r w:rsidRPr="008F3E9E">
        <w:rPr>
          <w:rFonts w:asciiTheme="minorHAnsi" w:hAnsiTheme="minorHAnsi"/>
        </w:rPr>
        <w:t>Provedeno je prethodno savjetovanje sa zainteresiranim gospodarskim subjektima o nacrtu dokumentacije o nabavi sukladno članku 198. ZJN 2016.</w:t>
      </w:r>
    </w:p>
    <w:p w14:paraId="691D311E" w14:textId="77777777" w:rsidR="00173DAD" w:rsidRPr="008F3E9E" w:rsidRDefault="00173DAD" w:rsidP="00173DAD">
      <w:pPr>
        <w:pStyle w:val="Stil2"/>
        <w:numPr>
          <w:ilvl w:val="0"/>
          <w:numId w:val="64"/>
        </w:numPr>
        <w:rPr>
          <w:rFonts w:asciiTheme="minorHAnsi" w:hAnsiTheme="minorHAnsi"/>
        </w:rPr>
      </w:pPr>
      <w:r w:rsidRPr="008F3E9E">
        <w:rPr>
          <w:rFonts w:asciiTheme="minorHAnsi" w:hAnsiTheme="minorHAnsi"/>
        </w:rPr>
        <w:t>U okviru provedbe prethodnog savjetovanja drugim subjektima proslijeđene su sve važne informacij koje su bile razmijenjene u okviru sudjelovanja natjecatelja ili ponuditelja u pripremi postupka nabave.</w:t>
      </w:r>
    </w:p>
    <w:p w14:paraId="1FF22AD6" w14:textId="77777777" w:rsidR="00173DAD" w:rsidRPr="008F3E9E" w:rsidRDefault="00173DAD" w:rsidP="00173DAD">
      <w:pPr>
        <w:pStyle w:val="Stil2"/>
        <w:numPr>
          <w:ilvl w:val="0"/>
          <w:numId w:val="64"/>
        </w:numPr>
        <w:rPr>
          <w:rFonts w:asciiTheme="minorHAnsi" w:hAnsiTheme="minorHAnsi"/>
        </w:rPr>
      </w:pPr>
      <w:r w:rsidRPr="008F3E9E">
        <w:rPr>
          <w:rFonts w:asciiTheme="minorHAnsi" w:hAnsiTheme="minorHAnsi"/>
        </w:rPr>
        <w:t>Određeni su primjereni rokovi za dostavu ponuda, (određeni su rokovi koji su duži od minimalnih rokova propisanih zakonom kako bi se ostavilo dovoljno vremena zainteresiranim gospodarskim subjektima koji nisu sudjelovali u izradi dokumentacije za pripremu njihovih ponuda)</w:t>
      </w:r>
    </w:p>
    <w:p w14:paraId="3EC030C7" w14:textId="77777777" w:rsidR="00173DAD" w:rsidRPr="008F3E9E" w:rsidRDefault="00173DAD" w:rsidP="00173DAD">
      <w:pPr>
        <w:pStyle w:val="Stil2"/>
        <w:ind w:left="927"/>
        <w:rPr>
          <w:rFonts w:asciiTheme="minorHAnsi" w:hAnsiTheme="minorHAnsi"/>
        </w:rPr>
      </w:pPr>
    </w:p>
    <w:p w14:paraId="02E3EDA1" w14:textId="7D1FDBA7" w:rsidR="00E957A9" w:rsidRPr="00F13DA8" w:rsidRDefault="00E957A9" w:rsidP="00E957A9">
      <w:pPr>
        <w:shd w:val="clear" w:color="auto" w:fill="FFFFFF"/>
        <w:ind w:left="928"/>
        <w:rPr>
          <w:rFonts w:ascii="Calibri" w:hAnsi="Calibri" w:cs="Times New Roman"/>
          <w:lang w:eastAsia="hr-HR"/>
        </w:rPr>
      </w:pPr>
    </w:p>
    <w:p w14:paraId="71E7C7A9" w14:textId="77777777" w:rsidR="00E247AB" w:rsidRPr="00B54AAF" w:rsidRDefault="00E247AB" w:rsidP="002C69E0">
      <w:pPr>
        <w:pStyle w:val="Naslov2"/>
        <w:rPr>
          <w:lang w:val="hr-HR"/>
        </w:rPr>
      </w:pPr>
      <w:bookmarkStart w:id="15" w:name="_Toc513562329"/>
      <w:bookmarkStart w:id="16" w:name="_Toc528571828"/>
      <w:bookmarkStart w:id="17" w:name="_Toc2953229"/>
      <w:r w:rsidRPr="00B54AAF">
        <w:rPr>
          <w:lang w:val="hr-HR"/>
        </w:rPr>
        <w:t>EVIDENCIJSKI BROJ NABAVE</w:t>
      </w:r>
      <w:bookmarkEnd w:id="15"/>
      <w:bookmarkEnd w:id="16"/>
      <w:bookmarkEnd w:id="17"/>
    </w:p>
    <w:p w14:paraId="0D0F888A" w14:textId="6CF6E70C" w:rsidR="00E957A9" w:rsidRPr="00B26CA6" w:rsidRDefault="00E957A9" w:rsidP="00E957A9">
      <w:pPr>
        <w:spacing w:line="276" w:lineRule="auto"/>
        <w:rPr>
          <w:rFonts w:cstheme="minorHAnsi"/>
        </w:rPr>
      </w:pPr>
      <w:r w:rsidRPr="00B26CA6">
        <w:rPr>
          <w:rFonts w:cstheme="minorHAnsi"/>
        </w:rPr>
        <w:t>E-VV-</w:t>
      </w:r>
      <w:r>
        <w:rPr>
          <w:rFonts w:cstheme="minorHAnsi"/>
        </w:rPr>
        <w:t>8</w:t>
      </w:r>
      <w:r w:rsidRPr="00B26CA6">
        <w:rPr>
          <w:rFonts w:cstheme="minorHAnsi"/>
        </w:rPr>
        <w:t>/</w:t>
      </w:r>
      <w:r w:rsidR="00D54757">
        <w:rPr>
          <w:rFonts w:cstheme="minorHAnsi"/>
        </w:rPr>
        <w:t>2020</w:t>
      </w:r>
    </w:p>
    <w:p w14:paraId="2BD58186" w14:textId="77777777" w:rsidR="00E247AB" w:rsidRPr="00B54AAF" w:rsidRDefault="00E247AB" w:rsidP="00E247AB">
      <w:pPr>
        <w:autoSpaceDE w:val="0"/>
        <w:autoSpaceDN w:val="0"/>
        <w:adjustRightInd w:val="0"/>
        <w:spacing w:after="120"/>
        <w:ind w:right="272"/>
        <w:jc w:val="both"/>
        <w:rPr>
          <w:rFonts w:ascii="Calibri" w:hAnsi="Calibri" w:cs="Calibri"/>
          <w:color w:val="000000"/>
          <w:lang w:val="hr-HR"/>
        </w:rPr>
      </w:pPr>
    </w:p>
    <w:p w14:paraId="38D6BBB6" w14:textId="77777777" w:rsidR="00E247AB" w:rsidRPr="00B54AAF" w:rsidRDefault="00E247AB" w:rsidP="002C69E0">
      <w:pPr>
        <w:pStyle w:val="Naslov2"/>
        <w:rPr>
          <w:lang w:val="hr-HR"/>
        </w:rPr>
      </w:pPr>
      <w:bookmarkStart w:id="18" w:name="_Toc513562331"/>
      <w:bookmarkStart w:id="19" w:name="_Toc528571829"/>
      <w:bookmarkStart w:id="20" w:name="_Toc2953230"/>
      <w:r w:rsidRPr="00B54AAF">
        <w:rPr>
          <w:lang w:val="hr-HR"/>
        </w:rPr>
        <w:t>VRSTA POSTUPKA JAVNE NABAVE</w:t>
      </w:r>
      <w:bookmarkEnd w:id="18"/>
      <w:bookmarkEnd w:id="19"/>
      <w:bookmarkEnd w:id="20"/>
    </w:p>
    <w:p w14:paraId="20EBFA47" w14:textId="77777777" w:rsidR="00E247AB" w:rsidRPr="00B54AAF" w:rsidRDefault="00E247AB" w:rsidP="00E247AB">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Otvoreni postupak javne nabave </w:t>
      </w:r>
      <w:r w:rsidRPr="00B54AAF">
        <w:rPr>
          <w:rFonts w:ascii="Calibri" w:hAnsi="Calibri" w:cs="ArialMT"/>
          <w:b/>
          <w:lang w:val="hr-HR"/>
        </w:rPr>
        <w:t>velike</w:t>
      </w:r>
      <w:r w:rsidRPr="00B54AAF">
        <w:rPr>
          <w:rFonts w:ascii="Calibri" w:hAnsi="Calibri" w:cs="ArialMT"/>
          <w:color w:val="FF0000"/>
          <w:lang w:val="hr-HR"/>
        </w:rPr>
        <w:t xml:space="preserve"> </w:t>
      </w:r>
      <w:r w:rsidRPr="00B54AAF">
        <w:rPr>
          <w:rFonts w:ascii="Calibri" w:hAnsi="Calibri" w:cs="ArialMT"/>
          <w:lang w:val="hr-HR"/>
        </w:rPr>
        <w:t>vrijednosti.</w:t>
      </w:r>
    </w:p>
    <w:p w14:paraId="17ED425F" w14:textId="77777777" w:rsidR="00E247AB" w:rsidRPr="00B54AAF" w:rsidRDefault="00E247AB" w:rsidP="00E247AB">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Dan početka postupka javne nabave je dan slanja poziva na nadmetanje.</w:t>
      </w:r>
    </w:p>
    <w:p w14:paraId="55C91117" w14:textId="77777777" w:rsidR="004F3D75" w:rsidRPr="00B54AAF" w:rsidRDefault="004F3D75" w:rsidP="004F3D75">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Sudjelovanje u postupku javne nabave je otvoreno za sve zainteresirane gospodarske subjekte.</w:t>
      </w:r>
    </w:p>
    <w:p w14:paraId="7FAE07EB" w14:textId="77777777" w:rsidR="00FD1F39" w:rsidRPr="00B54AAF" w:rsidRDefault="00FD1F39" w:rsidP="004F3D75">
      <w:pPr>
        <w:autoSpaceDE w:val="0"/>
        <w:autoSpaceDN w:val="0"/>
        <w:adjustRightInd w:val="0"/>
        <w:spacing w:after="120"/>
        <w:ind w:right="272"/>
        <w:jc w:val="both"/>
        <w:rPr>
          <w:rFonts w:ascii="Calibri" w:hAnsi="Calibri" w:cs="Calibri"/>
          <w:color w:val="000000"/>
          <w:lang w:val="hr-HR"/>
        </w:rPr>
      </w:pPr>
    </w:p>
    <w:p w14:paraId="2821766C" w14:textId="77777777" w:rsidR="00E247AB" w:rsidRPr="00B54AAF" w:rsidRDefault="00E247AB" w:rsidP="002C69E0">
      <w:pPr>
        <w:pStyle w:val="Naslov2"/>
        <w:rPr>
          <w:lang w:val="hr-HR"/>
        </w:rPr>
      </w:pPr>
      <w:bookmarkStart w:id="21" w:name="_Toc513562332"/>
      <w:bookmarkStart w:id="22" w:name="_Toc528571830"/>
      <w:bookmarkStart w:id="23" w:name="_Toc2953231"/>
      <w:r w:rsidRPr="00B54AAF">
        <w:rPr>
          <w:lang w:val="hr-HR"/>
        </w:rPr>
        <w:t>PROCIJENJENA VRIJEDNOST NABAVE</w:t>
      </w:r>
      <w:bookmarkEnd w:id="21"/>
      <w:bookmarkEnd w:id="22"/>
      <w:bookmarkEnd w:id="23"/>
      <w:r w:rsidRPr="00B54AAF">
        <w:rPr>
          <w:lang w:val="hr-HR"/>
        </w:rPr>
        <w:t xml:space="preserve"> </w:t>
      </w:r>
    </w:p>
    <w:p w14:paraId="26C8E5E0" w14:textId="7A84710E" w:rsidR="00E247AB" w:rsidRPr="00B54AAF" w:rsidRDefault="00E247AB" w:rsidP="00E247AB">
      <w:pPr>
        <w:autoSpaceDE w:val="0"/>
        <w:autoSpaceDN w:val="0"/>
        <w:adjustRightInd w:val="0"/>
        <w:spacing w:after="120"/>
        <w:ind w:right="272"/>
        <w:jc w:val="both"/>
        <w:rPr>
          <w:rFonts w:ascii="Calibri" w:hAnsi="Calibri" w:cs="ArialMT"/>
          <w:b/>
          <w:lang w:val="hr-HR"/>
        </w:rPr>
      </w:pPr>
      <w:r w:rsidRPr="00B54AAF">
        <w:rPr>
          <w:rFonts w:ascii="Calibri" w:hAnsi="Calibri" w:cs="ArialMT"/>
          <w:b/>
          <w:lang w:val="hr-HR"/>
        </w:rPr>
        <w:t>3.857.760,00 kn bez PDV-a.</w:t>
      </w:r>
    </w:p>
    <w:p w14:paraId="7A6FEE14" w14:textId="77777777" w:rsidR="00173DAD" w:rsidRDefault="00173DAD" w:rsidP="00173DAD">
      <w:pPr>
        <w:pStyle w:val="Stil2"/>
      </w:pPr>
      <w:r w:rsidRPr="001D06D3">
        <w:t>Naručitelj je odredio procijenjenu vrijednost nabave s obzirom na sve dokumente i projektnu prijavu na temelju koje su ishođena sredstva EU sufinanciranja. Međutim, Naručitelj naglašava da će u trenutku provedbe postupka pregleda i ocjene ponuda i sklapanja ugovora s gospodarskim subjektom primjenjivati odredbe ZJN 2016 temeljem kojih je (čl. 298. st. 1. toč. 9. ZJN 2016) Naručitelj obavezan poništiti postupak javne nabave ako je cijena najpovoljnije ponude veća od procijenjene vrijednosti nabave, osim ako naručitelj ima ili će imati osigurana sredstva. Također, uzet će u obzir i definiciju neprihvatljive ponude (čl. 3. st. 1. toč. 13 ZJN 2016.) koja između ostalog kaže da je neprihvatljiva ponuda svaka ponuda čija cijena prelazi planirana, odnosno osigurana novčana sredstva naručitelja za nabavu.</w:t>
      </w:r>
    </w:p>
    <w:p w14:paraId="042797A6" w14:textId="77777777" w:rsidR="00E247AB" w:rsidRPr="00B54AAF" w:rsidRDefault="00E247AB" w:rsidP="00E247AB">
      <w:pPr>
        <w:autoSpaceDE w:val="0"/>
        <w:autoSpaceDN w:val="0"/>
        <w:adjustRightInd w:val="0"/>
        <w:spacing w:after="120"/>
        <w:ind w:right="272"/>
        <w:jc w:val="both"/>
        <w:rPr>
          <w:rFonts w:ascii="Calibri" w:hAnsi="Calibri" w:cs="Calibri"/>
          <w:color w:val="000000"/>
          <w:lang w:val="hr-HR"/>
        </w:rPr>
      </w:pPr>
    </w:p>
    <w:p w14:paraId="7DF1638A" w14:textId="77777777" w:rsidR="00E247AB" w:rsidRPr="00B54AAF" w:rsidRDefault="00E247AB" w:rsidP="002C69E0">
      <w:pPr>
        <w:pStyle w:val="Naslov2"/>
        <w:rPr>
          <w:lang w:val="hr-HR"/>
        </w:rPr>
      </w:pPr>
      <w:bookmarkStart w:id="24" w:name="_Toc513562333"/>
      <w:bookmarkStart w:id="25" w:name="_Toc528571831"/>
      <w:bookmarkStart w:id="26" w:name="_Toc2953232"/>
      <w:r w:rsidRPr="00B54AAF">
        <w:rPr>
          <w:lang w:val="hr-HR"/>
        </w:rPr>
        <w:t>VRSTA UGOVORA O JAVNOJ NABAVI</w:t>
      </w:r>
      <w:bookmarkEnd w:id="24"/>
      <w:bookmarkEnd w:id="25"/>
      <w:bookmarkEnd w:id="26"/>
    </w:p>
    <w:p w14:paraId="308493BA" w14:textId="77777777" w:rsidR="00E247AB" w:rsidRPr="00B54AAF" w:rsidRDefault="00E247AB" w:rsidP="00E247AB">
      <w:pPr>
        <w:keepNext/>
        <w:tabs>
          <w:tab w:val="num" w:pos="450"/>
        </w:tabs>
        <w:spacing w:before="120" w:after="120"/>
        <w:ind w:right="272"/>
        <w:jc w:val="both"/>
        <w:rPr>
          <w:rFonts w:ascii="Calibri" w:hAnsi="Calibri" w:cs="Calibri"/>
          <w:b/>
          <w:bCs/>
          <w:caps/>
          <w:lang w:val="hr-HR"/>
        </w:rPr>
      </w:pPr>
      <w:r w:rsidRPr="00B54AAF">
        <w:rPr>
          <w:rFonts w:ascii="Calibri" w:hAnsi="Calibri" w:cs="Calibri"/>
          <w:lang w:val="hr-HR"/>
        </w:rPr>
        <w:t>Ugovor o javnoj nabavi usluga</w:t>
      </w:r>
      <w:r w:rsidRPr="00B54AAF">
        <w:rPr>
          <w:rFonts w:ascii="Calibri" w:hAnsi="Calibri" w:cs="Calibri"/>
          <w:bCs/>
          <w:lang w:val="hr-HR"/>
        </w:rPr>
        <w:t>.</w:t>
      </w:r>
    </w:p>
    <w:p w14:paraId="4E1883DB" w14:textId="77777777" w:rsidR="006F3238" w:rsidRPr="00B54AAF" w:rsidRDefault="006F3238" w:rsidP="006F3238">
      <w:pPr>
        <w:pStyle w:val="Stil2"/>
        <w:rPr>
          <w:rFonts w:asciiTheme="minorHAnsi" w:hAnsiTheme="minorHAnsi"/>
        </w:rPr>
      </w:pPr>
      <w:r w:rsidRPr="00B54AAF">
        <w:rPr>
          <w:rFonts w:asciiTheme="minorHAnsi" w:hAnsiTheme="minorHAnsi"/>
        </w:rPr>
        <w:t>Naručitelj nije sektorski naručitelj te se ne uspostavlja sustav kvalifikacije.</w:t>
      </w:r>
    </w:p>
    <w:p w14:paraId="11AE9621" w14:textId="4F6504DA" w:rsidR="00FD2EAF" w:rsidRPr="00B54AAF" w:rsidRDefault="00FD2EAF" w:rsidP="00E247AB">
      <w:pPr>
        <w:autoSpaceDE w:val="0"/>
        <w:autoSpaceDN w:val="0"/>
        <w:adjustRightInd w:val="0"/>
        <w:spacing w:after="120"/>
        <w:ind w:right="272"/>
        <w:jc w:val="both"/>
        <w:rPr>
          <w:rFonts w:ascii="Calibri" w:hAnsi="Calibri" w:cs="Calibri"/>
          <w:color w:val="000000"/>
          <w:lang w:val="hr-HR"/>
        </w:rPr>
      </w:pPr>
    </w:p>
    <w:p w14:paraId="3CF00707" w14:textId="4821341A" w:rsidR="00FD2EAF" w:rsidRPr="00B54AAF" w:rsidRDefault="008033B9" w:rsidP="00FD2EAF">
      <w:pPr>
        <w:pStyle w:val="Naslov2"/>
        <w:rPr>
          <w:lang w:val="hr-HR"/>
        </w:rPr>
      </w:pPr>
      <w:bookmarkStart w:id="27" w:name="_Toc534381090"/>
      <w:bookmarkStart w:id="28" w:name="_Toc2953233"/>
      <w:r w:rsidRPr="00B54AAF">
        <w:rPr>
          <w:caps w:val="0"/>
          <w:lang w:val="hr-HR"/>
        </w:rPr>
        <w:t>NAVOD SKLAPA LI SE UGOVOR O JAVNOJ NABAVI ILI OKVIRNI SPORAZUM</w:t>
      </w:r>
      <w:bookmarkEnd w:id="27"/>
      <w:bookmarkEnd w:id="28"/>
    </w:p>
    <w:p w14:paraId="5F4A6624" w14:textId="77777777" w:rsidR="00FD2EAF" w:rsidRPr="00B54AAF" w:rsidRDefault="00FD2EAF" w:rsidP="00FD2EAF">
      <w:pPr>
        <w:pStyle w:val="Stil2"/>
        <w:rPr>
          <w:rFonts w:asciiTheme="minorHAnsi" w:hAnsiTheme="minorHAnsi"/>
        </w:rPr>
      </w:pPr>
      <w:r w:rsidRPr="00B54AAF">
        <w:rPr>
          <w:rFonts w:asciiTheme="minorHAnsi" w:hAnsiTheme="minorHAnsi"/>
        </w:rPr>
        <w:t>U ovom postupku nabave sklapa se ugovor o javnoj nabavi.</w:t>
      </w:r>
    </w:p>
    <w:p w14:paraId="71C23BE3" w14:textId="77777777" w:rsidR="00FD2EAF" w:rsidRPr="00B54AAF" w:rsidRDefault="00FD2EAF" w:rsidP="00E247AB">
      <w:pPr>
        <w:autoSpaceDE w:val="0"/>
        <w:autoSpaceDN w:val="0"/>
        <w:adjustRightInd w:val="0"/>
        <w:spacing w:after="120"/>
        <w:ind w:right="272"/>
        <w:jc w:val="both"/>
        <w:rPr>
          <w:rFonts w:ascii="Calibri" w:hAnsi="Calibri" w:cs="Calibri"/>
          <w:color w:val="000000"/>
          <w:lang w:val="hr-HR"/>
        </w:rPr>
      </w:pPr>
    </w:p>
    <w:p w14:paraId="2A91A718" w14:textId="6C30D711" w:rsidR="00E247AB" w:rsidRPr="00B54AAF" w:rsidRDefault="00FD2EAF" w:rsidP="002C69E0">
      <w:pPr>
        <w:pStyle w:val="Naslov2"/>
        <w:rPr>
          <w:lang w:val="hr-HR"/>
        </w:rPr>
      </w:pPr>
      <w:bookmarkStart w:id="29" w:name="_Toc528571833"/>
      <w:bookmarkStart w:id="30" w:name="_Toc2953234"/>
      <w:bookmarkStart w:id="31" w:name="_Toc528571832"/>
      <w:bookmarkStart w:id="32" w:name="_Toc513562334"/>
      <w:r w:rsidRPr="00B54AAF">
        <w:rPr>
          <w:lang w:val="hr-HR"/>
        </w:rPr>
        <w:t>DINAMIČKI SUSTAV NABAVE</w:t>
      </w:r>
      <w:bookmarkEnd w:id="29"/>
      <w:bookmarkEnd w:id="30"/>
      <w:r w:rsidRPr="00B54AAF">
        <w:rPr>
          <w:lang w:val="hr-HR"/>
        </w:rPr>
        <w:t xml:space="preserve"> </w:t>
      </w:r>
      <w:bookmarkEnd w:id="31"/>
    </w:p>
    <w:p w14:paraId="25D9084A" w14:textId="77777777" w:rsidR="00FD2EAF" w:rsidRPr="00B54AAF" w:rsidRDefault="00FD2EAF" w:rsidP="00FD2EAF">
      <w:pPr>
        <w:pStyle w:val="Stil2"/>
        <w:rPr>
          <w:rFonts w:asciiTheme="minorHAnsi" w:hAnsiTheme="minorHAnsi"/>
        </w:rPr>
      </w:pPr>
      <w:r w:rsidRPr="00B54AAF">
        <w:rPr>
          <w:rFonts w:asciiTheme="minorHAnsi" w:hAnsiTheme="minorHAnsi"/>
        </w:rPr>
        <w:t>U ovom postupku nabave ne uspostavlja se dinamički sustav nabave.</w:t>
      </w:r>
    </w:p>
    <w:p w14:paraId="6B3F3031" w14:textId="77777777" w:rsidR="00E247AB" w:rsidRPr="00B54AAF" w:rsidRDefault="00E247AB" w:rsidP="00E247AB">
      <w:pPr>
        <w:rPr>
          <w:lang w:val="hr-HR"/>
        </w:rPr>
      </w:pPr>
    </w:p>
    <w:p w14:paraId="7228C29B" w14:textId="19F7325C" w:rsidR="00E247AB" w:rsidRPr="00B54AAF" w:rsidRDefault="00FD2EAF" w:rsidP="002C69E0">
      <w:pPr>
        <w:pStyle w:val="Naslov2"/>
        <w:rPr>
          <w:lang w:val="hr-HR"/>
        </w:rPr>
      </w:pPr>
      <w:bookmarkStart w:id="33" w:name="_Toc2953235"/>
      <w:bookmarkEnd w:id="32"/>
      <w:r w:rsidRPr="00B54AAF">
        <w:rPr>
          <w:lang w:val="hr-HR"/>
        </w:rPr>
        <w:t>ELEKTRONIČKA DRAŽBA</w:t>
      </w:r>
      <w:bookmarkEnd w:id="33"/>
    </w:p>
    <w:p w14:paraId="4D766A7A" w14:textId="652423EE" w:rsidR="00E247AB" w:rsidRPr="00B54AAF" w:rsidRDefault="00FD2EAF" w:rsidP="00E247AB">
      <w:pPr>
        <w:ind w:right="272"/>
        <w:rPr>
          <w:lang w:val="hr-HR"/>
        </w:rPr>
      </w:pPr>
      <w:r w:rsidRPr="00B54AAF">
        <w:rPr>
          <w:lang w:val="hr-HR"/>
        </w:rPr>
        <w:t>U ovom postupku nabave ne provodi se elektronička dražba</w:t>
      </w:r>
    </w:p>
    <w:p w14:paraId="36833C20" w14:textId="77777777" w:rsidR="00FD2EAF" w:rsidRPr="00B54AAF" w:rsidRDefault="00FD2EAF" w:rsidP="00E247AB">
      <w:pPr>
        <w:ind w:right="272"/>
        <w:rPr>
          <w:rFonts w:ascii="Calibri" w:hAnsi="Calibri" w:cs="Calibri"/>
          <w:b/>
          <w:bCs/>
          <w:caps/>
          <w:color w:val="003399"/>
          <w:lang w:val="hr-HR"/>
        </w:rPr>
      </w:pPr>
    </w:p>
    <w:p w14:paraId="52DFA6C8" w14:textId="77777777" w:rsidR="00E247AB" w:rsidRPr="00B54AAF" w:rsidRDefault="00E247AB" w:rsidP="002C69E0">
      <w:pPr>
        <w:pStyle w:val="Naslov2"/>
        <w:rPr>
          <w:lang w:val="hr-HR"/>
        </w:rPr>
      </w:pPr>
      <w:bookmarkStart w:id="34" w:name="_Toc511601192"/>
      <w:bookmarkStart w:id="35" w:name="_Toc513562335"/>
      <w:bookmarkStart w:id="36" w:name="_Toc528571834"/>
      <w:bookmarkStart w:id="37" w:name="_Toc2953236"/>
      <w:r w:rsidRPr="00B54AAF">
        <w:rPr>
          <w:lang w:val="hr-HR"/>
        </w:rPr>
        <w:t>PODACI O PROVEDENOM SAVJETOVANJU SA GOSPODARSKIM SUBJEKTIMA</w:t>
      </w:r>
      <w:bookmarkEnd w:id="34"/>
      <w:bookmarkEnd w:id="35"/>
      <w:bookmarkEnd w:id="36"/>
      <w:bookmarkEnd w:id="37"/>
    </w:p>
    <w:p w14:paraId="0C0E6A17" w14:textId="77777777" w:rsidR="00056062" w:rsidRPr="00C509C3" w:rsidRDefault="00056062" w:rsidP="00E247AB">
      <w:pPr>
        <w:pStyle w:val="Stil2"/>
      </w:pPr>
    </w:p>
    <w:p w14:paraId="062D292E" w14:textId="66E16CD4" w:rsidR="00211517" w:rsidRPr="002657BF" w:rsidRDefault="00211517" w:rsidP="00211517">
      <w:pPr>
        <w:spacing w:after="120" w:line="276" w:lineRule="auto"/>
        <w:jc w:val="both"/>
        <w:rPr>
          <w:rFonts w:ascii="Verdana" w:hAnsi="Verdana"/>
          <w:sz w:val="18"/>
          <w:szCs w:val="18"/>
        </w:rPr>
      </w:pPr>
      <w:r w:rsidRPr="002657BF">
        <w:rPr>
          <w:rFonts w:ascii="Calibri" w:hAnsi="Calibri" w:cs="Times New Roman"/>
          <w:lang w:val="hr-HR" w:eastAsia="hr-HR"/>
        </w:rPr>
        <w:t xml:space="preserve">Temeljem članka 198. stavka 3. ZJN 2016  i članka 9. Pravilnika o planu nabave, registru ugovora, prethodnom savjetovanju i analizi tržišta u javnoj nabavi (Narodne novine br. 101/2017) Naručitelj je Nacrt Dokumentacije o nabavi, koja sadrži opis predmeta nabave, projektni zadatak, kriterije za kvalitativni odabir gospodarskog subjekta, kriterije za odabir ponude i prijedlog ugovora (Knjige 1 </w:t>
      </w:r>
      <w:r w:rsidR="00056062" w:rsidRPr="002657BF">
        <w:rPr>
          <w:rFonts w:ascii="Calibri" w:hAnsi="Calibri" w:cs="Times New Roman"/>
          <w:lang w:val="hr-HR" w:eastAsia="hr-HR"/>
        </w:rPr>
        <w:t>- 5</w:t>
      </w:r>
      <w:r w:rsidRPr="002657BF">
        <w:rPr>
          <w:rFonts w:ascii="Calibri" w:hAnsi="Calibri" w:cs="Times New Roman"/>
          <w:lang w:val="hr-HR" w:eastAsia="hr-HR"/>
        </w:rPr>
        <w:t xml:space="preserve">), troškovnik stavio dana 08.ožujka 2019. godine na prethodno savjetovanje sa zainteresiranim gospodarskim subjektima u trajanju do </w:t>
      </w:r>
      <w:r w:rsidR="008C194E" w:rsidRPr="002657BF">
        <w:rPr>
          <w:rFonts w:ascii="Calibri" w:hAnsi="Calibri" w:cs="Times New Roman"/>
          <w:lang w:val="hr-HR" w:eastAsia="hr-HR"/>
        </w:rPr>
        <w:t>19</w:t>
      </w:r>
      <w:r w:rsidRPr="002657BF">
        <w:rPr>
          <w:rFonts w:ascii="Calibri" w:hAnsi="Calibri" w:cs="Times New Roman"/>
          <w:lang w:val="hr-HR" w:eastAsia="hr-HR"/>
        </w:rPr>
        <w:t xml:space="preserve">. ožujka 2019. godine, objavom </w:t>
      </w:r>
      <w:r w:rsidRPr="002657BF">
        <w:t>u EOJN RH</w:t>
      </w:r>
      <w:r w:rsidR="005A2C50">
        <w:t>.</w:t>
      </w:r>
    </w:p>
    <w:p w14:paraId="660FD20E" w14:textId="77777777" w:rsidR="007055AD" w:rsidRPr="002657BF" w:rsidRDefault="007055AD" w:rsidP="00E247AB">
      <w:pPr>
        <w:rPr>
          <w:rFonts w:ascii="Calibri" w:hAnsi="Calibri" w:cs="Calibri"/>
          <w:b/>
          <w:bCs/>
          <w:caps/>
          <w:lang w:val="hr-HR"/>
        </w:rPr>
      </w:pPr>
    </w:p>
    <w:p w14:paraId="551BA6C1" w14:textId="0E3D9B21" w:rsidR="007055AD" w:rsidRPr="002657BF" w:rsidRDefault="007055AD" w:rsidP="007055AD">
      <w:pPr>
        <w:pStyle w:val="Stil2"/>
      </w:pPr>
      <w:r w:rsidRPr="002657BF">
        <w:t xml:space="preserve">Izvješće o provedenom savjetovanju objavljeno je </w:t>
      </w:r>
      <w:r w:rsidR="004C6BD4">
        <w:rPr>
          <w:rFonts w:cs="Calibri"/>
        </w:rPr>
        <w:t>24.05.2019.</w:t>
      </w:r>
      <w:r w:rsidRPr="002657BF">
        <w:t xml:space="preserve"> u EOJN RH.</w:t>
      </w:r>
    </w:p>
    <w:p w14:paraId="750148CA" w14:textId="77777777" w:rsidR="009324DA" w:rsidRDefault="009324DA" w:rsidP="007055AD">
      <w:pPr>
        <w:rPr>
          <w:rFonts w:cstheme="minorHAnsi"/>
          <w:lang w:eastAsia="en-GB" w:bidi="en-US"/>
        </w:rPr>
      </w:pPr>
    </w:p>
    <w:p w14:paraId="4D52687D" w14:textId="77777777" w:rsidR="009324DA" w:rsidRDefault="009324DA" w:rsidP="007055AD">
      <w:pPr>
        <w:rPr>
          <w:rFonts w:cstheme="minorHAnsi"/>
          <w:lang w:eastAsia="en-GB" w:bidi="en-US"/>
        </w:rPr>
      </w:pPr>
    </w:p>
    <w:p w14:paraId="20D9202B" w14:textId="77777777" w:rsidR="007055AD" w:rsidRPr="002657BF" w:rsidRDefault="007055AD" w:rsidP="007055AD">
      <w:pPr>
        <w:rPr>
          <w:rFonts w:cstheme="minorHAnsi"/>
          <w:lang w:eastAsia="en-GB" w:bidi="en-US"/>
        </w:rPr>
      </w:pPr>
      <w:r w:rsidRPr="002657BF">
        <w:rPr>
          <w:rFonts w:cstheme="minorHAnsi"/>
          <w:lang w:eastAsia="en-GB" w:bidi="en-US"/>
        </w:rPr>
        <w:br w:type="page"/>
      </w:r>
    </w:p>
    <w:p w14:paraId="5ED6303D" w14:textId="6EED9799" w:rsidR="00E247AB" w:rsidRPr="00C509C3" w:rsidRDefault="00E247AB" w:rsidP="00E247AB">
      <w:pPr>
        <w:rPr>
          <w:rFonts w:ascii="Calibri" w:hAnsi="Calibri" w:cs="Calibri"/>
          <w:b/>
          <w:bCs/>
          <w:caps/>
          <w:lang w:val="hr-HR"/>
        </w:rPr>
      </w:pPr>
    </w:p>
    <w:p w14:paraId="5A056F7F" w14:textId="77777777" w:rsidR="00E247AB" w:rsidRPr="00B54AAF" w:rsidRDefault="00E247AB" w:rsidP="00526893">
      <w:pPr>
        <w:pStyle w:val="Naslov1"/>
        <w:ind w:left="567" w:hanging="567"/>
        <w:rPr>
          <w:lang w:val="hr-HR"/>
        </w:rPr>
      </w:pPr>
      <w:bookmarkStart w:id="38" w:name="_Toc2953237"/>
      <w:r w:rsidRPr="00B54AAF">
        <w:rPr>
          <w:lang w:val="hr-HR"/>
        </w:rPr>
        <w:t>PODACI O PREDMETU NABAVE</w:t>
      </w:r>
      <w:bookmarkEnd w:id="38"/>
    </w:p>
    <w:p w14:paraId="1D934516" w14:textId="7AE98216" w:rsidR="00E247AB" w:rsidRPr="00B54AAF" w:rsidRDefault="002C69E0" w:rsidP="002C69E0">
      <w:pPr>
        <w:pStyle w:val="Naslov2"/>
        <w:rPr>
          <w:lang w:val="hr-HR"/>
        </w:rPr>
      </w:pPr>
      <w:bookmarkStart w:id="39" w:name="_Toc513562336"/>
      <w:bookmarkStart w:id="40" w:name="_Toc528571835"/>
      <w:bookmarkStart w:id="41" w:name="_Toc2953238"/>
      <w:r w:rsidRPr="00B54AAF">
        <w:rPr>
          <w:lang w:val="hr-HR"/>
        </w:rPr>
        <w:t>OPIS PREDMETA NABAVE</w:t>
      </w:r>
      <w:bookmarkEnd w:id="39"/>
      <w:bookmarkEnd w:id="40"/>
      <w:bookmarkEnd w:id="41"/>
    </w:p>
    <w:p w14:paraId="35CE30B0" w14:textId="0EE1C954" w:rsidR="00E247AB" w:rsidRPr="00B54AAF" w:rsidRDefault="00E247AB" w:rsidP="00E247AB">
      <w:pPr>
        <w:spacing w:line="276" w:lineRule="auto"/>
        <w:jc w:val="both"/>
        <w:rPr>
          <w:rFonts w:cstheme="minorHAnsi"/>
          <w:lang w:val="hr-HR"/>
        </w:rPr>
      </w:pPr>
      <w:bookmarkStart w:id="42" w:name="_Hlk512255523"/>
      <w:r w:rsidRPr="00B54AAF">
        <w:rPr>
          <w:rFonts w:ascii="Calibri" w:hAnsi="Calibri" w:cs="Calibri"/>
          <w:lang w:val="hr-HR"/>
        </w:rPr>
        <w:t xml:space="preserve">Predmet nabave su usluge </w:t>
      </w:r>
      <w:r w:rsidR="000011E6" w:rsidRPr="00B54AAF">
        <w:rPr>
          <w:rFonts w:ascii="Calibri" w:hAnsi="Calibri" w:cs="Calibri"/>
          <w:lang w:val="hr-HR"/>
        </w:rPr>
        <w:t xml:space="preserve">voditelja projekta </w:t>
      </w:r>
      <w:r w:rsidRPr="00B54AAF">
        <w:rPr>
          <w:rFonts w:ascii="Calibri" w:hAnsi="Calibri" w:cs="Calibri"/>
          <w:lang w:val="hr-HR"/>
        </w:rPr>
        <w:t xml:space="preserve">nad </w:t>
      </w:r>
      <w:r w:rsidRPr="00B54AAF">
        <w:rPr>
          <w:rFonts w:cstheme="minorHAnsi"/>
          <w:lang w:val="hr-HR"/>
        </w:rPr>
        <w:t>projektiranjem, izvođenjem radova, te ishođenjem dozvola na projektu sanacije jame Sovjak, u svemu prema uvjetima ugovora za Postrojenja i projektiranje i građenje za elektrotehničke i strojarske građevinske i inženjerske radove po projektima Izvođača (FIDIC Žuta knjiga, prvo izdanje 1999., hrvatski prijevod u izdanju Hrvatske udruge konzultanata, Hrvatske komore inženjera građevinarstva i Udruge konzultantskih društava u graditeljstvu objavljen 2014. godine)</w:t>
      </w:r>
      <w:r w:rsidR="002E3C91" w:rsidRPr="00B54AAF">
        <w:rPr>
          <w:rFonts w:cstheme="minorHAnsi"/>
          <w:lang w:val="hr-HR"/>
        </w:rPr>
        <w:t xml:space="preserve"> </w:t>
      </w:r>
      <w:r w:rsidRPr="00B54AAF">
        <w:rPr>
          <w:rFonts w:cstheme="minorHAnsi"/>
          <w:lang w:val="hr-HR"/>
        </w:rPr>
        <w:t>te</w:t>
      </w:r>
      <w:r w:rsidR="008C194E">
        <w:rPr>
          <w:rFonts w:cstheme="minorHAnsi"/>
          <w:lang w:val="hr-HR"/>
        </w:rPr>
        <w:t xml:space="preserve"> nad </w:t>
      </w:r>
      <w:r w:rsidRPr="00B54AAF">
        <w:rPr>
          <w:rFonts w:cstheme="minorHAnsi"/>
          <w:lang w:val="hr-HR"/>
        </w:rPr>
        <w:t xml:space="preserve"> provedb</w:t>
      </w:r>
      <w:r w:rsidR="008C194E">
        <w:rPr>
          <w:rFonts w:cstheme="minorHAnsi"/>
          <w:lang w:val="hr-HR"/>
        </w:rPr>
        <w:t>om</w:t>
      </w:r>
      <w:r w:rsidRPr="00B54AAF">
        <w:rPr>
          <w:rFonts w:cstheme="minorHAnsi"/>
          <w:lang w:val="hr-HR"/>
        </w:rPr>
        <w:t xml:space="preserve"> nadzora građenja nad istim.</w:t>
      </w:r>
    </w:p>
    <w:p w14:paraId="425B9A0F" w14:textId="77777777" w:rsidR="001A372B" w:rsidRPr="00B54AAF" w:rsidRDefault="001A372B" w:rsidP="00E247AB">
      <w:pPr>
        <w:spacing w:line="276" w:lineRule="auto"/>
        <w:jc w:val="both"/>
        <w:rPr>
          <w:rFonts w:cstheme="minorHAnsi"/>
          <w:lang w:val="hr-HR"/>
        </w:rPr>
      </w:pPr>
    </w:p>
    <w:bookmarkEnd w:id="42"/>
    <w:p w14:paraId="422EA5A8" w14:textId="77777777" w:rsidR="00E247AB" w:rsidRPr="00B54AAF" w:rsidRDefault="00E247AB" w:rsidP="00E247AB">
      <w:pPr>
        <w:ind w:right="272"/>
        <w:rPr>
          <w:rFonts w:ascii="Calibri" w:hAnsi="Calibri" w:cs="Calibri"/>
          <w:lang w:val="hr-HR"/>
        </w:rPr>
      </w:pPr>
      <w:r w:rsidRPr="00B54AAF">
        <w:rPr>
          <w:rFonts w:ascii="Calibri" w:hAnsi="Calibri" w:cs="Calibri"/>
          <w:lang w:val="hr-HR"/>
        </w:rPr>
        <w:t>Usluge u okviru ovog ugovora obuhvaćaju:</w:t>
      </w:r>
    </w:p>
    <w:p w14:paraId="1295F015" w14:textId="77777777" w:rsidR="00E247AB" w:rsidRPr="00B54AAF" w:rsidRDefault="00E247AB" w:rsidP="00E247AB">
      <w:pPr>
        <w:ind w:right="272"/>
        <w:rPr>
          <w:rFonts w:ascii="Calibri" w:hAnsi="Calibri" w:cs="Calibri"/>
          <w:lang w:val="hr-HR"/>
        </w:rPr>
      </w:pPr>
    </w:p>
    <w:p w14:paraId="7FC96CC3" w14:textId="0998AC14" w:rsidR="001A3D12" w:rsidRPr="00B54AAF" w:rsidRDefault="001A3D12" w:rsidP="00481ABA">
      <w:pPr>
        <w:pStyle w:val="Odlomakpopisa"/>
        <w:numPr>
          <w:ilvl w:val="0"/>
          <w:numId w:val="45"/>
        </w:numPr>
        <w:autoSpaceDE w:val="0"/>
        <w:autoSpaceDN w:val="0"/>
        <w:adjustRightInd w:val="0"/>
        <w:ind w:right="374"/>
        <w:jc w:val="both"/>
        <w:rPr>
          <w:rFonts w:cstheme="minorHAnsi"/>
          <w:color w:val="000000"/>
          <w:lang w:val="hr-HR"/>
        </w:rPr>
      </w:pPr>
      <w:r w:rsidRPr="00B54AAF">
        <w:rPr>
          <w:rFonts w:cstheme="minorHAnsi"/>
          <w:color w:val="000000"/>
          <w:lang w:val="hr-HR"/>
        </w:rPr>
        <w:t>Razvoj i praćenje Plana provedbe Projekta;</w:t>
      </w:r>
    </w:p>
    <w:p w14:paraId="6D5E61C8" w14:textId="61231F0B" w:rsidR="001A3D12" w:rsidRPr="00B54AAF" w:rsidRDefault="001A3D12" w:rsidP="00481ABA">
      <w:pPr>
        <w:pStyle w:val="Odlomakpopisa"/>
        <w:numPr>
          <w:ilvl w:val="0"/>
          <w:numId w:val="45"/>
        </w:numPr>
        <w:autoSpaceDE w:val="0"/>
        <w:autoSpaceDN w:val="0"/>
        <w:adjustRightInd w:val="0"/>
        <w:ind w:right="374"/>
        <w:jc w:val="both"/>
        <w:rPr>
          <w:rFonts w:cstheme="minorHAnsi"/>
          <w:color w:val="000000"/>
          <w:lang w:val="hr-HR"/>
        </w:rPr>
      </w:pPr>
      <w:r w:rsidRPr="00B54AAF">
        <w:rPr>
          <w:rFonts w:cstheme="minorHAnsi"/>
          <w:color w:val="000000"/>
          <w:lang w:val="hr-HR"/>
        </w:rPr>
        <w:t>Upravljanje projektom gradnje (vođenje Projekta);</w:t>
      </w:r>
    </w:p>
    <w:p w14:paraId="58DA3A0E" w14:textId="73F2A6B8" w:rsidR="001A3D12" w:rsidRPr="00B54AAF" w:rsidRDefault="001A3D12" w:rsidP="00481ABA">
      <w:pPr>
        <w:pStyle w:val="Odlomakpopisa"/>
        <w:numPr>
          <w:ilvl w:val="0"/>
          <w:numId w:val="45"/>
        </w:numPr>
        <w:autoSpaceDE w:val="0"/>
        <w:autoSpaceDN w:val="0"/>
        <w:adjustRightInd w:val="0"/>
        <w:ind w:right="374"/>
        <w:jc w:val="both"/>
        <w:rPr>
          <w:rFonts w:cstheme="minorHAnsi"/>
          <w:color w:val="000000"/>
          <w:lang w:val="hr-HR"/>
        </w:rPr>
      </w:pPr>
      <w:r w:rsidRPr="00B54AAF">
        <w:rPr>
          <w:rFonts w:cstheme="minorHAnsi"/>
          <w:color w:val="000000"/>
          <w:lang w:val="hr-HR"/>
        </w:rPr>
        <w:t>Upravljanje rizicima;</w:t>
      </w:r>
    </w:p>
    <w:p w14:paraId="46F2036D" w14:textId="728ED4FA" w:rsidR="001A3D12" w:rsidRPr="00B54AAF" w:rsidRDefault="001A3D12" w:rsidP="00481ABA">
      <w:pPr>
        <w:pStyle w:val="Odlomakpopisa"/>
        <w:numPr>
          <w:ilvl w:val="0"/>
          <w:numId w:val="45"/>
        </w:numPr>
        <w:autoSpaceDE w:val="0"/>
        <w:autoSpaceDN w:val="0"/>
        <w:adjustRightInd w:val="0"/>
        <w:ind w:right="374"/>
        <w:jc w:val="both"/>
        <w:rPr>
          <w:rFonts w:cstheme="minorHAnsi"/>
          <w:color w:val="000000"/>
          <w:lang w:val="hr-HR"/>
        </w:rPr>
      </w:pPr>
      <w:r w:rsidRPr="00B54AAF">
        <w:rPr>
          <w:rFonts w:cstheme="minorHAnsi"/>
          <w:color w:val="000000"/>
          <w:lang w:val="hr-HR"/>
        </w:rPr>
        <w:t>Koordinacija trećih strana;</w:t>
      </w:r>
    </w:p>
    <w:p w14:paraId="4D7A4C5B" w14:textId="5F22A704" w:rsidR="001A3D12" w:rsidRPr="00B54AAF" w:rsidRDefault="001A3D12" w:rsidP="00481ABA">
      <w:pPr>
        <w:pStyle w:val="Odlomakpopisa"/>
        <w:numPr>
          <w:ilvl w:val="0"/>
          <w:numId w:val="45"/>
        </w:numPr>
        <w:autoSpaceDE w:val="0"/>
        <w:autoSpaceDN w:val="0"/>
        <w:adjustRightInd w:val="0"/>
        <w:ind w:right="374"/>
        <w:jc w:val="both"/>
        <w:rPr>
          <w:rFonts w:cstheme="minorHAnsi"/>
          <w:color w:val="000000"/>
          <w:lang w:val="hr-HR"/>
        </w:rPr>
      </w:pPr>
      <w:r w:rsidRPr="00B54AAF">
        <w:rPr>
          <w:rFonts w:cstheme="minorHAnsi"/>
          <w:color w:val="000000"/>
          <w:lang w:val="hr-HR"/>
        </w:rPr>
        <w:t>Administrativno i tehničko upravljanje Projektom;</w:t>
      </w:r>
    </w:p>
    <w:p w14:paraId="67D01E24" w14:textId="5A7A9A04" w:rsidR="001A3D12" w:rsidRPr="00B54AAF" w:rsidRDefault="001A3D12" w:rsidP="00481ABA">
      <w:pPr>
        <w:pStyle w:val="Odlomakpopisa"/>
        <w:numPr>
          <w:ilvl w:val="0"/>
          <w:numId w:val="45"/>
        </w:numPr>
        <w:autoSpaceDE w:val="0"/>
        <w:autoSpaceDN w:val="0"/>
        <w:adjustRightInd w:val="0"/>
        <w:ind w:right="374"/>
        <w:jc w:val="both"/>
        <w:rPr>
          <w:rFonts w:cstheme="minorHAnsi"/>
          <w:color w:val="000000"/>
          <w:lang w:val="hr-HR"/>
        </w:rPr>
      </w:pPr>
      <w:r w:rsidRPr="00B54AAF">
        <w:rPr>
          <w:rFonts w:cstheme="minorHAnsi"/>
          <w:color w:val="000000"/>
          <w:lang w:val="hr-HR"/>
        </w:rPr>
        <w:t>Podrška za izradu izvještaja Naručitelja u sklopu Projekta prema nadležnim tijelima;</w:t>
      </w:r>
    </w:p>
    <w:p w14:paraId="3621382D" w14:textId="5CCB2BBE" w:rsidR="001A3D12" w:rsidRPr="00B54AAF" w:rsidRDefault="001A3D12" w:rsidP="00481ABA">
      <w:pPr>
        <w:pStyle w:val="Odlomakpopisa"/>
        <w:numPr>
          <w:ilvl w:val="0"/>
          <w:numId w:val="45"/>
        </w:numPr>
        <w:autoSpaceDE w:val="0"/>
        <w:autoSpaceDN w:val="0"/>
        <w:adjustRightInd w:val="0"/>
        <w:ind w:right="374"/>
        <w:jc w:val="both"/>
        <w:rPr>
          <w:rFonts w:cstheme="minorHAnsi"/>
          <w:color w:val="000000"/>
          <w:lang w:val="hr-HR"/>
        </w:rPr>
      </w:pPr>
      <w:r w:rsidRPr="00B54AAF">
        <w:rPr>
          <w:rFonts w:cstheme="minorHAnsi"/>
          <w:color w:val="000000"/>
          <w:lang w:val="hr-HR"/>
        </w:rPr>
        <w:t>Podrška tijekom revizije i/ili kontrola.</w:t>
      </w:r>
    </w:p>
    <w:p w14:paraId="3374DBCF" w14:textId="77777777" w:rsidR="001A3D12" w:rsidRPr="00B54AAF" w:rsidRDefault="001A3D12" w:rsidP="001A3D12">
      <w:pPr>
        <w:autoSpaceDE w:val="0"/>
        <w:autoSpaceDN w:val="0"/>
        <w:adjustRightInd w:val="0"/>
        <w:ind w:right="374"/>
        <w:jc w:val="both"/>
        <w:rPr>
          <w:rFonts w:cstheme="minorHAnsi"/>
          <w:color w:val="000000"/>
          <w:lang w:val="hr-HR"/>
        </w:rPr>
      </w:pPr>
    </w:p>
    <w:p w14:paraId="63CF5869" w14:textId="510FC10A" w:rsidR="00173DAD" w:rsidRPr="002A33D7" w:rsidRDefault="00173DAD" w:rsidP="00173DAD">
      <w:pPr>
        <w:pStyle w:val="Stil2"/>
        <w:rPr>
          <w:rFonts w:asciiTheme="minorHAnsi" w:hAnsiTheme="minorHAnsi"/>
        </w:rPr>
      </w:pPr>
      <w:r w:rsidRPr="002A33D7">
        <w:rPr>
          <w:rFonts w:asciiTheme="minorHAnsi" w:hAnsiTheme="minorHAnsi"/>
        </w:rPr>
        <w:t xml:space="preserve">Detaljan opis usluga, predviđene količine i ostali uvjeti navedeni su u ovoj dokumentaciji o nabavi, </w:t>
      </w:r>
      <w:r>
        <w:rPr>
          <w:rFonts w:asciiTheme="minorHAnsi" w:hAnsiTheme="minorHAnsi"/>
        </w:rPr>
        <w:t>projektnom zadatku</w:t>
      </w:r>
      <w:r w:rsidRPr="002A33D7">
        <w:rPr>
          <w:rFonts w:asciiTheme="minorHAnsi" w:hAnsiTheme="minorHAnsi"/>
        </w:rPr>
        <w:t xml:space="preserve"> (Knjiga 3)  i Troškovniku (Knjiga 4) koji je sastavni dio dokumentacije o nabavi priložen u EOJN RH kao zasebni dokument.</w:t>
      </w:r>
    </w:p>
    <w:p w14:paraId="67D6132A" w14:textId="77777777" w:rsidR="00E247AB" w:rsidRPr="00B54AAF" w:rsidRDefault="00E247AB" w:rsidP="00E247AB">
      <w:pPr>
        <w:ind w:right="272"/>
        <w:rPr>
          <w:rFonts w:ascii="Calibri" w:hAnsi="Calibri" w:cs="Calibri"/>
          <w:highlight w:val="yellow"/>
          <w:lang w:val="hr-HR"/>
        </w:rPr>
      </w:pPr>
    </w:p>
    <w:p w14:paraId="1AAA129E" w14:textId="77777777" w:rsidR="00E247AB" w:rsidRPr="00B54AAF" w:rsidRDefault="00E247AB" w:rsidP="00E247AB">
      <w:pPr>
        <w:rPr>
          <w:rFonts w:eastAsia="Arial Unicode MS"/>
          <w:b/>
          <w:lang w:val="hr-HR"/>
        </w:rPr>
      </w:pPr>
      <w:bookmarkStart w:id="43" w:name="_Toc526842175"/>
      <w:bookmarkStart w:id="44" w:name="_Hlk512255576"/>
      <w:r w:rsidRPr="00B54AAF">
        <w:rPr>
          <w:rFonts w:eastAsia="Arial Unicode MS"/>
          <w:b/>
          <w:lang w:val="hr-HR"/>
        </w:rPr>
        <w:t>OZNAKE I NAZIV JEDINSTVENOG RJEČNIKA NABAVE CPV</w:t>
      </w:r>
      <w:bookmarkEnd w:id="43"/>
    </w:p>
    <w:p w14:paraId="09990182" w14:textId="77777777" w:rsidR="00E247AB" w:rsidRPr="00B54AAF" w:rsidRDefault="00E247AB" w:rsidP="00E247AB">
      <w:pPr>
        <w:rPr>
          <w:rFonts w:ascii="Calibri" w:hAnsi="Calibri" w:cs="Calibri"/>
          <w:lang w:val="hr-HR"/>
        </w:rPr>
      </w:pPr>
    </w:p>
    <w:p w14:paraId="4DDB7DFD" w14:textId="77777777" w:rsidR="00E247AB" w:rsidRPr="00B54AAF" w:rsidRDefault="00E247AB" w:rsidP="00E247AB">
      <w:pPr>
        <w:rPr>
          <w:rFonts w:ascii="Calibri" w:hAnsi="Calibri" w:cs="Calibri"/>
          <w:lang w:val="hr-HR"/>
        </w:rPr>
      </w:pPr>
      <w:r w:rsidRPr="00B54AAF">
        <w:rPr>
          <w:rFonts w:ascii="Calibri" w:hAnsi="Calibri" w:cs="Calibri"/>
          <w:lang w:val="hr-HR"/>
        </w:rPr>
        <w:t>CPV oznaka predmeta nabave:</w:t>
      </w:r>
    </w:p>
    <w:p w14:paraId="27511DF7" w14:textId="77777777" w:rsidR="001A372B" w:rsidRPr="00B54AAF" w:rsidRDefault="001A372B" w:rsidP="001A372B">
      <w:pPr>
        <w:pStyle w:val="Odlomakpopisa"/>
        <w:numPr>
          <w:ilvl w:val="0"/>
          <w:numId w:val="1"/>
        </w:numPr>
        <w:spacing w:after="120" w:line="276" w:lineRule="auto"/>
        <w:contextualSpacing/>
        <w:jc w:val="both"/>
        <w:rPr>
          <w:rFonts w:ascii="Calibri" w:hAnsi="Calibri" w:cs="Calibri"/>
          <w:lang w:val="hr-HR"/>
        </w:rPr>
      </w:pPr>
      <w:r w:rsidRPr="00B54AAF">
        <w:rPr>
          <w:rFonts w:ascii="Calibri" w:hAnsi="Calibri" w:cs="Calibri"/>
          <w:lang w:val="hr-HR"/>
        </w:rPr>
        <w:t>72224000-1 Usluge savjetovanja na području vođenja projekta</w:t>
      </w:r>
    </w:p>
    <w:p w14:paraId="787D41BA" w14:textId="77777777" w:rsidR="00E247AB" w:rsidRPr="00B54AAF" w:rsidRDefault="00E247AB" w:rsidP="00E247AB">
      <w:pPr>
        <w:pStyle w:val="Odlomakpopisa"/>
        <w:numPr>
          <w:ilvl w:val="0"/>
          <w:numId w:val="1"/>
        </w:numPr>
        <w:spacing w:after="120" w:line="276" w:lineRule="auto"/>
        <w:contextualSpacing/>
        <w:jc w:val="both"/>
        <w:rPr>
          <w:rFonts w:ascii="Calibri" w:hAnsi="Calibri" w:cs="Calibri"/>
          <w:lang w:val="hr-HR"/>
        </w:rPr>
      </w:pPr>
      <w:r w:rsidRPr="00B54AAF">
        <w:rPr>
          <w:rFonts w:ascii="Calibri" w:hAnsi="Calibri" w:cs="Calibri"/>
          <w:lang w:val="hr-HR"/>
        </w:rPr>
        <w:t xml:space="preserve">71310000-4 Savjetodavne tehničke usluge i savjetodavne usluge u građevinarstvu </w:t>
      </w:r>
    </w:p>
    <w:p w14:paraId="1A6A4129" w14:textId="77777777" w:rsidR="00E247AB" w:rsidRDefault="00E247AB" w:rsidP="00E247AB">
      <w:pPr>
        <w:pStyle w:val="Odlomakpopisa"/>
        <w:numPr>
          <w:ilvl w:val="0"/>
          <w:numId w:val="1"/>
        </w:numPr>
        <w:spacing w:after="120" w:line="276" w:lineRule="auto"/>
        <w:contextualSpacing/>
        <w:jc w:val="both"/>
        <w:rPr>
          <w:rFonts w:ascii="Calibri" w:hAnsi="Calibri" w:cs="Calibri"/>
          <w:lang w:val="hr-HR"/>
        </w:rPr>
      </w:pPr>
      <w:r w:rsidRPr="00B54AAF">
        <w:rPr>
          <w:rFonts w:ascii="Calibri" w:hAnsi="Calibri" w:cs="Calibri"/>
          <w:lang w:val="hr-HR"/>
        </w:rPr>
        <w:t>74264100-8 Usluge upravljanja projektima u građevinarstvu</w:t>
      </w:r>
    </w:p>
    <w:p w14:paraId="470BF70F" w14:textId="6570E4F5" w:rsidR="009324DA" w:rsidRDefault="004C6BD4" w:rsidP="009324DA">
      <w:pPr>
        <w:pStyle w:val="Odlomakpopisa"/>
        <w:numPr>
          <w:ilvl w:val="0"/>
          <w:numId w:val="1"/>
        </w:numPr>
        <w:spacing w:after="120" w:line="276" w:lineRule="auto"/>
        <w:contextualSpacing/>
        <w:jc w:val="both"/>
        <w:rPr>
          <w:rFonts w:ascii="Calibri" w:hAnsi="Calibri" w:cs="Calibri"/>
          <w:lang w:val="hr-HR"/>
        </w:rPr>
      </w:pPr>
      <w:r>
        <w:rPr>
          <w:rFonts w:ascii="Calibri" w:hAnsi="Calibri" w:cs="Calibri"/>
          <w:lang w:val="hr-HR"/>
        </w:rPr>
        <w:t>71541000-2</w:t>
      </w:r>
      <w:r w:rsidR="009324DA" w:rsidRPr="009324DA">
        <w:rPr>
          <w:rFonts w:ascii="Calibri" w:hAnsi="Calibri" w:cs="Calibri"/>
          <w:lang w:val="hr-HR"/>
        </w:rPr>
        <w:t xml:space="preserve"> Usluge </w:t>
      </w:r>
      <w:r>
        <w:rPr>
          <w:rFonts w:ascii="Calibri" w:hAnsi="Calibri" w:cs="Calibri"/>
          <w:lang w:val="hr-HR"/>
        </w:rPr>
        <w:t>vođenja projekta u građevinarstvu</w:t>
      </w:r>
    </w:p>
    <w:p w14:paraId="0AFBCE80" w14:textId="77777777" w:rsidR="007F78C7" w:rsidRPr="00B54AAF" w:rsidRDefault="007F78C7" w:rsidP="007F78C7">
      <w:pPr>
        <w:pStyle w:val="Odlomakpopisa"/>
        <w:spacing w:after="120" w:line="276" w:lineRule="auto"/>
        <w:contextualSpacing/>
        <w:jc w:val="both"/>
        <w:rPr>
          <w:rFonts w:ascii="Calibri" w:hAnsi="Calibri" w:cs="Calibri"/>
          <w:lang w:val="hr-HR"/>
        </w:rPr>
      </w:pPr>
    </w:p>
    <w:bookmarkEnd w:id="44"/>
    <w:p w14:paraId="795293F0" w14:textId="77777777" w:rsidR="00E247AB" w:rsidRPr="00B54AAF" w:rsidRDefault="00E247AB" w:rsidP="00E247AB">
      <w:pPr>
        <w:autoSpaceDE w:val="0"/>
        <w:autoSpaceDN w:val="0"/>
        <w:adjustRightInd w:val="0"/>
        <w:spacing w:after="120"/>
        <w:ind w:right="272"/>
        <w:jc w:val="both"/>
        <w:rPr>
          <w:rFonts w:ascii="Calibri" w:hAnsi="Calibri" w:cs="Calibri"/>
          <w:color w:val="000000"/>
          <w:lang w:val="hr-HR"/>
        </w:rPr>
      </w:pPr>
    </w:p>
    <w:p w14:paraId="70025A6A" w14:textId="70A96B94" w:rsidR="00E247AB" w:rsidRPr="00B54AAF" w:rsidRDefault="002C69E0" w:rsidP="002C69E0">
      <w:pPr>
        <w:pStyle w:val="Naslov2"/>
        <w:rPr>
          <w:lang w:val="hr-HR"/>
        </w:rPr>
      </w:pPr>
      <w:bookmarkStart w:id="45" w:name="_Toc513562337"/>
      <w:bookmarkStart w:id="46" w:name="_Toc528571836"/>
      <w:bookmarkStart w:id="47" w:name="_Toc2953239"/>
      <w:r w:rsidRPr="00B54AAF">
        <w:rPr>
          <w:lang w:val="hr-HR"/>
        </w:rPr>
        <w:t>OPIS I OZNAKA GRUPA PREDMETA NABAVE</w:t>
      </w:r>
      <w:bookmarkEnd w:id="45"/>
      <w:r w:rsidRPr="00B54AAF">
        <w:rPr>
          <w:lang w:val="hr-HR"/>
        </w:rPr>
        <w:t xml:space="preserve"> AKO JE PREDMET NABAVE PODIJELJEN NA GRUPE</w:t>
      </w:r>
      <w:bookmarkEnd w:id="46"/>
      <w:bookmarkEnd w:id="47"/>
    </w:p>
    <w:p w14:paraId="25539B02" w14:textId="77777777" w:rsidR="00E247AB" w:rsidRPr="00B54AAF" w:rsidRDefault="00E247AB" w:rsidP="00FD1F39">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Predmet nabave nije podijeljen na grupe te je Ponuditelj u obvezi ponuditi predmet nabave u cijelosti odnosno ponuda mora obuhvatiti sve stavke Troškovnika.</w:t>
      </w:r>
    </w:p>
    <w:p w14:paraId="136E5101" w14:textId="77777777" w:rsidR="00E247AB" w:rsidRPr="00B54AAF" w:rsidRDefault="00E247AB" w:rsidP="00FD1F39">
      <w:pPr>
        <w:jc w:val="both"/>
        <w:rPr>
          <w:rFonts w:ascii="Calibri" w:hAnsi="Calibri" w:cs="Calibri"/>
          <w:lang w:val="hr-HR"/>
        </w:rPr>
      </w:pPr>
      <w:r w:rsidRPr="00B54AAF">
        <w:rPr>
          <w:rFonts w:ascii="Calibri" w:hAnsi="Calibri" w:cs="Calibri"/>
          <w:lang w:val="hr-HR"/>
        </w:rPr>
        <w:t xml:space="preserve">S obzirom na to da se </w:t>
      </w:r>
      <w:r w:rsidRPr="00B54AAF">
        <w:rPr>
          <w:lang w:val="hr-HR"/>
        </w:rPr>
        <w:t>ovaj otvoreni postupak javne nabave provodi radi nabave predmeta nabave velike vrijednosti, a Naručitelj isti nije podijelio na grupe predmeta nabave, sukladno članku 204. stavku 2. ZJN 2016, u ovoj točki Dokumentacije o nabavi isti navodi glavne</w:t>
      </w:r>
      <w:r w:rsidRPr="00B54AAF">
        <w:rPr>
          <w:rFonts w:ascii="Calibri" w:hAnsi="Calibri" w:cs="Calibri"/>
          <w:lang w:val="hr-HR"/>
        </w:rPr>
        <w:t xml:space="preserve"> razloge za takvu odluku: </w:t>
      </w:r>
    </w:p>
    <w:p w14:paraId="5F522C87" w14:textId="77777777" w:rsidR="009609C1" w:rsidRPr="00B54AAF" w:rsidRDefault="009609C1" w:rsidP="00FD1F39">
      <w:pPr>
        <w:jc w:val="both"/>
        <w:rPr>
          <w:rFonts w:ascii="Calibri" w:hAnsi="Calibri" w:cs="Calibri"/>
          <w:lang w:val="hr-HR"/>
        </w:rPr>
      </w:pPr>
    </w:p>
    <w:p w14:paraId="7A500E13" w14:textId="13F2186B" w:rsidR="00E247AB" w:rsidRPr="00B54AAF" w:rsidRDefault="00E247AB" w:rsidP="00FD1F39">
      <w:pPr>
        <w:jc w:val="both"/>
        <w:rPr>
          <w:rFonts w:ascii="Calibri" w:hAnsi="Calibri" w:cs="Calibri"/>
          <w:lang w:val="hr-HR"/>
        </w:rPr>
      </w:pPr>
      <w:r w:rsidRPr="00B54AAF">
        <w:rPr>
          <w:rFonts w:ascii="Calibri" w:hAnsi="Calibri" w:cs="Calibri"/>
          <w:lang w:val="hr-HR"/>
        </w:rPr>
        <w:t xml:space="preserve">Predmet nabave su usluge </w:t>
      </w:r>
      <w:r w:rsidR="00D00846" w:rsidRPr="00B54AAF">
        <w:rPr>
          <w:rFonts w:ascii="Calibri" w:hAnsi="Calibri" w:cs="Calibri"/>
          <w:lang w:val="hr-HR"/>
        </w:rPr>
        <w:t>voditelja projekta</w:t>
      </w:r>
      <w:r w:rsidRPr="00B54AAF">
        <w:rPr>
          <w:rFonts w:ascii="Calibri" w:hAnsi="Calibri" w:cs="Calibri"/>
          <w:lang w:val="hr-HR"/>
        </w:rPr>
        <w:t>, koji obuhvaća faze navedene u prethodnoj točki DON-a (2.</w:t>
      </w:r>
      <w:r w:rsidR="009609C1" w:rsidRPr="00B54AAF">
        <w:rPr>
          <w:rFonts w:ascii="Calibri" w:hAnsi="Calibri" w:cs="Calibri"/>
          <w:lang w:val="hr-HR"/>
        </w:rPr>
        <w:t>1</w:t>
      </w:r>
      <w:r w:rsidRPr="00B54AAF">
        <w:rPr>
          <w:rFonts w:ascii="Calibri" w:hAnsi="Calibri" w:cs="Calibri"/>
          <w:lang w:val="hr-HR"/>
        </w:rPr>
        <w:t>), uslugu će vršiti tim stručnjaka na čelu s voditeljem projekta. Voditelj projekta imenuje se sukladno Zakonu o poslovima i djelatnostima prostornog uređenja i gradnje („Narodne novine“ br.</w:t>
      </w:r>
      <w:hyperlink r:id="rId18" w:history="1">
        <w:r w:rsidRPr="00B54AAF">
          <w:rPr>
            <w:rFonts w:ascii="Calibri" w:hAnsi="Calibri" w:cs="Calibri"/>
            <w:lang w:val="hr-HR"/>
          </w:rPr>
          <w:t>78/15</w:t>
        </w:r>
      </w:hyperlink>
      <w:r w:rsidR="009609C1" w:rsidRPr="00B54AAF">
        <w:rPr>
          <w:rFonts w:ascii="Calibri" w:hAnsi="Calibri" w:cs="Calibri"/>
          <w:lang w:val="hr-HR"/>
        </w:rPr>
        <w:t xml:space="preserve"> </w:t>
      </w:r>
      <w:r w:rsidR="00AA7E08">
        <w:rPr>
          <w:rFonts w:ascii="Calibri" w:hAnsi="Calibri" w:cs="Calibri"/>
          <w:lang w:val="hr-HR"/>
        </w:rPr>
        <w:t>,</w:t>
      </w:r>
      <w:r w:rsidR="009609C1" w:rsidRPr="00B54AAF">
        <w:rPr>
          <w:rFonts w:ascii="Calibri" w:hAnsi="Calibri" w:cs="Calibri"/>
          <w:lang w:val="hr-HR"/>
        </w:rPr>
        <w:t xml:space="preserve"> 118/18</w:t>
      </w:r>
      <w:r w:rsidR="00AA7E08">
        <w:rPr>
          <w:rFonts w:ascii="Calibri" w:hAnsi="Calibri" w:cs="Calibri"/>
          <w:lang w:val="hr-HR"/>
        </w:rPr>
        <w:t xml:space="preserve"> I 110/19</w:t>
      </w:r>
      <w:r w:rsidR="009609C1" w:rsidRPr="00B54AAF">
        <w:rPr>
          <w:rFonts w:ascii="Calibri" w:hAnsi="Calibri" w:cs="Calibri"/>
          <w:lang w:val="hr-HR"/>
        </w:rPr>
        <w:t xml:space="preserve">), </w:t>
      </w:r>
      <w:r w:rsidRPr="00B54AAF">
        <w:rPr>
          <w:rFonts w:ascii="Calibri" w:hAnsi="Calibri" w:cs="Calibri"/>
          <w:lang w:val="hr-HR"/>
        </w:rPr>
        <w:t>radi optimizacije utrošaka sredstava i vremena te radi zakonite i kvalitetne izvedbe građevine.</w:t>
      </w:r>
    </w:p>
    <w:p w14:paraId="6C38EC7B" w14:textId="499F8BCD" w:rsidR="00E247AB" w:rsidRPr="00B54AAF" w:rsidRDefault="00E247AB" w:rsidP="00FD1F39">
      <w:pPr>
        <w:jc w:val="both"/>
        <w:rPr>
          <w:lang w:val="hr-HR"/>
        </w:rPr>
      </w:pPr>
      <w:r w:rsidRPr="00B54AAF">
        <w:rPr>
          <w:rFonts w:ascii="Calibri" w:hAnsi="Calibri" w:cs="Calibri"/>
          <w:lang w:val="hr-HR"/>
        </w:rPr>
        <w:t>Voditelj projekta odgovoran je investitoru za zakonito i pravilno obavljanje poslova propisanih Zakonom o poslovima i djelatnostima prostornog uređenja i gradnje („Narodne novine“ br.</w:t>
      </w:r>
      <w:hyperlink r:id="rId19" w:history="1">
        <w:r w:rsidRPr="00B54AAF">
          <w:rPr>
            <w:rFonts w:ascii="Calibri" w:hAnsi="Calibri" w:cs="Calibri"/>
            <w:lang w:val="hr-HR"/>
          </w:rPr>
          <w:t>78/15</w:t>
        </w:r>
      </w:hyperlink>
      <w:r w:rsidR="00195E0B" w:rsidRPr="00B54AAF">
        <w:rPr>
          <w:rFonts w:ascii="Calibri" w:hAnsi="Calibri" w:cs="Calibri"/>
          <w:lang w:val="hr-HR"/>
        </w:rPr>
        <w:t xml:space="preserve"> </w:t>
      </w:r>
      <w:r w:rsidR="00AA7E08">
        <w:rPr>
          <w:rFonts w:ascii="Calibri" w:hAnsi="Calibri" w:cs="Calibri"/>
          <w:lang w:val="hr-HR"/>
        </w:rPr>
        <w:t>,</w:t>
      </w:r>
      <w:r w:rsidR="00195E0B" w:rsidRPr="00B54AAF">
        <w:rPr>
          <w:rFonts w:ascii="Calibri" w:hAnsi="Calibri" w:cs="Calibri"/>
          <w:lang w:val="hr-HR"/>
        </w:rPr>
        <w:t xml:space="preserve"> 118/18</w:t>
      </w:r>
      <w:r w:rsidR="00AA7E08">
        <w:rPr>
          <w:rFonts w:ascii="Calibri" w:hAnsi="Calibri" w:cs="Calibri"/>
          <w:lang w:val="hr-HR"/>
        </w:rPr>
        <w:t xml:space="preserve"> I 110/19</w:t>
      </w:r>
      <w:r w:rsidR="00195E0B" w:rsidRPr="00B54AAF">
        <w:rPr>
          <w:rFonts w:ascii="Calibri" w:hAnsi="Calibri" w:cs="Calibri"/>
          <w:lang w:val="hr-HR"/>
        </w:rPr>
        <w:t xml:space="preserve"> </w:t>
      </w:r>
      <w:r w:rsidRPr="00B54AAF">
        <w:rPr>
          <w:rFonts w:ascii="Calibri" w:hAnsi="Calibri" w:cs="Calibri"/>
          <w:lang w:val="hr-HR"/>
        </w:rPr>
        <w:t>).</w:t>
      </w:r>
    </w:p>
    <w:p w14:paraId="5ED51501" w14:textId="226DF1FC" w:rsidR="00E247AB" w:rsidRPr="00B54AAF" w:rsidRDefault="00E247AB" w:rsidP="00FD1F39">
      <w:pPr>
        <w:jc w:val="both"/>
        <w:rPr>
          <w:rFonts w:ascii="Calibri" w:hAnsi="Calibri" w:cs="Calibri"/>
          <w:lang w:val="hr-HR"/>
        </w:rPr>
      </w:pPr>
      <w:r w:rsidRPr="00B54AAF">
        <w:rPr>
          <w:rFonts w:ascii="Calibri" w:hAnsi="Calibri" w:cs="Calibri"/>
          <w:lang w:val="hr-HR"/>
        </w:rPr>
        <w:t xml:space="preserve">Naručitelj ovaj predmet nabave, na temelju objektivnih kriterija za podjelu predmeta nabave na grupe iz članka 204. stavka 2. ZJN 2016 (primjerice: vrsta, svojstva, namjena, mjesto ili vrijeme ispunjenja), nije u mogućnosti podijeliti na grupe jer isti predstavlja jednu tehničku, tehnološku, oblikovnu, funkcionalnu i drugu objektivno </w:t>
      </w:r>
      <w:r w:rsidR="0043240E">
        <w:rPr>
          <w:rFonts w:ascii="Calibri" w:hAnsi="Calibri" w:cs="Calibri"/>
          <w:lang w:val="hr-HR"/>
        </w:rPr>
        <w:t>odredivu cjelinu za Naručitelja.</w:t>
      </w:r>
      <w:r w:rsidRPr="00B54AAF">
        <w:rPr>
          <w:rFonts w:ascii="Calibri" w:hAnsi="Calibri" w:cs="Calibri"/>
          <w:lang w:val="hr-HR"/>
        </w:rPr>
        <w:t xml:space="preserve"> </w:t>
      </w:r>
    </w:p>
    <w:p w14:paraId="425A247A" w14:textId="45E7B825" w:rsidR="00FD1F39" w:rsidRDefault="00E247AB" w:rsidP="00FD1F39">
      <w:pPr>
        <w:jc w:val="both"/>
        <w:rPr>
          <w:rFonts w:cstheme="minorHAnsi"/>
          <w:lang w:val="hr-HR"/>
        </w:rPr>
      </w:pPr>
      <w:r w:rsidRPr="00B54AAF">
        <w:rPr>
          <w:rFonts w:ascii="Calibri" w:hAnsi="Calibri" w:cs="Calibri"/>
          <w:lang w:val="hr-HR"/>
        </w:rPr>
        <w:t>Predmet nabave je složen od kontinuiranih, vremenski i tehničko tehnoloških međusobno ovisnih aktivnosti, te je za Naručitelja jedino rješenje da sklopi ugovor za cjeloviti predmet nabave jer bi sklapanje više ugovora za više grupa Naručitelja dovelo u rizik neusklađenosti usluga u fazi projektiranja i izvođenja sanacije za koje se mora osigurati kontinuitet,</w:t>
      </w:r>
      <w:r w:rsidRPr="00B54AAF">
        <w:rPr>
          <w:rFonts w:cstheme="minorHAnsi"/>
          <w:lang w:val="hr-HR"/>
        </w:rPr>
        <w:t xml:space="preserve"> te bi iziskivalo značajne dodatne troškove – istovremeno upravljanje s više ugovora koji bi se istovremeno odvijali, opasnost da se ugovori koji se trebaju realizirati ne sklope pravovremeno, koordinacija više izvršitelja usluga, teškoća pri utvrđivanju odgovornosti pojedinog izvršitelja usluga i/ili izvođača radova u izvršenju ugovora i mogućnost prebacivanje odgovornosti između pojedinih izvršitelja usluga a i slično, kašnjenja u izvršenju pojedinog ugovora</w:t>
      </w:r>
      <w:r w:rsidR="00FD1F39" w:rsidRPr="00B54AAF">
        <w:rPr>
          <w:rFonts w:cstheme="minorHAnsi"/>
          <w:lang w:val="hr-HR"/>
        </w:rPr>
        <w:t>.</w:t>
      </w:r>
    </w:p>
    <w:p w14:paraId="408A1325" w14:textId="77777777" w:rsidR="003F2353" w:rsidRDefault="003F2353" w:rsidP="00FD1F39">
      <w:pPr>
        <w:jc w:val="both"/>
        <w:rPr>
          <w:rFonts w:cstheme="minorHAnsi"/>
          <w:lang w:val="hr-HR"/>
        </w:rPr>
      </w:pPr>
    </w:p>
    <w:p w14:paraId="1A72B57C" w14:textId="77777777" w:rsidR="003F2353" w:rsidRPr="002A33D7" w:rsidRDefault="003F2353" w:rsidP="003F2353">
      <w:pPr>
        <w:rPr>
          <w:b/>
          <w:u w:val="single"/>
        </w:rPr>
      </w:pPr>
      <w:r w:rsidRPr="002A33D7">
        <w:rPr>
          <w:b/>
          <w:u w:val="single"/>
        </w:rPr>
        <w:t>Kriteriji vezani za grupe predmeta nabave</w:t>
      </w:r>
    </w:p>
    <w:p w14:paraId="3DA9125D" w14:textId="77777777" w:rsidR="003F2353" w:rsidRPr="002A33D7" w:rsidRDefault="003F2353" w:rsidP="003F2353">
      <w:pPr>
        <w:rPr>
          <w:b/>
          <w:u w:val="single"/>
        </w:rPr>
      </w:pPr>
    </w:p>
    <w:p w14:paraId="1A325C18" w14:textId="77777777" w:rsidR="003F2353" w:rsidRPr="002A33D7" w:rsidRDefault="003F2353" w:rsidP="003F2353">
      <w:pPr>
        <w:pStyle w:val="Stil2"/>
        <w:spacing w:line="240" w:lineRule="auto"/>
        <w:rPr>
          <w:rFonts w:asciiTheme="minorHAnsi" w:hAnsiTheme="minorHAnsi"/>
        </w:rPr>
      </w:pPr>
      <w:r w:rsidRPr="002A33D7">
        <w:rPr>
          <w:rFonts w:asciiTheme="minorHAnsi" w:hAnsiTheme="minorHAnsi"/>
        </w:rPr>
        <w:t>Predmet nabave nije podijeljen na grupe te nisu propisani kriteriji ili pravila koja će se primijeniti kako bi se odredilo koje će grupe predmeta nabave biti dodijeljene pojedinom ponuditelju.</w:t>
      </w:r>
    </w:p>
    <w:p w14:paraId="1903C430" w14:textId="77777777" w:rsidR="003F2353" w:rsidRPr="002A33D7" w:rsidRDefault="003F2353" w:rsidP="003F2353">
      <w:pPr>
        <w:pStyle w:val="Stil2"/>
        <w:spacing w:line="240" w:lineRule="auto"/>
        <w:rPr>
          <w:rFonts w:asciiTheme="minorHAnsi" w:hAnsiTheme="minorHAnsi"/>
        </w:rPr>
      </w:pPr>
    </w:p>
    <w:p w14:paraId="71F68C56" w14:textId="77777777" w:rsidR="003F2353" w:rsidRPr="00B54AAF" w:rsidRDefault="003F2353" w:rsidP="00FD1F39">
      <w:pPr>
        <w:jc w:val="both"/>
        <w:rPr>
          <w:rFonts w:cstheme="minorHAnsi"/>
          <w:lang w:val="hr-HR"/>
        </w:rPr>
      </w:pPr>
    </w:p>
    <w:p w14:paraId="35D7E24C" w14:textId="4C0DBBBA" w:rsidR="00470A14" w:rsidRPr="00B54AAF" w:rsidRDefault="00470A14" w:rsidP="00FD1F39">
      <w:pPr>
        <w:jc w:val="both"/>
        <w:rPr>
          <w:rFonts w:cstheme="minorHAnsi"/>
          <w:lang w:val="hr-HR"/>
        </w:rPr>
      </w:pPr>
    </w:p>
    <w:p w14:paraId="2F93BDFA" w14:textId="339BD9E9" w:rsidR="00E247AB" w:rsidRPr="00B54AAF" w:rsidRDefault="00E247AB" w:rsidP="00470A14">
      <w:pPr>
        <w:rPr>
          <w:rFonts w:cstheme="minorHAnsi"/>
          <w:lang w:val="hr-HR"/>
        </w:rPr>
      </w:pPr>
    </w:p>
    <w:p w14:paraId="260081F8" w14:textId="527D91D6" w:rsidR="002C69E0" w:rsidRPr="00B54AAF" w:rsidRDefault="002C69E0" w:rsidP="002C69E0">
      <w:pPr>
        <w:pStyle w:val="Naslov2"/>
        <w:rPr>
          <w:lang w:val="hr-HR"/>
        </w:rPr>
      </w:pPr>
      <w:bookmarkStart w:id="48" w:name="_Toc513562338"/>
      <w:bookmarkStart w:id="49" w:name="_Toc528571837"/>
      <w:bookmarkStart w:id="50" w:name="_Toc2953240"/>
      <w:r w:rsidRPr="00B54AAF">
        <w:rPr>
          <w:lang w:val="hr-HR"/>
        </w:rPr>
        <w:t>KOLIČINA PREDMETA NABAVE</w:t>
      </w:r>
      <w:bookmarkEnd w:id="48"/>
      <w:bookmarkEnd w:id="49"/>
      <w:bookmarkEnd w:id="50"/>
    </w:p>
    <w:p w14:paraId="111372C1" w14:textId="7FDD19FB" w:rsidR="006D1002" w:rsidRPr="00B54AAF" w:rsidRDefault="002C69E0" w:rsidP="0038638B">
      <w:pPr>
        <w:autoSpaceDE w:val="0"/>
        <w:autoSpaceDN w:val="0"/>
        <w:adjustRightInd w:val="0"/>
        <w:spacing w:after="120"/>
        <w:ind w:right="-2"/>
        <w:jc w:val="both"/>
        <w:rPr>
          <w:rFonts w:ascii="Calibri" w:hAnsi="Calibri" w:cs="Calibri"/>
          <w:color w:val="000000"/>
          <w:lang w:val="hr-HR"/>
        </w:rPr>
      </w:pPr>
      <w:r w:rsidRPr="00B54AAF">
        <w:rPr>
          <w:rFonts w:cs="Calibri"/>
          <w:color w:val="000000"/>
          <w:lang w:val="hr-HR"/>
        </w:rPr>
        <w:t>Sklapa se ugovor o javnoj nabavi za nabavu usluga</w:t>
      </w:r>
      <w:r w:rsidRPr="00B54AAF">
        <w:rPr>
          <w:rFonts w:cs="Calibri"/>
          <w:b/>
          <w:color w:val="000000"/>
          <w:lang w:val="hr-HR"/>
        </w:rPr>
        <w:t xml:space="preserve"> </w:t>
      </w:r>
      <w:r w:rsidR="00F97F60" w:rsidRPr="00B54AAF">
        <w:rPr>
          <w:rFonts w:cs="Calibri"/>
          <w:b/>
          <w:color w:val="000000"/>
          <w:lang w:val="hr-HR"/>
        </w:rPr>
        <w:t>VODITELJA PROJEKTA</w:t>
      </w:r>
      <w:r w:rsidRPr="00B54AAF">
        <w:rPr>
          <w:rFonts w:cs="Calibri"/>
          <w:b/>
          <w:color w:val="000000"/>
          <w:lang w:val="hr-HR"/>
        </w:rPr>
        <w:t xml:space="preserve"> NA PROJEKTU SANACIJE JAME „SOVJAK“ </w:t>
      </w:r>
      <w:r w:rsidRPr="00B54AAF">
        <w:rPr>
          <w:rFonts w:cs="Calibri"/>
          <w:color w:val="000000"/>
          <w:lang w:val="hr-HR"/>
        </w:rPr>
        <w:t>u okviru Projekta</w:t>
      </w:r>
      <w:r w:rsidRPr="00B54AAF">
        <w:rPr>
          <w:rFonts w:cs="Calibri"/>
          <w:b/>
          <w:color w:val="000000"/>
          <w:lang w:val="hr-HR"/>
        </w:rPr>
        <w:t xml:space="preserve"> „SANACIJA JAME SOVJAK“ </w:t>
      </w:r>
      <w:r w:rsidRPr="00B54AAF">
        <w:rPr>
          <w:rFonts w:cs="Calibri"/>
          <w:color w:val="000000"/>
          <w:lang w:val="hr-HR"/>
        </w:rPr>
        <w:t xml:space="preserve">sukladno Dokumentaciji o nabavi. </w:t>
      </w:r>
      <w:r w:rsidR="006D1002" w:rsidRPr="00B54AAF">
        <w:rPr>
          <w:rFonts w:ascii="Calibri" w:hAnsi="Calibri" w:cs="Calibri"/>
          <w:lang w:val="hr-HR" w:eastAsia="en-US"/>
        </w:rPr>
        <w:t xml:space="preserve">Točan opseg predmeta nabave određen je u </w:t>
      </w:r>
      <w:r w:rsidR="006D1002" w:rsidRPr="00B54AAF">
        <w:rPr>
          <w:rFonts w:ascii="Calibri" w:hAnsi="Calibri" w:cs="Calibri"/>
          <w:color w:val="000000"/>
          <w:lang w:val="hr-HR"/>
        </w:rPr>
        <w:t xml:space="preserve">Projektnom zadatku </w:t>
      </w:r>
      <w:r w:rsidR="006D1002" w:rsidRPr="00B54AAF">
        <w:rPr>
          <w:rFonts w:ascii="Calibri" w:hAnsi="Calibri" w:cs="Calibri"/>
          <w:b/>
          <w:color w:val="00B0F0"/>
          <w:lang w:val="hr-HR"/>
        </w:rPr>
        <w:t>(Knjiga 3)</w:t>
      </w:r>
      <w:r w:rsidR="006D1002" w:rsidRPr="00B54AAF">
        <w:rPr>
          <w:rFonts w:ascii="Calibri" w:hAnsi="Calibri" w:cs="Calibri"/>
          <w:b/>
          <w:color w:val="00B0F0"/>
          <w:lang w:val="hr-HR" w:eastAsia="en-US"/>
        </w:rPr>
        <w:t>.</w:t>
      </w:r>
      <w:r w:rsidR="006D1002" w:rsidRPr="00B54AAF">
        <w:rPr>
          <w:rFonts w:ascii="Calibri" w:hAnsi="Calibri" w:cs="Calibri"/>
          <w:color w:val="00B0F0"/>
          <w:szCs w:val="22"/>
          <w:lang w:val="hr-HR" w:eastAsia="en-US"/>
        </w:rPr>
        <w:t xml:space="preserve"> </w:t>
      </w:r>
    </w:p>
    <w:p w14:paraId="7C86D04C" w14:textId="229DB1DA" w:rsidR="002C69E0" w:rsidRPr="00B54AAF" w:rsidRDefault="002C69E0" w:rsidP="0038638B">
      <w:pPr>
        <w:pStyle w:val="Stil2"/>
        <w:spacing w:after="240" w:line="240" w:lineRule="auto"/>
        <w:ind w:right="-2"/>
      </w:pPr>
      <w:r w:rsidRPr="00B54AAF">
        <w:t xml:space="preserve">Sukladno članku. 4. Pravilnika o dokumentaciji o nabavi te ponudi u postupcima javne nabave („Narodne novine“ br. 65/2017) u Troškovniku </w:t>
      </w:r>
      <w:r w:rsidRPr="00B54AAF">
        <w:rPr>
          <w:rFonts w:cs="Calibri"/>
          <w:b/>
          <w:color w:val="00B0F0"/>
        </w:rPr>
        <w:t>(Knjiga 4)</w:t>
      </w:r>
      <w:r w:rsidRPr="00B54AAF">
        <w:rPr>
          <w:b/>
          <w:color w:val="00B0F0"/>
        </w:rPr>
        <w:t xml:space="preserve"> </w:t>
      </w:r>
      <w:r w:rsidRPr="00B54AAF">
        <w:t xml:space="preserve">je određena </w:t>
      </w:r>
      <w:r w:rsidRPr="00B54AAF">
        <w:rPr>
          <w:b/>
        </w:rPr>
        <w:t>predviđena (okvirna) količina</w:t>
      </w:r>
      <w:r w:rsidRPr="00B54AAF">
        <w:t xml:space="preserve"> predmeta nabave s obzirom na to da se zbog prirode usluge koje se nabavljaju ne može unaprijed odrediti točna količina. </w:t>
      </w:r>
    </w:p>
    <w:p w14:paraId="0C0CC7CD" w14:textId="370C88A9" w:rsidR="002C69E0" w:rsidRPr="00B54AAF" w:rsidRDefault="002C69E0" w:rsidP="0038638B">
      <w:pPr>
        <w:pStyle w:val="Tekstkomentara"/>
        <w:ind w:right="-2"/>
        <w:jc w:val="both"/>
      </w:pPr>
      <w:r w:rsidRPr="00B54AAF">
        <w:t xml:space="preserve">Naručitelj je odredio indikativan broj radnih dana obzirom da se radi o pružanju usluga </w:t>
      </w:r>
      <w:r w:rsidR="009841DE" w:rsidRPr="00B54AAF">
        <w:t>voditelja proje</w:t>
      </w:r>
      <w:r w:rsidR="00F7282E">
        <w:t>kt</w:t>
      </w:r>
      <w:r w:rsidR="009841DE" w:rsidRPr="00B54AAF">
        <w:t>a</w:t>
      </w:r>
      <w:r w:rsidRPr="00B54AAF">
        <w:t xml:space="preserve"> na Projektu sanacije jame Sovjak , koji uključuje projektiranj</w:t>
      </w:r>
      <w:r w:rsidR="00FF06D2">
        <w:t>e</w:t>
      </w:r>
      <w:r w:rsidRPr="00B54AAF">
        <w:t xml:space="preserve"> i izvođenj</w:t>
      </w:r>
      <w:r w:rsidR="00FF06D2">
        <w:t>e</w:t>
      </w:r>
      <w:r w:rsidRPr="00B54AAF">
        <w:t xml:space="preserve"> radova sanacije složenog Projekta čije projektiranje i izvođenje  Naručitelj ugovara s Izvođačem Radova, te pružanje usluga nadzora</w:t>
      </w:r>
      <w:r w:rsidR="00FF06D2">
        <w:t>.</w:t>
      </w:r>
      <w:r w:rsidRPr="00B54AAF">
        <w:t xml:space="preserve"> Pružanje </w:t>
      </w:r>
      <w:r w:rsidR="00FF06D2">
        <w:t>usluge</w:t>
      </w:r>
      <w:r w:rsidR="009841DE" w:rsidRPr="00B54AAF">
        <w:t xml:space="preserve"> voditelja projekta</w:t>
      </w:r>
      <w:r w:rsidRPr="00B54AAF">
        <w:t xml:space="preserve"> tako prati tijek aktivnosti Naručitelja i ugovora o projektiranju i izvođenju radova sanacije te ugovora o pružanju usluge nadzora tijekom više godina te izravno međusobno utječu, zbog čega  je nemoguće unaprijed predvidjeti točan broj radnih dana pojedinog stručnjaka, odnosno količinu predmeta nabave. </w:t>
      </w:r>
    </w:p>
    <w:p w14:paraId="79ED76D0" w14:textId="77777777" w:rsidR="00D24C3D" w:rsidRPr="00B54AAF" w:rsidRDefault="00D24C3D" w:rsidP="0038638B">
      <w:pPr>
        <w:autoSpaceDE w:val="0"/>
        <w:autoSpaceDN w:val="0"/>
        <w:adjustRightInd w:val="0"/>
        <w:spacing w:after="120"/>
        <w:ind w:right="-2"/>
        <w:jc w:val="both"/>
        <w:rPr>
          <w:rFonts w:ascii="Calibri" w:hAnsi="Calibri" w:cs="Calibri"/>
          <w:color w:val="000000"/>
          <w:lang w:val="hr-HR"/>
        </w:rPr>
      </w:pPr>
      <w:r w:rsidRPr="00B54AAF">
        <w:rPr>
          <w:lang w:val="hr-HR"/>
        </w:rPr>
        <w:t>Gospodarski subjekt je dužan ponuditi cjelokupni opseg usluge koji se traži u nadmetanju. Ponude koje obuhvaćaju samo dio traženog opsega neće se razmatrati.</w:t>
      </w:r>
    </w:p>
    <w:p w14:paraId="25F3F2B0" w14:textId="77777777" w:rsidR="00D24C3D" w:rsidRPr="00B54AAF" w:rsidRDefault="00D24C3D" w:rsidP="0038638B">
      <w:pPr>
        <w:autoSpaceDE w:val="0"/>
        <w:autoSpaceDN w:val="0"/>
        <w:adjustRightInd w:val="0"/>
        <w:spacing w:after="120"/>
        <w:ind w:right="-2"/>
        <w:jc w:val="both"/>
        <w:rPr>
          <w:rFonts w:ascii="Calibri" w:hAnsi="Calibri" w:cs="Calibri"/>
          <w:color w:val="000000"/>
          <w:lang w:val="hr-HR"/>
        </w:rPr>
      </w:pPr>
      <w:r w:rsidRPr="00B54AAF">
        <w:rPr>
          <w:rFonts w:ascii="Calibri" w:hAnsi="Calibri" w:cs="Calibri"/>
          <w:color w:val="000000"/>
          <w:lang w:val="hr-HR"/>
        </w:rPr>
        <w:t>Ponuditelj je dužan ponuditi i izvršiti uslugu sukladno svim tehničkim i drugim uvjetima koji su navedeni u ovoj Dokumentaciji o nabavi.</w:t>
      </w:r>
    </w:p>
    <w:p w14:paraId="6159CB41" w14:textId="3FA0CD4C" w:rsidR="002C69E0" w:rsidRPr="00B54AAF" w:rsidRDefault="002C69E0" w:rsidP="0038638B">
      <w:pPr>
        <w:pStyle w:val="Tekstkomentara"/>
        <w:ind w:right="-2"/>
        <w:jc w:val="both"/>
      </w:pPr>
      <w:r w:rsidRPr="00B54AAF">
        <w:t>Sukladno članku 4. Pravilnika o dokumentaciji o nabavi te ponudi u postupcima javne nabave stvarna nabavljena količina usluga na temelju sklopljenog ugovora o javnoj nabavi može biti veća ili manja od predviđene količine</w:t>
      </w:r>
      <w:r w:rsidR="007F1E4A">
        <w:t>.</w:t>
      </w:r>
    </w:p>
    <w:p w14:paraId="4CD756E7" w14:textId="50BD97B3" w:rsidR="002C69E0" w:rsidRPr="00B54AAF" w:rsidRDefault="002C69E0" w:rsidP="002C69E0">
      <w:pPr>
        <w:pStyle w:val="Naslov2"/>
        <w:rPr>
          <w:lang w:val="hr-HR"/>
        </w:rPr>
      </w:pPr>
      <w:bookmarkStart w:id="51" w:name="_Toc513562339"/>
      <w:bookmarkStart w:id="52" w:name="_Toc528571838"/>
      <w:bookmarkStart w:id="53" w:name="_Toc2953241"/>
      <w:r w:rsidRPr="00B54AAF">
        <w:rPr>
          <w:lang w:val="hr-HR"/>
        </w:rPr>
        <w:t>TEHNIČKE SPECIFIKACIJE</w:t>
      </w:r>
      <w:bookmarkEnd w:id="51"/>
      <w:bookmarkEnd w:id="52"/>
      <w:bookmarkEnd w:id="53"/>
    </w:p>
    <w:p w14:paraId="7C2DB108" w14:textId="76E38652" w:rsidR="002C69E0" w:rsidRPr="00B54AAF" w:rsidRDefault="002C69E0" w:rsidP="002C69E0">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 xml:space="preserve">Tehnička specifikacija se nalazi u Projektnom zadatku </w:t>
      </w:r>
      <w:r w:rsidRPr="00B54AAF">
        <w:rPr>
          <w:rFonts w:ascii="Calibri" w:hAnsi="Calibri" w:cs="Calibri"/>
          <w:b/>
          <w:color w:val="00B0F0"/>
          <w:lang w:val="hr-HR"/>
        </w:rPr>
        <w:t>(Knjiga 3)</w:t>
      </w:r>
      <w:r w:rsidRPr="00B54AAF">
        <w:rPr>
          <w:rFonts w:ascii="Calibri" w:hAnsi="Calibri" w:cs="Calibri"/>
          <w:color w:val="00B0F0"/>
          <w:lang w:val="hr-HR"/>
        </w:rPr>
        <w:t xml:space="preserve"> </w:t>
      </w:r>
      <w:r w:rsidRPr="00B54AAF">
        <w:rPr>
          <w:rFonts w:ascii="Calibri" w:hAnsi="Calibri" w:cs="Calibri"/>
          <w:color w:val="000000"/>
          <w:lang w:val="hr-HR"/>
        </w:rPr>
        <w:t>ove Dokumentacije o nabavi</w:t>
      </w:r>
      <w:r w:rsidR="003F2353">
        <w:rPr>
          <w:rFonts w:ascii="Calibri" w:hAnsi="Calibri" w:cs="Calibri"/>
          <w:color w:val="000000"/>
          <w:lang w:val="hr-HR"/>
        </w:rPr>
        <w:t xml:space="preserve"> </w:t>
      </w:r>
      <w:r w:rsidR="003F2353" w:rsidRPr="00D927CA">
        <w:t xml:space="preserve">te </w:t>
      </w:r>
      <w:r w:rsidR="003F2353" w:rsidRPr="00D927CA">
        <w:rPr>
          <w:b/>
        </w:rPr>
        <w:t>Knjizi 4.</w:t>
      </w:r>
      <w:r w:rsidR="003F2353" w:rsidRPr="00D927CA">
        <w:t xml:space="preserve"> Troškovnik.</w:t>
      </w:r>
    </w:p>
    <w:p w14:paraId="7FED8D4B" w14:textId="1BD7BAA7" w:rsidR="002C69E0" w:rsidRPr="00B54AAF" w:rsidRDefault="002C69E0" w:rsidP="002C69E0">
      <w:pPr>
        <w:autoSpaceDE w:val="0"/>
        <w:autoSpaceDN w:val="0"/>
        <w:adjustRightInd w:val="0"/>
        <w:spacing w:after="120"/>
        <w:ind w:right="272"/>
        <w:jc w:val="both"/>
        <w:rPr>
          <w:rFonts w:ascii="Calibri" w:hAnsi="Calibri" w:cs="Calibri"/>
          <w:color w:val="000000"/>
          <w:lang w:val="hr-HR"/>
        </w:rPr>
      </w:pPr>
    </w:p>
    <w:p w14:paraId="57526D28" w14:textId="01218686" w:rsidR="002C69E0" w:rsidRPr="00B54AAF" w:rsidRDefault="002C69E0" w:rsidP="002C69E0">
      <w:pPr>
        <w:pStyle w:val="Naslov2"/>
        <w:rPr>
          <w:lang w:val="hr-HR"/>
        </w:rPr>
      </w:pPr>
      <w:bookmarkStart w:id="54" w:name="_Toc513562340"/>
      <w:bookmarkStart w:id="55" w:name="_Toc528571839"/>
      <w:bookmarkStart w:id="56" w:name="_Toc2953242"/>
      <w:r w:rsidRPr="00B54AAF">
        <w:rPr>
          <w:lang w:val="hr-HR"/>
        </w:rPr>
        <w:t>TROŠKOVNIK</w:t>
      </w:r>
      <w:bookmarkEnd w:id="54"/>
      <w:bookmarkEnd w:id="55"/>
      <w:bookmarkEnd w:id="56"/>
    </w:p>
    <w:p w14:paraId="23E54418" w14:textId="77777777" w:rsidR="009324DA" w:rsidRPr="00D927CA" w:rsidRDefault="009324DA" w:rsidP="009324DA">
      <w:pPr>
        <w:pStyle w:val="Stil2"/>
        <w:spacing w:line="240" w:lineRule="auto"/>
        <w:rPr>
          <w:rFonts w:asciiTheme="minorHAnsi" w:hAnsiTheme="minorHAnsi"/>
        </w:rPr>
      </w:pPr>
      <w:r w:rsidRPr="00D927CA">
        <w:rPr>
          <w:rFonts w:asciiTheme="minorHAnsi" w:hAnsiTheme="minorHAnsi"/>
        </w:rPr>
        <w:t xml:space="preserve">Troškovnik je sastavni dio dokumentacije o nabavi </w:t>
      </w:r>
      <w:r w:rsidRPr="00D927CA">
        <w:rPr>
          <w:rFonts w:asciiTheme="minorHAnsi" w:hAnsiTheme="minorHAnsi"/>
          <w:b/>
        </w:rPr>
        <w:t xml:space="preserve">Knjiga 4 </w:t>
      </w:r>
      <w:r w:rsidRPr="00D927CA">
        <w:rPr>
          <w:rFonts w:asciiTheme="minorHAnsi" w:hAnsiTheme="minorHAnsi"/>
        </w:rPr>
        <w:t xml:space="preserve">i priložen je kao zasebni dokument u .xls formatu u EOJN RH. Troškovnik se dostavlja u formatu u kojem je objavljen u EOJN RH, a mora biti popunjen na izvornom predlošku bez mijenjanja, ispravljanja i prepisivanja izvornog teksta. Gospodarski subjekt je obvezan ispuniti sve stavke u troškovniku. Prilikom ispunjavanja troškovnika gospodarski subjekt ukupnu cijenu stavke izračunava kao umnožak količine stavke i jedinične cijene stavke. </w:t>
      </w:r>
      <w:r w:rsidRPr="00D927CA">
        <w:rPr>
          <w:rFonts w:asciiTheme="minorHAnsi" w:hAnsiTheme="minorHAnsi"/>
          <w:lang w:eastAsia="sl-SI"/>
        </w:rPr>
        <w:t>Jedinične cijene svake stavke Troškovnika i ukupna cijena moraju biti zaokružene na dvije decimale.</w:t>
      </w:r>
    </w:p>
    <w:p w14:paraId="2D721C38" w14:textId="77777777" w:rsidR="009324DA" w:rsidRPr="00D927CA" w:rsidRDefault="009324DA" w:rsidP="009324DA">
      <w:pPr>
        <w:pStyle w:val="Stil2"/>
        <w:spacing w:line="240" w:lineRule="auto"/>
        <w:rPr>
          <w:rFonts w:asciiTheme="minorHAnsi" w:hAnsiTheme="minorHAnsi"/>
        </w:rPr>
      </w:pPr>
      <w:r w:rsidRPr="00D927CA">
        <w:rPr>
          <w:rFonts w:asciiTheme="minorHAnsi" w:hAnsiTheme="minorHAnsi"/>
        </w:rPr>
        <w:t xml:space="preserve">Popust i svi troškovi potrebni za pružanje  predmetnih usluga moraju biti uračunati u ponuđenoj jediničnoj cijeni. </w:t>
      </w:r>
    </w:p>
    <w:p w14:paraId="0DB15F79" w14:textId="77777777" w:rsidR="009324DA" w:rsidRPr="00D927CA" w:rsidRDefault="009324DA" w:rsidP="009324DA">
      <w:pPr>
        <w:pStyle w:val="Stil2"/>
        <w:spacing w:line="240" w:lineRule="auto"/>
        <w:rPr>
          <w:rFonts w:asciiTheme="minorHAnsi" w:hAnsiTheme="minorHAnsi"/>
        </w:rPr>
      </w:pPr>
      <w:r w:rsidRPr="00D927CA">
        <w:rPr>
          <w:rFonts w:asciiTheme="minorHAnsi" w:hAnsiTheme="minorHAnsi"/>
        </w:rPr>
        <w:t>U troškovniku se ne smiju mijenjati količine, jedinice mjere niti opisi pojedinih stavki.</w:t>
      </w:r>
    </w:p>
    <w:p w14:paraId="68A8513D" w14:textId="77777777" w:rsidR="009324DA" w:rsidRPr="00D927CA" w:rsidRDefault="009324DA" w:rsidP="009324DA">
      <w:pPr>
        <w:pStyle w:val="Stil2"/>
        <w:spacing w:line="240" w:lineRule="auto"/>
        <w:rPr>
          <w:rFonts w:asciiTheme="minorHAnsi" w:hAnsiTheme="minorHAnsi"/>
        </w:rPr>
      </w:pPr>
      <w:r w:rsidRPr="00D927CA">
        <w:rPr>
          <w:rFonts w:asciiTheme="minorHAnsi" w:hAnsiTheme="minorHAnsi"/>
        </w:rPr>
        <w:t xml:space="preserve">Stavke troškovnika podrazumijevaju sve usluge prema Projektnom zadatku </w:t>
      </w:r>
      <w:r w:rsidRPr="00D927CA">
        <w:rPr>
          <w:rFonts w:asciiTheme="minorHAnsi" w:hAnsiTheme="minorHAnsi"/>
          <w:b/>
        </w:rPr>
        <w:t>Knjiga 3</w:t>
      </w:r>
      <w:r w:rsidRPr="00D927CA">
        <w:rPr>
          <w:rFonts w:asciiTheme="minorHAnsi" w:hAnsiTheme="minorHAnsi"/>
        </w:rPr>
        <w:t xml:space="preserve">. ove dokumentacije o nabavi. U ponuđene cijene moraju biti uključeni svi troškovi angažmana dodatnog osoblja potrebnog za izvršenje ugovornih obveza prema Projektnom zadatku. U ponuđene cijene moraju biti uključeni i svi materijalni troškovi Izvršiteljevog angažmana koji su potrebni za izvršenje ugovornih obveza prema Projektnom zadatku ( najam ureda, informatička oprema, režijski troškovi, troškovi prijevoda i sl.) </w:t>
      </w:r>
    </w:p>
    <w:p w14:paraId="1C41786A" w14:textId="77777777" w:rsidR="009324DA" w:rsidRPr="00D927CA" w:rsidRDefault="009324DA" w:rsidP="009324DA">
      <w:pPr>
        <w:pStyle w:val="Stil2"/>
        <w:spacing w:line="240" w:lineRule="auto"/>
        <w:rPr>
          <w:rFonts w:asciiTheme="minorHAnsi" w:hAnsiTheme="minorHAnsi"/>
        </w:rPr>
      </w:pPr>
      <w:r w:rsidRPr="00D927CA">
        <w:rPr>
          <w:rFonts w:asciiTheme="minorHAnsi" w:hAnsiTheme="minorHAnsi"/>
        </w:rPr>
        <w:t>Na opisani način postupa gospodarski subjekt i ukoliko izmjenom i/ili dopunom ponude mijenja cijene u Troškovniku mora dostaviti potpuno popunjen Troškovnik s izmijenjenim jediničnim cijenama.</w:t>
      </w:r>
    </w:p>
    <w:p w14:paraId="16B53986" w14:textId="0B978DA1" w:rsidR="009324DA" w:rsidRDefault="009324DA" w:rsidP="009324DA">
      <w:pPr>
        <w:spacing w:after="120"/>
        <w:ind w:right="272"/>
        <w:rPr>
          <w:rFonts w:ascii="Calibri" w:hAnsi="Calibri"/>
        </w:rPr>
      </w:pPr>
      <w:r w:rsidRPr="00D927CA">
        <w:rPr>
          <w:rFonts w:ascii="Calibri" w:hAnsi="Calibri"/>
        </w:rPr>
        <w:t>Cijena ponude bez PDV-a, izražava se za cjelokupni predmet nabave.</w:t>
      </w:r>
    </w:p>
    <w:p w14:paraId="5021137B" w14:textId="77777777" w:rsidR="00EC7997" w:rsidRPr="00D927CA" w:rsidRDefault="00EC7997" w:rsidP="009324DA">
      <w:pPr>
        <w:spacing w:after="120"/>
        <w:ind w:right="272"/>
        <w:rPr>
          <w:rFonts w:ascii="Calibri" w:hAnsi="Calibri"/>
        </w:rPr>
      </w:pPr>
    </w:p>
    <w:p w14:paraId="516BF498" w14:textId="08CE1354" w:rsidR="002C69E0" w:rsidRPr="00B54AAF" w:rsidRDefault="002C69E0" w:rsidP="002C69E0">
      <w:pPr>
        <w:pStyle w:val="Naslov2"/>
        <w:rPr>
          <w:lang w:val="hr-HR"/>
        </w:rPr>
      </w:pPr>
      <w:bookmarkStart w:id="57" w:name="_Toc528571840"/>
      <w:bookmarkStart w:id="58" w:name="_Toc2953243"/>
      <w:r w:rsidRPr="00B54AAF">
        <w:rPr>
          <w:lang w:val="hr-HR"/>
        </w:rPr>
        <w:t>KRITERIJI ZA OCJENU JEDNAKOVRIJEDNOSTI PREDMETA NABAVE, AKO SE UPUĆUJE NA MARKU, IZVOR, PATENT ITD.</w:t>
      </w:r>
      <w:bookmarkEnd w:id="57"/>
      <w:bookmarkEnd w:id="58"/>
    </w:p>
    <w:p w14:paraId="3593461C" w14:textId="77777777" w:rsidR="002C69E0" w:rsidRPr="00B54AAF" w:rsidRDefault="002C69E0" w:rsidP="002C69E0">
      <w:pPr>
        <w:autoSpaceDE w:val="0"/>
        <w:autoSpaceDN w:val="0"/>
        <w:adjustRightInd w:val="0"/>
        <w:spacing w:after="120"/>
        <w:ind w:right="272"/>
        <w:jc w:val="both"/>
        <w:rPr>
          <w:rFonts w:cstheme="minorHAnsi"/>
          <w:lang w:val="hr-HR" w:eastAsia="en-GB" w:bidi="en-US"/>
        </w:rPr>
      </w:pPr>
      <w:r w:rsidRPr="00B54AAF">
        <w:rPr>
          <w:rFonts w:cstheme="minorHAnsi"/>
          <w:lang w:val="hr-HR" w:eastAsia="en-GB" w:bidi="en-US"/>
        </w:rPr>
        <w:t>U ovom predmetu nabave ne upućuje se na marku, izvor, patent i dr. te se ne definiraju kriteriji za ocjenu jednakovrijednosti nabave.</w:t>
      </w:r>
    </w:p>
    <w:p w14:paraId="0C87600F" w14:textId="77777777" w:rsidR="002C69E0" w:rsidRPr="00B54AAF" w:rsidRDefault="002C69E0" w:rsidP="002C69E0">
      <w:pPr>
        <w:spacing w:after="120"/>
        <w:ind w:right="272"/>
        <w:jc w:val="both"/>
        <w:rPr>
          <w:rFonts w:ascii="Calibri" w:hAnsi="Calibri" w:cs="Calibri"/>
          <w:color w:val="000000"/>
          <w:lang w:val="hr-HR"/>
        </w:rPr>
      </w:pPr>
    </w:p>
    <w:p w14:paraId="407CDA58" w14:textId="49554149" w:rsidR="002C69E0" w:rsidRPr="00B54AAF" w:rsidRDefault="002C69E0" w:rsidP="002C69E0">
      <w:pPr>
        <w:pStyle w:val="Naslov2"/>
        <w:rPr>
          <w:lang w:val="hr-HR"/>
        </w:rPr>
      </w:pPr>
      <w:bookmarkStart w:id="59" w:name="_Toc513562341"/>
      <w:bookmarkStart w:id="60" w:name="_Toc528571841"/>
      <w:bookmarkStart w:id="61" w:name="_Toc2953244"/>
      <w:r w:rsidRPr="00B54AAF">
        <w:rPr>
          <w:caps w:val="0"/>
          <w:lang w:val="hr-HR"/>
        </w:rPr>
        <w:t>MJESTO IZVRŠENJA USLUGE</w:t>
      </w:r>
      <w:bookmarkEnd w:id="59"/>
      <w:bookmarkEnd w:id="60"/>
      <w:bookmarkEnd w:id="61"/>
    </w:p>
    <w:p w14:paraId="10D132F8" w14:textId="77777777" w:rsidR="002C69E0" w:rsidRPr="00B54AAF" w:rsidRDefault="002C69E0" w:rsidP="002C69E0">
      <w:pPr>
        <w:spacing w:line="276" w:lineRule="auto"/>
        <w:rPr>
          <w:rFonts w:cstheme="minorHAnsi"/>
          <w:lang w:val="hr-HR" w:eastAsia="en-GB"/>
        </w:rPr>
      </w:pPr>
      <w:bookmarkStart w:id="62" w:name="_Hlk512255609"/>
      <w:r w:rsidRPr="00B54AAF">
        <w:rPr>
          <w:rFonts w:cstheme="minorHAnsi"/>
          <w:lang w:val="hr-HR" w:eastAsia="en-GB"/>
        </w:rPr>
        <w:t>Mjesta pružanja usluge su:</w:t>
      </w:r>
    </w:p>
    <w:p w14:paraId="449D1522" w14:textId="77777777" w:rsidR="002C69E0" w:rsidRPr="00B54AAF" w:rsidRDefault="002C69E0" w:rsidP="002C69E0">
      <w:pPr>
        <w:pStyle w:val="Body-Bullet"/>
        <w:numPr>
          <w:ilvl w:val="0"/>
          <w:numId w:val="0"/>
        </w:numPr>
        <w:ind w:left="720" w:hanging="360"/>
        <w:rPr>
          <w:rFonts w:asciiTheme="minorHAnsi" w:hAnsiTheme="minorHAnsi"/>
        </w:rPr>
      </w:pPr>
    </w:p>
    <w:p w14:paraId="22B43BC2" w14:textId="77777777" w:rsidR="001A3D12" w:rsidRPr="00B54AAF" w:rsidRDefault="001A3D12" w:rsidP="001A3D12">
      <w:pPr>
        <w:pStyle w:val="Body-Bullet"/>
        <w:rPr>
          <w:rFonts w:asciiTheme="minorHAnsi" w:hAnsiTheme="minorHAnsi" w:cstheme="minorHAnsi"/>
          <w:lang w:eastAsia="en-GB"/>
        </w:rPr>
      </w:pPr>
      <w:r w:rsidRPr="00B54AAF">
        <w:rPr>
          <w:rFonts w:asciiTheme="minorHAnsi" w:hAnsiTheme="minorHAnsi" w:cstheme="minorHAnsi"/>
          <w:lang w:eastAsia="en-GB"/>
        </w:rPr>
        <w:t>Sjedište Fonda za zaštitu okoliša i energetsku učinkovitost,</w:t>
      </w:r>
    </w:p>
    <w:p w14:paraId="767B0B9E" w14:textId="77777777" w:rsidR="003F2353" w:rsidRPr="00900DF1" w:rsidRDefault="003F2353" w:rsidP="003F2353">
      <w:pPr>
        <w:pStyle w:val="Body-Bullet"/>
        <w:rPr>
          <w:rFonts w:asciiTheme="minorHAnsi" w:hAnsiTheme="minorHAnsi" w:cstheme="minorHAnsi"/>
          <w:lang w:eastAsia="en-GB"/>
        </w:rPr>
      </w:pPr>
      <w:r w:rsidRPr="00900DF1">
        <w:rPr>
          <w:rFonts w:asciiTheme="minorHAnsi" w:hAnsiTheme="minorHAnsi" w:cstheme="minorHAnsi"/>
          <w:lang w:eastAsia="en-GB"/>
        </w:rPr>
        <w:t>Lokacija jame „Sovjak“ - Jama ''Sovjak'' nalazi se na katastarskoj čestici 4457 k.o. Viškovo koja je u vlasništvu Općine Viškovo. Aktivnosti sanacije jame Sovjak provodit će se i na katastarskim česticama 4456/1, 4458/1, 4458/2 k.o. Viškovo</w:t>
      </w:r>
    </w:p>
    <w:p w14:paraId="060588C2" w14:textId="77777777" w:rsidR="001A3D12" w:rsidRPr="00B54AAF" w:rsidRDefault="001A3D12" w:rsidP="001A3D12">
      <w:pPr>
        <w:pStyle w:val="Body-Bullet"/>
        <w:rPr>
          <w:rFonts w:asciiTheme="minorHAnsi" w:hAnsiTheme="minorHAnsi" w:cstheme="minorHAnsi"/>
          <w:lang w:eastAsia="en-GB"/>
        </w:rPr>
      </w:pPr>
      <w:r w:rsidRPr="00B54AAF">
        <w:rPr>
          <w:rFonts w:asciiTheme="minorHAnsi" w:hAnsiTheme="minorHAnsi" w:cstheme="minorHAnsi"/>
        </w:rPr>
        <w:t>Lokacije nadležnih institucija tijela državne, regionalne i lokalne uprave i javnopravnih tijela (prema potrebi),</w:t>
      </w:r>
    </w:p>
    <w:p w14:paraId="1D5C288F" w14:textId="77777777" w:rsidR="001A3D12" w:rsidRPr="00B54AAF" w:rsidRDefault="001A3D12" w:rsidP="001A3D12">
      <w:pPr>
        <w:pStyle w:val="Body-Bullet"/>
        <w:rPr>
          <w:rFonts w:asciiTheme="minorHAnsi" w:hAnsiTheme="minorHAnsi" w:cstheme="minorHAnsi"/>
          <w:lang w:eastAsia="en-GB"/>
        </w:rPr>
      </w:pPr>
      <w:r w:rsidRPr="00B54AAF">
        <w:rPr>
          <w:rFonts w:asciiTheme="minorHAnsi" w:hAnsiTheme="minorHAnsi" w:cstheme="minorHAnsi"/>
          <w:lang w:eastAsia="en-GB"/>
        </w:rPr>
        <w:t>Lokacija pozajmišta inertnog materijala osiguranog od strane Naručitelja,</w:t>
      </w:r>
    </w:p>
    <w:p w14:paraId="738CC49F" w14:textId="77777777" w:rsidR="001A3D12" w:rsidRPr="00B54AAF" w:rsidRDefault="001A3D12" w:rsidP="001A3D12">
      <w:pPr>
        <w:pStyle w:val="Body-Bullet"/>
        <w:rPr>
          <w:rFonts w:asciiTheme="minorHAnsi" w:hAnsiTheme="minorHAnsi" w:cstheme="minorHAnsi"/>
          <w:lang w:eastAsia="en-GB"/>
        </w:rPr>
      </w:pPr>
      <w:r w:rsidRPr="00B54AAF">
        <w:rPr>
          <w:rFonts w:asciiTheme="minorHAnsi" w:hAnsiTheme="minorHAnsi" w:cstheme="minorHAnsi"/>
          <w:lang w:eastAsia="en-GB"/>
        </w:rPr>
        <w:t>Lokacija konačnog zbrinjavanja otpada i prometni pravci do iste,</w:t>
      </w:r>
    </w:p>
    <w:p w14:paraId="7A5FFD52" w14:textId="77777777" w:rsidR="001A3D12" w:rsidRPr="00B54AAF" w:rsidRDefault="001A3D12" w:rsidP="001A3D12">
      <w:pPr>
        <w:pStyle w:val="Body-Bullet"/>
        <w:rPr>
          <w:rFonts w:asciiTheme="minorHAnsi" w:hAnsiTheme="minorHAnsi" w:cstheme="minorHAnsi"/>
          <w:lang w:eastAsia="en-GB"/>
        </w:rPr>
      </w:pPr>
      <w:r w:rsidRPr="00B54AAF">
        <w:rPr>
          <w:rFonts w:asciiTheme="minorHAnsi" w:hAnsiTheme="minorHAnsi" w:cstheme="minorHAnsi"/>
          <w:lang w:eastAsia="en-GB"/>
        </w:rPr>
        <w:t xml:space="preserve">Lokacije definirane </w:t>
      </w:r>
      <w:r w:rsidRPr="00B54AAF">
        <w:rPr>
          <w:rFonts w:asciiTheme="minorHAnsi" w:hAnsiTheme="minorHAnsi" w:cstheme="minorHAnsi"/>
          <w:i/>
          <w:lang w:eastAsia="en-GB"/>
        </w:rPr>
        <w:t>Planom i programom obavještavanja i potencijalnog privremenog iseljavanja stanovništva ili evakuacije u slučaju prekoračenja dozvoljenih razina koncentracija onečišćujućih tvari u zraku</w:t>
      </w:r>
      <w:r w:rsidRPr="00B54AAF">
        <w:rPr>
          <w:rFonts w:asciiTheme="minorHAnsi" w:hAnsiTheme="minorHAnsi" w:cstheme="minorHAnsi"/>
          <w:lang w:eastAsia="en-GB"/>
        </w:rPr>
        <w:t>, u slučaju potrebe,</w:t>
      </w:r>
    </w:p>
    <w:p w14:paraId="4F8632D7" w14:textId="77777777" w:rsidR="001A3D12" w:rsidRPr="00B54AAF" w:rsidRDefault="001A3D12" w:rsidP="001A3D12">
      <w:pPr>
        <w:pStyle w:val="Body-Bullet"/>
        <w:rPr>
          <w:rFonts w:asciiTheme="minorHAnsi" w:hAnsiTheme="minorHAnsi" w:cstheme="minorHAnsi"/>
          <w:lang w:eastAsia="en-GB"/>
        </w:rPr>
      </w:pPr>
      <w:r w:rsidRPr="00B54AAF">
        <w:rPr>
          <w:rFonts w:asciiTheme="minorHAnsi" w:hAnsiTheme="minorHAnsi" w:cstheme="minorHAnsi"/>
        </w:rPr>
        <w:t>Ured Izvršitelja usluga projektiranja.</w:t>
      </w:r>
    </w:p>
    <w:p w14:paraId="6A594C47" w14:textId="77777777" w:rsidR="001A3D12" w:rsidRPr="00B54AAF" w:rsidRDefault="001A3D12" w:rsidP="001A3D12">
      <w:pPr>
        <w:pStyle w:val="Body-Bullet"/>
        <w:autoSpaceDE w:val="0"/>
        <w:autoSpaceDN w:val="0"/>
        <w:adjustRightInd w:val="0"/>
        <w:spacing w:after="120"/>
        <w:ind w:right="272"/>
        <w:rPr>
          <w:rFonts w:asciiTheme="minorHAnsi" w:hAnsiTheme="minorHAnsi"/>
          <w:color w:val="000000" w:themeColor="text1"/>
          <w:lang w:eastAsia="sl-SI"/>
        </w:rPr>
      </w:pPr>
      <w:r w:rsidRPr="00B54AAF">
        <w:rPr>
          <w:rFonts w:asciiTheme="minorHAnsi" w:hAnsiTheme="minorHAnsi"/>
          <w:color w:val="000000" w:themeColor="text1"/>
          <w:lang w:eastAsia="sl-SI"/>
        </w:rPr>
        <w:t xml:space="preserve">Ured Izvršitelja </w:t>
      </w:r>
    </w:p>
    <w:p w14:paraId="0AE69A8C" w14:textId="77777777" w:rsidR="002C69E0" w:rsidRPr="00B54AAF" w:rsidRDefault="002C69E0" w:rsidP="002C69E0">
      <w:pPr>
        <w:pStyle w:val="Body-Bullet"/>
        <w:numPr>
          <w:ilvl w:val="0"/>
          <w:numId w:val="0"/>
        </w:numPr>
        <w:ind w:left="720"/>
        <w:rPr>
          <w:rFonts w:asciiTheme="minorHAnsi" w:hAnsiTheme="minorHAnsi"/>
        </w:rPr>
      </w:pPr>
    </w:p>
    <w:p w14:paraId="4BC39937" w14:textId="39D5D1BD" w:rsidR="002C69E0" w:rsidRPr="00B54AAF" w:rsidRDefault="002C69E0" w:rsidP="002C69E0">
      <w:pPr>
        <w:pStyle w:val="Naslov2"/>
        <w:rPr>
          <w:lang w:val="hr-HR"/>
        </w:rPr>
      </w:pPr>
      <w:bookmarkStart w:id="63" w:name="_Toc528571842"/>
      <w:bookmarkStart w:id="64" w:name="_Ref528690103"/>
      <w:bookmarkStart w:id="65" w:name="_Toc2953245"/>
      <w:bookmarkStart w:id="66" w:name="_Toc513562342"/>
      <w:bookmarkStart w:id="67" w:name="_Ref513562932"/>
      <w:bookmarkStart w:id="68" w:name="_Ref513562935"/>
      <w:bookmarkStart w:id="69" w:name="_Ref513563059"/>
      <w:bookmarkEnd w:id="62"/>
      <w:r w:rsidRPr="00B54AAF">
        <w:rPr>
          <w:caps w:val="0"/>
          <w:lang w:val="hr-HR"/>
        </w:rPr>
        <w:t>ROK POČETKA I ZAVRŠETKA IZVRŠENJA UGOVORA</w:t>
      </w:r>
      <w:bookmarkEnd w:id="63"/>
      <w:bookmarkEnd w:id="64"/>
      <w:bookmarkEnd w:id="65"/>
      <w:r w:rsidRPr="00B54AAF">
        <w:rPr>
          <w:caps w:val="0"/>
          <w:lang w:val="hr-HR"/>
        </w:rPr>
        <w:t xml:space="preserve"> </w:t>
      </w:r>
      <w:bookmarkEnd w:id="66"/>
      <w:bookmarkEnd w:id="67"/>
      <w:bookmarkEnd w:id="68"/>
      <w:bookmarkEnd w:id="69"/>
    </w:p>
    <w:p w14:paraId="4A4AFE3E" w14:textId="77777777" w:rsidR="003F2353" w:rsidRPr="002A33D7" w:rsidRDefault="003F2353" w:rsidP="003F2353">
      <w:pPr>
        <w:pStyle w:val="Stil2"/>
        <w:rPr>
          <w:rFonts w:asciiTheme="minorHAnsi" w:hAnsiTheme="minorHAnsi"/>
        </w:rPr>
      </w:pPr>
      <w:r w:rsidRPr="002A33D7">
        <w:rPr>
          <w:rFonts w:asciiTheme="minorHAnsi" w:hAnsiTheme="minorHAnsi"/>
        </w:rPr>
        <w:t>Ugovor stupa na snagu danom potpisa obiju ugovornih strana i dostavom bankarske garancije kao jamstva za uredno ispunjenje ugovora.</w:t>
      </w:r>
    </w:p>
    <w:p w14:paraId="3A086019" w14:textId="77777777" w:rsidR="003F2353" w:rsidRPr="002A33D7" w:rsidRDefault="003F2353" w:rsidP="003F2353">
      <w:pPr>
        <w:spacing w:line="276" w:lineRule="auto"/>
        <w:rPr>
          <w:rFonts w:cstheme="minorHAnsi"/>
        </w:rPr>
      </w:pPr>
      <w:r w:rsidRPr="002A33D7">
        <w:rPr>
          <w:rFonts w:cstheme="minorHAnsi"/>
        </w:rPr>
        <w:t xml:space="preserve">Ugovor se nalazi u </w:t>
      </w:r>
      <w:r w:rsidRPr="008F3E9E">
        <w:rPr>
          <w:rFonts w:cstheme="minorHAnsi"/>
          <w:b/>
        </w:rPr>
        <w:t>Knjizi 2</w:t>
      </w:r>
      <w:r w:rsidRPr="002A33D7">
        <w:rPr>
          <w:rFonts w:cstheme="minorHAnsi"/>
        </w:rPr>
        <w:t xml:space="preserve"> ove Dokumentacije o nabavi.</w:t>
      </w:r>
    </w:p>
    <w:p w14:paraId="29D9C134" w14:textId="485D83EB" w:rsidR="002C69E0" w:rsidRPr="00C509C3" w:rsidRDefault="00271C7E" w:rsidP="002C69E0">
      <w:pPr>
        <w:autoSpaceDE w:val="0"/>
        <w:autoSpaceDN w:val="0"/>
        <w:adjustRightInd w:val="0"/>
        <w:spacing w:after="120"/>
        <w:ind w:right="272"/>
        <w:jc w:val="both"/>
        <w:rPr>
          <w:highlight w:val="green"/>
          <w:lang w:val="hr-HR"/>
        </w:rPr>
      </w:pPr>
      <w:r w:rsidRPr="00B54AAF">
        <w:rPr>
          <w:lang w:val="hr-HR"/>
        </w:rPr>
        <w:t>Pružanje</w:t>
      </w:r>
      <w:r w:rsidR="002C69E0" w:rsidRPr="00B54AAF">
        <w:rPr>
          <w:lang w:val="hr-HR"/>
        </w:rPr>
        <w:t xml:space="preserve"> usluga počinje u roku od 7 kalendarskih dana od dana izdavanja Naloga za početak izvršenja usluga </w:t>
      </w:r>
      <w:r w:rsidR="002C69E0" w:rsidRPr="00C509C3">
        <w:rPr>
          <w:lang w:val="hr-HR"/>
        </w:rPr>
        <w:t>od strane Naručitelja</w:t>
      </w:r>
      <w:r w:rsidR="008C194E">
        <w:rPr>
          <w:lang w:val="hr-HR"/>
        </w:rPr>
        <w:t>.</w:t>
      </w:r>
    </w:p>
    <w:p w14:paraId="21D5A2C9" w14:textId="57382292" w:rsidR="002C69E0" w:rsidRPr="00C509C3" w:rsidRDefault="002C69E0" w:rsidP="002C69E0">
      <w:pPr>
        <w:autoSpaceDE w:val="0"/>
        <w:autoSpaceDN w:val="0"/>
        <w:adjustRightInd w:val="0"/>
        <w:spacing w:after="120"/>
        <w:ind w:right="272"/>
        <w:jc w:val="both"/>
        <w:rPr>
          <w:lang w:val="hr-HR"/>
        </w:rPr>
      </w:pPr>
      <w:r w:rsidRPr="00C509C3">
        <w:rPr>
          <w:lang w:val="hr-HR"/>
        </w:rPr>
        <w:t>Ukupno očekivano trajanje izvršenja usluga je 57 mjeseci (</w:t>
      </w:r>
      <w:r w:rsidR="00271C7E" w:rsidRPr="00C509C3">
        <w:rPr>
          <w:lang w:val="hr-HR"/>
        </w:rPr>
        <w:t>1 pripremni mjesec, 54 mjeseca faza izvođenja radova,</w:t>
      </w:r>
      <w:r w:rsidRPr="00C509C3">
        <w:rPr>
          <w:lang w:val="hr-HR"/>
        </w:rPr>
        <w:t xml:space="preserve"> te 2 završna mjeseca).</w:t>
      </w:r>
      <w:r w:rsidR="005A3D3B" w:rsidRPr="00C509C3">
        <w:rPr>
          <w:lang w:val="hr-HR"/>
        </w:rPr>
        <w:t xml:space="preserve"> a u svakom slučaju usluga završava nakon završetka izvođenja radova i ishođenjem uporabnih dozvola.</w:t>
      </w:r>
    </w:p>
    <w:p w14:paraId="1BD2CA05" w14:textId="77777777" w:rsidR="002C69E0" w:rsidRPr="00C509C3" w:rsidRDefault="002C69E0" w:rsidP="002C69E0">
      <w:pPr>
        <w:autoSpaceDE w:val="0"/>
        <w:autoSpaceDN w:val="0"/>
        <w:adjustRightInd w:val="0"/>
        <w:spacing w:after="120"/>
        <w:ind w:right="272"/>
        <w:jc w:val="both"/>
        <w:rPr>
          <w:lang w:val="hr-HR"/>
        </w:rPr>
      </w:pPr>
      <w:r w:rsidRPr="00C509C3">
        <w:rPr>
          <w:lang w:val="hr-HR"/>
        </w:rPr>
        <w:t>Točni datumi početka i završetka izvršenja usluge će se, sukladno očekivanom gore navedenom trajanju projekta prilagoditi početku izvršenja Ugovora o izvođenju radova.</w:t>
      </w:r>
    </w:p>
    <w:p w14:paraId="2222F5E8" w14:textId="56B4FA02" w:rsidR="006F10E8" w:rsidRPr="00B54AAF" w:rsidRDefault="006F10E8" w:rsidP="006F10E8">
      <w:pPr>
        <w:autoSpaceDE w:val="0"/>
        <w:autoSpaceDN w:val="0"/>
        <w:adjustRightInd w:val="0"/>
        <w:spacing w:after="120"/>
        <w:ind w:right="272"/>
        <w:jc w:val="both"/>
        <w:rPr>
          <w:lang w:val="hr-HR"/>
        </w:rPr>
      </w:pPr>
      <w:r w:rsidRPr="00C509C3">
        <w:rPr>
          <w:lang w:val="hr-HR"/>
        </w:rPr>
        <w:t xml:space="preserve">Datum početka izvršenja usluge ovisan je o konačnom planu financiranja realizacije projekta, koji će biti izdan </w:t>
      </w:r>
      <w:r w:rsidRPr="00B54AAF">
        <w:rPr>
          <w:lang w:val="hr-HR"/>
        </w:rPr>
        <w:t xml:space="preserve">od Naručitelja, te o provedbi javnih nadmetanja za izvršenje </w:t>
      </w:r>
      <w:r w:rsidR="00A355C5" w:rsidRPr="00B54AAF">
        <w:rPr>
          <w:lang w:val="hr-HR"/>
        </w:rPr>
        <w:t xml:space="preserve">projektiranja i </w:t>
      </w:r>
      <w:r w:rsidRPr="00B54AAF">
        <w:rPr>
          <w:lang w:val="hr-HR"/>
        </w:rPr>
        <w:t>radova koji su predmet ugovora</w:t>
      </w:r>
      <w:r w:rsidR="00A54869">
        <w:rPr>
          <w:lang w:val="hr-HR"/>
        </w:rPr>
        <w:t>.</w:t>
      </w:r>
      <w:r w:rsidRPr="00B54AAF">
        <w:rPr>
          <w:lang w:val="hr-HR"/>
        </w:rPr>
        <w:t>Datum početka ne može biti prije nego se okonča postupak javne nabave za radove i sklopi ugovor za radove</w:t>
      </w:r>
      <w:r w:rsidR="00440CE7">
        <w:rPr>
          <w:lang w:val="hr-HR"/>
        </w:rPr>
        <w:t>.</w:t>
      </w:r>
    </w:p>
    <w:p w14:paraId="67C4AE82" w14:textId="6E439D23" w:rsidR="005A3D3B" w:rsidRPr="00B54AAF" w:rsidRDefault="005A3D3B" w:rsidP="006F10E8">
      <w:pPr>
        <w:autoSpaceDE w:val="0"/>
        <w:autoSpaceDN w:val="0"/>
        <w:adjustRightInd w:val="0"/>
        <w:spacing w:after="120"/>
        <w:ind w:right="272"/>
        <w:jc w:val="both"/>
        <w:rPr>
          <w:lang w:val="hr-HR"/>
        </w:rPr>
      </w:pPr>
      <w:r w:rsidRPr="00B54AAF">
        <w:rPr>
          <w:lang w:val="hr-HR"/>
        </w:rPr>
        <w:t>Krajnji rok završetka je indikativan i ovisi o izvođaču radova te se očekuje od Izvršitelja usluge da poslove u ovom zadatku izvrši u cijelosti bez obzira na gore naveden indikativan datum završetka izvršenja usluga.</w:t>
      </w:r>
    </w:p>
    <w:p w14:paraId="32408353" w14:textId="77777777" w:rsidR="006F10E8" w:rsidRPr="00B54AAF" w:rsidRDefault="006F10E8" w:rsidP="006F10E8">
      <w:pPr>
        <w:autoSpaceDE w:val="0"/>
        <w:autoSpaceDN w:val="0"/>
        <w:adjustRightInd w:val="0"/>
        <w:spacing w:after="120"/>
        <w:ind w:right="272"/>
        <w:jc w:val="both"/>
        <w:rPr>
          <w:lang w:val="hr-HR"/>
        </w:rPr>
      </w:pPr>
      <w:r w:rsidRPr="00B54AAF">
        <w:rPr>
          <w:lang w:val="hr-HR"/>
        </w:rPr>
        <w:t>Izvršitelj je suglasan i u obvezi prilagoditi se s izvršenjem usluge stvarnim rokovima početka i završetka realizacije projekta.</w:t>
      </w:r>
    </w:p>
    <w:p w14:paraId="17F2AF80" w14:textId="5443725A" w:rsidR="005A3D3B" w:rsidRPr="00B54AAF" w:rsidRDefault="002C69E0" w:rsidP="005A3D3B">
      <w:pPr>
        <w:autoSpaceDE w:val="0"/>
        <w:autoSpaceDN w:val="0"/>
        <w:adjustRightInd w:val="0"/>
        <w:spacing w:after="120"/>
        <w:ind w:right="272"/>
        <w:jc w:val="both"/>
        <w:rPr>
          <w:lang w:val="hr-HR"/>
        </w:rPr>
      </w:pPr>
      <w:r w:rsidRPr="00B54AAF">
        <w:rPr>
          <w:lang w:val="hr-HR"/>
        </w:rPr>
        <w:t>Ponuditeljima se napominje da je moguće skraćenje i produljenje trajanja ugovora ovisno o stvarnoj realizaciji gore navedenih faza. Ponuditelj prilikom davanja ponude mora uzeti u obzir potencijalno produljenje Ugovora (odnosno roka završetka Projekta) obzirom da isti ovise o uspješnosti provedbe postupaka nabave za radove i nadzor.</w:t>
      </w:r>
      <w:r w:rsidR="005A3D3B" w:rsidRPr="00B54AAF">
        <w:rPr>
          <w:lang w:val="hr-HR"/>
        </w:rPr>
        <w:t xml:space="preserve"> Količina aktivnosti Izvršitelja varirati će tijekom trajanja ugovora o javnoj nabavi i to je potrebno uzeti u obzir prilikom izrade ponude, predlaganja i regrutiranja stručnog osoblja Izvršitelja. Izvršitelj mora planirati dodjelu aktivnosti upravljanja projektom svom osoblju na fleksibilan način kako bi se osigurali ciljevi projekta. </w:t>
      </w:r>
    </w:p>
    <w:p w14:paraId="3D85C98A" w14:textId="77777777" w:rsidR="00EA1AA1" w:rsidRPr="00B54AAF" w:rsidRDefault="00EA1AA1" w:rsidP="00EA1AA1">
      <w:pPr>
        <w:autoSpaceDE w:val="0"/>
        <w:autoSpaceDN w:val="0"/>
        <w:adjustRightInd w:val="0"/>
        <w:spacing w:after="120"/>
        <w:ind w:right="272"/>
        <w:jc w:val="both"/>
        <w:rPr>
          <w:lang w:val="hr-HR"/>
        </w:rPr>
      </w:pPr>
      <w:r w:rsidRPr="00B54AAF">
        <w:rPr>
          <w:lang w:val="hr-HR"/>
        </w:rPr>
        <w:t>U nastavku se navode rizici koji mogu dovesti do produljenja roka trajanja ugovora na temelju kojih Naručitelj i odabrani ponuditelj mogu imati pravo na produžetak roka završetka ugovora:</w:t>
      </w:r>
    </w:p>
    <w:p w14:paraId="50917E83" w14:textId="1E7B24A5" w:rsidR="00EA1AA1" w:rsidRPr="00B54AAF" w:rsidRDefault="00EA1AA1" w:rsidP="00481ABA">
      <w:pPr>
        <w:pStyle w:val="Odlomakpopisa"/>
        <w:numPr>
          <w:ilvl w:val="0"/>
          <w:numId w:val="46"/>
        </w:numPr>
        <w:autoSpaceDE w:val="0"/>
        <w:autoSpaceDN w:val="0"/>
        <w:adjustRightInd w:val="0"/>
        <w:spacing w:after="120"/>
        <w:ind w:right="272"/>
        <w:jc w:val="both"/>
        <w:rPr>
          <w:lang w:val="hr-HR"/>
        </w:rPr>
      </w:pPr>
      <w:r w:rsidRPr="00B54AAF">
        <w:rPr>
          <w:lang w:val="hr-HR"/>
        </w:rPr>
        <w:t>Kašnjenje u donošenju suglasnosti Vlade Republike Hrvatske koju je Naručitelj dužan ishoditi prije sklapanja Ugovora o Radovima</w:t>
      </w:r>
      <w:r w:rsidR="000224C6" w:rsidRPr="00B54AAF">
        <w:rPr>
          <w:lang w:val="hr-HR"/>
        </w:rPr>
        <w:t xml:space="preserve"> i Nadzoru</w:t>
      </w:r>
      <w:r w:rsidRPr="00B54AAF">
        <w:rPr>
          <w:lang w:val="hr-HR"/>
        </w:rPr>
        <w:t>;</w:t>
      </w:r>
    </w:p>
    <w:p w14:paraId="78AF3716" w14:textId="73669A77" w:rsidR="00EA1AA1" w:rsidRPr="00B54AAF" w:rsidRDefault="00EA1AA1" w:rsidP="00481ABA">
      <w:pPr>
        <w:pStyle w:val="Odlomakpopisa"/>
        <w:numPr>
          <w:ilvl w:val="0"/>
          <w:numId w:val="46"/>
        </w:numPr>
        <w:autoSpaceDE w:val="0"/>
        <w:autoSpaceDN w:val="0"/>
        <w:adjustRightInd w:val="0"/>
        <w:spacing w:after="120"/>
        <w:ind w:right="272"/>
        <w:jc w:val="both"/>
        <w:rPr>
          <w:lang w:val="hr-HR"/>
        </w:rPr>
      </w:pPr>
      <w:r w:rsidRPr="00B54AAF">
        <w:rPr>
          <w:lang w:val="hr-HR"/>
        </w:rPr>
        <w:t>Kašnjenje s potpisivanjem Ugovora o Radovima</w:t>
      </w:r>
      <w:r w:rsidR="008033B9" w:rsidRPr="00B54AAF">
        <w:rPr>
          <w:lang w:val="hr-HR"/>
        </w:rPr>
        <w:t xml:space="preserve"> i Nadzoru</w:t>
      </w:r>
      <w:r w:rsidRPr="00B54AAF">
        <w:rPr>
          <w:lang w:val="hr-HR"/>
        </w:rPr>
        <w:t>;</w:t>
      </w:r>
    </w:p>
    <w:p w14:paraId="74E13C7A" w14:textId="77777777" w:rsidR="00EA1AA1" w:rsidRPr="00B54AAF" w:rsidRDefault="00EA1AA1" w:rsidP="00481ABA">
      <w:pPr>
        <w:pStyle w:val="Odlomakpopisa"/>
        <w:numPr>
          <w:ilvl w:val="0"/>
          <w:numId w:val="46"/>
        </w:numPr>
        <w:autoSpaceDE w:val="0"/>
        <w:autoSpaceDN w:val="0"/>
        <w:adjustRightInd w:val="0"/>
        <w:spacing w:after="120"/>
        <w:ind w:right="272"/>
        <w:jc w:val="both"/>
        <w:rPr>
          <w:lang w:val="hr-HR"/>
        </w:rPr>
      </w:pPr>
      <w:r w:rsidRPr="00B54AAF">
        <w:rPr>
          <w:lang w:val="hr-HR"/>
        </w:rPr>
        <w:t>Kašnjenje u realizaciji Radova od strane Izvođača;</w:t>
      </w:r>
    </w:p>
    <w:p w14:paraId="7FDA0D53" w14:textId="77777777" w:rsidR="00EA1AA1" w:rsidRPr="00B54AAF" w:rsidRDefault="00EA1AA1" w:rsidP="00481ABA">
      <w:pPr>
        <w:pStyle w:val="Odlomakpopisa"/>
        <w:numPr>
          <w:ilvl w:val="0"/>
          <w:numId w:val="46"/>
        </w:numPr>
        <w:autoSpaceDE w:val="0"/>
        <w:autoSpaceDN w:val="0"/>
        <w:adjustRightInd w:val="0"/>
        <w:spacing w:after="120"/>
        <w:ind w:right="272"/>
        <w:jc w:val="both"/>
        <w:rPr>
          <w:lang w:val="hr-HR"/>
        </w:rPr>
      </w:pPr>
      <w:r w:rsidRPr="00B54AAF">
        <w:rPr>
          <w:lang w:val="hr-HR"/>
        </w:rPr>
        <w:t>Kašnjenje uslijed loših vremenskih prilika, neočekivanih uvjeta tla, arheoloških nalaza na Gradilištu;</w:t>
      </w:r>
    </w:p>
    <w:p w14:paraId="6B3E36D7" w14:textId="77777777" w:rsidR="00EA1AA1" w:rsidRPr="00B54AAF" w:rsidRDefault="00EA1AA1" w:rsidP="00481ABA">
      <w:pPr>
        <w:pStyle w:val="Odlomakpopisa"/>
        <w:numPr>
          <w:ilvl w:val="0"/>
          <w:numId w:val="46"/>
        </w:numPr>
        <w:autoSpaceDE w:val="0"/>
        <w:autoSpaceDN w:val="0"/>
        <w:adjustRightInd w:val="0"/>
        <w:spacing w:after="120"/>
        <w:ind w:right="272"/>
        <w:jc w:val="both"/>
        <w:rPr>
          <w:lang w:val="hr-HR"/>
        </w:rPr>
      </w:pPr>
      <w:r w:rsidRPr="00B54AAF">
        <w:rPr>
          <w:lang w:val="hr-HR"/>
        </w:rPr>
        <w:t>Nužnost primjene novog zakonodavstva koja zahtijeva promjene metoda izgradnje ili opremanja;</w:t>
      </w:r>
    </w:p>
    <w:p w14:paraId="4CCAC287" w14:textId="0EFBF6E1" w:rsidR="00EA1AA1" w:rsidRDefault="00EA1AA1" w:rsidP="00481ABA">
      <w:pPr>
        <w:pStyle w:val="Odlomakpopisa"/>
        <w:numPr>
          <w:ilvl w:val="0"/>
          <w:numId w:val="46"/>
        </w:numPr>
        <w:autoSpaceDE w:val="0"/>
        <w:autoSpaceDN w:val="0"/>
        <w:adjustRightInd w:val="0"/>
        <w:spacing w:after="120"/>
        <w:ind w:right="272"/>
        <w:jc w:val="both"/>
        <w:rPr>
          <w:lang w:val="hr-HR"/>
        </w:rPr>
      </w:pPr>
      <w:r w:rsidRPr="00B54AAF">
        <w:rPr>
          <w:lang w:val="hr-HR"/>
        </w:rPr>
        <w:t>Provedba mjera iseljavanja i evakuacije iz Programa i plana iseljavanja stanovništva ili evakuacija uslijed prekoračenja graničnih vrijednosti</w:t>
      </w:r>
    </w:p>
    <w:p w14:paraId="733AD8A5" w14:textId="77777777" w:rsidR="00EC7997" w:rsidRPr="00B54AAF" w:rsidRDefault="00EC7997" w:rsidP="008F3E9E">
      <w:pPr>
        <w:pStyle w:val="Odlomakpopisa"/>
        <w:autoSpaceDE w:val="0"/>
        <w:autoSpaceDN w:val="0"/>
        <w:adjustRightInd w:val="0"/>
        <w:spacing w:after="120"/>
        <w:ind w:right="272"/>
        <w:jc w:val="both"/>
        <w:rPr>
          <w:lang w:val="hr-HR"/>
        </w:rPr>
      </w:pPr>
    </w:p>
    <w:p w14:paraId="5A245CD0" w14:textId="4B07703D" w:rsidR="00601E39" w:rsidRPr="00EC7997" w:rsidRDefault="002C69E0" w:rsidP="008F3E9E">
      <w:pPr>
        <w:pStyle w:val="Naslov2"/>
        <w:rPr>
          <w:lang w:val="hr-HR"/>
        </w:rPr>
      </w:pPr>
      <w:bookmarkStart w:id="70" w:name="_Toc528571843"/>
      <w:bookmarkStart w:id="71" w:name="_Toc2953246"/>
      <w:r w:rsidRPr="00B54AAF">
        <w:rPr>
          <w:caps w:val="0"/>
          <w:lang w:val="hr-HR"/>
        </w:rPr>
        <w:t>OPCIJE I MOGUĆA OBNAVLJANJA UGOVORA</w:t>
      </w:r>
      <w:bookmarkEnd w:id="70"/>
      <w:bookmarkEnd w:id="71"/>
    </w:p>
    <w:p w14:paraId="40097719" w14:textId="71B8116F" w:rsidR="00601E39" w:rsidRDefault="00601E39" w:rsidP="00271C7E">
      <w:pPr>
        <w:jc w:val="both"/>
        <w:rPr>
          <w:lang w:val="hr-HR"/>
        </w:rPr>
      </w:pPr>
      <w:r>
        <w:rPr>
          <w:lang w:val="hr-HR"/>
        </w:rPr>
        <w:t>Nije primjenljivo.</w:t>
      </w:r>
    </w:p>
    <w:p w14:paraId="462AC443" w14:textId="77777777" w:rsidR="00601E39" w:rsidRDefault="00601E39" w:rsidP="00271C7E">
      <w:pPr>
        <w:jc w:val="both"/>
        <w:rPr>
          <w:lang w:val="hr-HR"/>
        </w:rPr>
      </w:pPr>
    </w:p>
    <w:p w14:paraId="3D81BA06" w14:textId="77777777" w:rsidR="00601E39" w:rsidRDefault="00601E39" w:rsidP="00FA49B0">
      <w:pPr>
        <w:tabs>
          <w:tab w:val="left" w:pos="1050"/>
        </w:tabs>
        <w:rPr>
          <w:rFonts w:cstheme="minorHAnsi"/>
          <w:lang w:val="hr-HR" w:eastAsia="en-GB" w:bidi="en-US"/>
        </w:rPr>
      </w:pPr>
    </w:p>
    <w:p w14:paraId="34CA44D5" w14:textId="77777777" w:rsidR="00601E39" w:rsidRDefault="00601E39" w:rsidP="00FA49B0">
      <w:pPr>
        <w:tabs>
          <w:tab w:val="left" w:pos="1050"/>
        </w:tabs>
        <w:rPr>
          <w:rFonts w:cstheme="minorHAnsi"/>
          <w:lang w:val="hr-HR" w:eastAsia="en-GB" w:bidi="en-US"/>
        </w:rPr>
      </w:pPr>
    </w:p>
    <w:p w14:paraId="4EBF7240" w14:textId="26234065" w:rsidR="00601E39" w:rsidRPr="008F3E9E" w:rsidRDefault="00601E39" w:rsidP="008F3E9E">
      <w:pPr>
        <w:pStyle w:val="Naslov2"/>
        <w:rPr>
          <w:lang w:val="hr-HR"/>
        </w:rPr>
      </w:pPr>
      <w:r w:rsidRPr="008F3E9E">
        <w:rPr>
          <w:caps w:val="0"/>
          <w:lang w:val="hr-HR"/>
        </w:rPr>
        <w:t>IZMJENE UGOVORA</w:t>
      </w:r>
    </w:p>
    <w:p w14:paraId="40D7FA3E" w14:textId="77777777" w:rsidR="00601E39" w:rsidRPr="00B54AAF" w:rsidRDefault="00601E39" w:rsidP="00601E39">
      <w:pPr>
        <w:jc w:val="both"/>
        <w:rPr>
          <w:lang w:val="hr-HR"/>
        </w:rPr>
      </w:pPr>
      <w:r w:rsidRPr="00B54AAF">
        <w:rPr>
          <w:lang w:val="hr-HR"/>
        </w:rPr>
        <w:t xml:space="preserve">Izmjene osnovnog ugovora bez provođenja postupka javne nabave dozvoljene su sukladno člancima 314.- 320. ZJN 2016 i odredbama </w:t>
      </w:r>
      <w:r w:rsidRPr="00B54AAF">
        <w:rPr>
          <w:rFonts w:ascii="Calibri" w:hAnsi="Calibri" w:cs="Calibri"/>
          <w:b/>
          <w:color w:val="00B0F0"/>
          <w:lang w:val="hr-HR"/>
        </w:rPr>
        <w:t>Knjige 2</w:t>
      </w:r>
      <w:r w:rsidRPr="00B54AAF">
        <w:rPr>
          <w:lang w:val="hr-HR"/>
        </w:rPr>
        <w:t xml:space="preserve"> Dokumentacije o nabavi. Izmjene ne smiju imati za posljedicu izmjenu cjelokupne prirode ugovora koja se odnosi na predmet nabave opisan u </w:t>
      </w:r>
      <w:r w:rsidRPr="00B54AAF">
        <w:rPr>
          <w:b/>
          <w:color w:val="00B0F0"/>
          <w:lang w:val="hr-HR"/>
        </w:rPr>
        <w:t>točki 2.1</w:t>
      </w:r>
      <w:r w:rsidRPr="00B54AAF">
        <w:rPr>
          <w:color w:val="00B0F0"/>
          <w:lang w:val="hr-HR"/>
        </w:rPr>
        <w:t xml:space="preserve"> </w:t>
      </w:r>
      <w:r w:rsidRPr="00B54AAF">
        <w:rPr>
          <w:rFonts w:ascii="Calibri" w:hAnsi="Calibri" w:cs="Calibri"/>
          <w:b/>
          <w:color w:val="00B0F0"/>
          <w:lang w:val="hr-HR"/>
        </w:rPr>
        <w:t>Knjige 1</w:t>
      </w:r>
      <w:r w:rsidRPr="00B54AAF">
        <w:rPr>
          <w:lang w:val="hr-HR"/>
        </w:rPr>
        <w:t xml:space="preserve"> ove Dokumentacije o nabavi te moraju ispunjavati kumulativne uvjete navedene u prethodnim člancima iz ZJN 2016.</w:t>
      </w:r>
    </w:p>
    <w:p w14:paraId="38A7E55B" w14:textId="77777777" w:rsidR="00601E39" w:rsidRPr="00B54AAF" w:rsidRDefault="00601E39" w:rsidP="00601E39">
      <w:pPr>
        <w:jc w:val="both"/>
        <w:rPr>
          <w:lang w:val="hr-HR"/>
        </w:rPr>
      </w:pPr>
      <w:r w:rsidRPr="00B54AAF">
        <w:rPr>
          <w:lang w:val="hr-HR"/>
        </w:rPr>
        <w:t xml:space="preserve">Naručitelj smije izmijeniti ugovor o javnoj nabavi tijekom njegova trajanja bez provođenja novog postupka javne nabave samo u skladu s odredbama članaka 315. – 320. ZJN 2016. </w:t>
      </w:r>
    </w:p>
    <w:p w14:paraId="1C169CD1" w14:textId="77777777" w:rsidR="00601E39" w:rsidRPr="00B54AAF" w:rsidRDefault="00601E39" w:rsidP="00601E39">
      <w:pPr>
        <w:jc w:val="both"/>
        <w:rPr>
          <w:lang w:val="hr-HR"/>
        </w:rPr>
      </w:pPr>
      <w:r w:rsidRPr="00B54AAF">
        <w:rPr>
          <w:lang w:val="hr-HR"/>
        </w:rPr>
        <w:t xml:space="preserve">Naručitelj smije izmijeniti ugovor o javnoj nabavi tijekom njegova trajanja bez provođenja novog postupka javne nabave ako izmjene, neovisno o njihovoj vrijednosti, nisu značajne u smislu članka 321. ZJN 2016. </w:t>
      </w:r>
    </w:p>
    <w:p w14:paraId="2A8ABFB7" w14:textId="77777777" w:rsidR="00601E39" w:rsidRPr="00B54AAF" w:rsidRDefault="00601E39" w:rsidP="00601E39">
      <w:pPr>
        <w:tabs>
          <w:tab w:val="left" w:pos="1050"/>
        </w:tabs>
        <w:rPr>
          <w:lang w:val="hr-HR"/>
        </w:rPr>
      </w:pPr>
      <w:r w:rsidRPr="00B54AAF">
        <w:rPr>
          <w:rFonts w:cstheme="minorHAnsi"/>
          <w:lang w:val="hr-HR" w:eastAsia="en-GB" w:bidi="en-US"/>
        </w:rPr>
        <w:t>Procedura i način izmjene osnovnog ugovora detaljno su opisane u Ugovoru (</w:t>
      </w:r>
      <w:r w:rsidRPr="00B54AAF">
        <w:rPr>
          <w:rFonts w:ascii="Calibri" w:hAnsi="Calibri" w:cs="Calibri"/>
          <w:b/>
          <w:color w:val="00B0F0"/>
          <w:lang w:val="hr-HR"/>
        </w:rPr>
        <w:t>Knjiga 2</w:t>
      </w:r>
      <w:r w:rsidRPr="00B54AAF">
        <w:rPr>
          <w:rFonts w:ascii="Calibri" w:hAnsi="Calibri" w:cs="ArialMT"/>
          <w:color w:val="000000"/>
          <w:lang w:val="hr-HR"/>
        </w:rPr>
        <w:t xml:space="preserve"> </w:t>
      </w:r>
      <w:r w:rsidRPr="00B54AAF">
        <w:rPr>
          <w:rFonts w:cstheme="minorHAnsi"/>
          <w:lang w:val="hr-HR" w:eastAsia="en-GB" w:bidi="en-US"/>
        </w:rPr>
        <w:t>ove Dokumentacije o nabavi)</w:t>
      </w:r>
    </w:p>
    <w:p w14:paraId="3426A756" w14:textId="77777777" w:rsidR="004F3D75" w:rsidRPr="00B54AAF" w:rsidRDefault="004F3D75" w:rsidP="004F3D75">
      <w:pPr>
        <w:rPr>
          <w:lang w:val="hr-HR"/>
        </w:rPr>
      </w:pPr>
    </w:p>
    <w:p w14:paraId="76F56786" w14:textId="2861584B" w:rsidR="002C69E0" w:rsidRPr="00B54AAF" w:rsidRDefault="002C69E0" w:rsidP="00470A14">
      <w:pPr>
        <w:pStyle w:val="Naslov1"/>
        <w:ind w:left="567" w:hanging="567"/>
        <w:rPr>
          <w:lang w:val="hr-HR"/>
        </w:rPr>
      </w:pPr>
      <w:bookmarkStart w:id="72" w:name="_Toc513562344"/>
      <w:bookmarkStart w:id="73" w:name="_Ref513562553"/>
      <w:bookmarkStart w:id="74" w:name="_Ref513562592"/>
      <w:bookmarkStart w:id="75" w:name="_Ref513562595"/>
      <w:bookmarkStart w:id="76" w:name="_Toc528571845"/>
      <w:bookmarkStart w:id="77" w:name="_Ref528672655"/>
      <w:bookmarkStart w:id="78" w:name="_Toc2953247"/>
      <w:r w:rsidRPr="00B54AAF">
        <w:rPr>
          <w:lang w:val="hr-HR"/>
        </w:rPr>
        <w:t>OSNOVE ZA ISKLJUČENJE GOSPODARSKOG SUBJEKTA</w:t>
      </w:r>
      <w:bookmarkEnd w:id="72"/>
      <w:bookmarkEnd w:id="73"/>
      <w:bookmarkEnd w:id="74"/>
      <w:bookmarkEnd w:id="75"/>
      <w:bookmarkEnd w:id="76"/>
      <w:bookmarkEnd w:id="77"/>
      <w:bookmarkEnd w:id="78"/>
    </w:p>
    <w:p w14:paraId="4D6046E8" w14:textId="77777777" w:rsidR="004F3D75" w:rsidRPr="00B54AAF" w:rsidRDefault="004F3D75" w:rsidP="002C69E0">
      <w:pPr>
        <w:ind w:right="272"/>
        <w:jc w:val="both"/>
        <w:rPr>
          <w:rFonts w:ascii="Calibri" w:hAnsi="Calibri" w:cs="Calibri"/>
          <w:bCs/>
          <w:lang w:val="hr-HR"/>
        </w:rPr>
      </w:pPr>
    </w:p>
    <w:p w14:paraId="3F916848" w14:textId="77777777" w:rsidR="002C69E0" w:rsidRDefault="002C69E0" w:rsidP="002C69E0">
      <w:pPr>
        <w:ind w:right="272"/>
        <w:jc w:val="both"/>
        <w:rPr>
          <w:rFonts w:ascii="Calibri" w:hAnsi="Calibri" w:cs="Calibri"/>
          <w:bCs/>
          <w:lang w:val="hr-HR"/>
        </w:rPr>
      </w:pPr>
      <w:r w:rsidRPr="00B54AAF">
        <w:rPr>
          <w:rFonts w:ascii="Calibri" w:hAnsi="Calibri" w:cs="Calibri"/>
          <w:bCs/>
          <w:lang w:val="hr-HR"/>
        </w:rPr>
        <w:t>U ovom postupku javne nabave svaki zainteresirani gospodarski subjekt može dostaviti ponudu u roku za dostavu ponude.</w:t>
      </w:r>
    </w:p>
    <w:p w14:paraId="4BBE050A" w14:textId="77777777" w:rsidR="00601E39" w:rsidRDefault="00601E39" w:rsidP="002C69E0">
      <w:pPr>
        <w:ind w:right="272"/>
        <w:jc w:val="both"/>
        <w:rPr>
          <w:rFonts w:ascii="Calibri" w:hAnsi="Calibri" w:cs="Calibri"/>
          <w:bCs/>
          <w:lang w:val="hr-HR"/>
        </w:rPr>
      </w:pPr>
    </w:p>
    <w:p w14:paraId="09ABB93D" w14:textId="77777777" w:rsidR="00601E39" w:rsidRPr="002A33D7" w:rsidRDefault="00601E39" w:rsidP="00601E39">
      <w:pPr>
        <w:rPr>
          <w:rFonts w:ascii="Calibri" w:hAnsi="Calibri"/>
          <w:bCs/>
        </w:rPr>
      </w:pPr>
      <w:r w:rsidRPr="002A33D7">
        <w:rPr>
          <w:rFonts w:cstheme="minorHAnsi"/>
          <w:lang w:eastAsia="en-GB"/>
        </w:rPr>
        <w:t>Gospodarski subjekti u ovom postupku javne nabave u svojim ponudama dostavljaju europsku jedinstvenu dokumentaciju o nabavi (dalje u tekstu:</w:t>
      </w:r>
      <w:r w:rsidRPr="002A33D7">
        <w:rPr>
          <w:rFonts w:ascii="Calibri" w:hAnsi="Calibri"/>
        </w:rPr>
        <w:t xml:space="preserve"> eESPD</w:t>
      </w:r>
      <w:r w:rsidRPr="002A33D7">
        <w:rPr>
          <w:rFonts w:cstheme="minorHAnsi"/>
          <w:lang w:eastAsia="en-GB"/>
        </w:rPr>
        <w:t>) koja se sastoji od ažurirane osobne izjave gospodarskog subjekta kao preliminarnog dokaza kojim se zamjenjuju potvrde koje izdaju tijela javne vlasti ili treće osobe.</w:t>
      </w:r>
    </w:p>
    <w:p w14:paraId="04E2BE50" w14:textId="77777777" w:rsidR="00601E39" w:rsidRPr="00B54AAF" w:rsidRDefault="00601E39" w:rsidP="002C69E0">
      <w:pPr>
        <w:ind w:right="272"/>
        <w:jc w:val="both"/>
        <w:rPr>
          <w:rFonts w:ascii="Calibri" w:hAnsi="Calibri" w:cs="Calibri"/>
          <w:bCs/>
          <w:lang w:val="hr-HR"/>
        </w:rPr>
      </w:pPr>
    </w:p>
    <w:p w14:paraId="43E6CEBD" w14:textId="77777777" w:rsidR="002E3C91" w:rsidRPr="00B54AAF" w:rsidRDefault="002E3C91" w:rsidP="002C69E0">
      <w:pPr>
        <w:ind w:right="272"/>
        <w:jc w:val="both"/>
        <w:rPr>
          <w:rFonts w:ascii="Calibri" w:hAnsi="Calibri" w:cs="Calibri"/>
          <w:bCs/>
          <w:lang w:val="hr-HR"/>
        </w:rPr>
      </w:pPr>
    </w:p>
    <w:p w14:paraId="4F26CBD8" w14:textId="02F3F957" w:rsidR="00CB4315" w:rsidRPr="00B54AAF" w:rsidRDefault="005158D5" w:rsidP="005158D5">
      <w:pPr>
        <w:pStyle w:val="Naslov2"/>
        <w:rPr>
          <w:lang w:val="hr-HR"/>
        </w:rPr>
      </w:pPr>
      <w:bookmarkStart w:id="79" w:name="_Toc2953248"/>
      <w:r w:rsidRPr="00B54AAF">
        <w:rPr>
          <w:caps w:val="0"/>
          <w:lang w:val="hr-HR"/>
        </w:rPr>
        <w:t>OBVEZNE OSNOVE ZA ISKLJUČENJE GOSPODARSKOG SUBJEKTA</w:t>
      </w:r>
      <w:bookmarkEnd w:id="79"/>
    </w:p>
    <w:p w14:paraId="485A5B83" w14:textId="77777777" w:rsidR="002C69E0" w:rsidRPr="00B54AAF" w:rsidRDefault="002C69E0" w:rsidP="002C69E0">
      <w:pPr>
        <w:pStyle w:val="Odlomakpopisa"/>
        <w:ind w:left="1135" w:right="272"/>
        <w:jc w:val="both"/>
        <w:rPr>
          <w:rFonts w:ascii="Calibri" w:hAnsi="Calibri" w:cs="Calibri"/>
          <w:b/>
          <w:bCs/>
          <w:lang w:val="hr-HR"/>
        </w:rPr>
      </w:pPr>
    </w:p>
    <w:p w14:paraId="4D7583C2" w14:textId="29F5F89A" w:rsidR="002C69E0" w:rsidRPr="00B54AAF" w:rsidRDefault="005158D5" w:rsidP="00481ABA">
      <w:pPr>
        <w:pStyle w:val="Naslov3"/>
        <w:numPr>
          <w:ilvl w:val="2"/>
          <w:numId w:val="6"/>
        </w:numPr>
        <w:rPr>
          <w:lang w:val="hr-HR"/>
        </w:rPr>
      </w:pPr>
      <w:bookmarkStart w:id="80" w:name="_Ref513561593"/>
      <w:bookmarkStart w:id="81" w:name="_Toc513562345"/>
      <w:bookmarkStart w:id="82" w:name="_Toc528571846"/>
      <w:r w:rsidRPr="00B54AAF">
        <w:rPr>
          <w:lang w:val="hr-HR"/>
        </w:rPr>
        <w:t xml:space="preserve">Naručitelj </w:t>
      </w:r>
      <w:r w:rsidR="00B6457C" w:rsidRPr="00B54AAF">
        <w:rPr>
          <w:lang w:val="hr-HR"/>
        </w:rPr>
        <w:t>će</w:t>
      </w:r>
      <w:r w:rsidRPr="00B54AAF">
        <w:rPr>
          <w:u w:val="single"/>
          <w:lang w:val="hr-HR"/>
        </w:rPr>
        <w:t xml:space="preserve"> u bilo kojem trenutku tijekom postupka javne nabave isključiti</w:t>
      </w:r>
      <w:r w:rsidRPr="00B54AAF">
        <w:rPr>
          <w:lang w:val="hr-HR"/>
        </w:rPr>
        <w:t xml:space="preserve"> gospodarskog subjekta iz postupka javne nabave ako utvrdi da: (članak 251. </w:t>
      </w:r>
      <w:r w:rsidR="00615BC6" w:rsidRPr="00B54AAF">
        <w:rPr>
          <w:lang w:val="hr-HR"/>
        </w:rPr>
        <w:t>ZJN 2016</w:t>
      </w:r>
      <w:r w:rsidRPr="00B54AAF">
        <w:rPr>
          <w:lang w:val="hr-HR"/>
        </w:rPr>
        <w:t>):</w:t>
      </w:r>
      <w:bookmarkEnd w:id="80"/>
      <w:bookmarkEnd w:id="81"/>
      <w:bookmarkEnd w:id="82"/>
    </w:p>
    <w:p w14:paraId="304C9B25" w14:textId="77777777" w:rsidR="002C69E0" w:rsidRPr="00B54AAF" w:rsidRDefault="002C69E0" w:rsidP="002C69E0">
      <w:pPr>
        <w:tabs>
          <w:tab w:val="num" w:pos="1492"/>
        </w:tabs>
        <w:ind w:left="1050" w:right="272"/>
        <w:jc w:val="both"/>
        <w:rPr>
          <w:rFonts w:ascii="Calibri" w:hAnsi="Calibri" w:cs="Calibri"/>
          <w:b/>
          <w:bCs/>
          <w:lang w:val="hr-HR"/>
        </w:rPr>
      </w:pPr>
    </w:p>
    <w:p w14:paraId="05E8A2FA" w14:textId="7ECE42D1" w:rsidR="002C69E0" w:rsidRPr="00B54AAF" w:rsidRDefault="004F3D75" w:rsidP="00C806C0">
      <w:pPr>
        <w:ind w:left="284" w:hanging="284"/>
        <w:jc w:val="both"/>
        <w:rPr>
          <w:b/>
          <w:lang w:val="hr-HR"/>
        </w:rPr>
      </w:pPr>
      <w:r w:rsidRPr="00B54AAF">
        <w:rPr>
          <w:b/>
          <w:lang w:val="hr-HR"/>
        </w:rPr>
        <w:t xml:space="preserve">1. </w:t>
      </w:r>
      <w:r w:rsidR="002C69E0" w:rsidRPr="00B54AAF">
        <w:rPr>
          <w:b/>
          <w:lang w:val="hr-HR"/>
        </w:rPr>
        <w:t>gospodarski subjekt koji ima poslovni nastan u Republici Hrvatskoj ili osoba koja je član upravnog, upravljačkog ili nadzornog tijela ili ima ovlasti zastupanja, donošenja odluka ili nadzora tog gospodarskog subjekta i koja je državljanin Republike Hrvatske, pravomoćnom presudom je osuđena za:</w:t>
      </w:r>
    </w:p>
    <w:p w14:paraId="48C0FDB4" w14:textId="77777777" w:rsidR="002C69E0" w:rsidRPr="00B54AAF" w:rsidRDefault="002C69E0" w:rsidP="00C806C0">
      <w:pPr>
        <w:tabs>
          <w:tab w:val="num" w:pos="1492"/>
        </w:tabs>
        <w:ind w:left="1050" w:right="272"/>
        <w:jc w:val="both"/>
        <w:rPr>
          <w:rFonts w:ascii="Calibri" w:hAnsi="Calibri" w:cs="Calibri"/>
          <w:b/>
          <w:bCs/>
          <w:lang w:val="hr-HR"/>
        </w:rPr>
      </w:pPr>
    </w:p>
    <w:p w14:paraId="2ED1B4AA" w14:textId="77777777" w:rsidR="002C69E0" w:rsidRPr="00B54AAF" w:rsidRDefault="002C69E0" w:rsidP="00C806C0">
      <w:pPr>
        <w:pStyle w:val="Odlomakpopisa"/>
        <w:numPr>
          <w:ilvl w:val="0"/>
          <w:numId w:val="12"/>
        </w:numPr>
        <w:jc w:val="both"/>
        <w:rPr>
          <w:lang w:val="hr-HR"/>
        </w:rPr>
      </w:pPr>
      <w:r w:rsidRPr="00B54AAF">
        <w:rPr>
          <w:lang w:val="hr-HR"/>
        </w:rPr>
        <w:t xml:space="preserve">sudjelovanje u zločinačkoj organizaciji, na temelju </w:t>
      </w:r>
    </w:p>
    <w:p w14:paraId="3E0CA22B" w14:textId="77777777" w:rsidR="002C69E0" w:rsidRPr="00B54AAF" w:rsidRDefault="002C69E0" w:rsidP="00C806C0">
      <w:pPr>
        <w:ind w:left="360"/>
        <w:jc w:val="both"/>
        <w:rPr>
          <w:lang w:val="hr-HR"/>
        </w:rPr>
      </w:pPr>
      <w:r w:rsidRPr="00B54AAF">
        <w:rPr>
          <w:lang w:val="hr-HR"/>
        </w:rPr>
        <w:t>- članka 328. (zločinačko udruženje) i članka 329. (počinjenje kaznenog djela u sastavu zločinačkog udruženja) Kaznenog zakona</w:t>
      </w:r>
    </w:p>
    <w:p w14:paraId="05B61F3F" w14:textId="53658652" w:rsidR="002C69E0" w:rsidRPr="00B54AAF" w:rsidRDefault="002C69E0" w:rsidP="00C806C0">
      <w:pPr>
        <w:ind w:left="360"/>
        <w:jc w:val="both"/>
        <w:rPr>
          <w:lang w:val="hr-HR"/>
        </w:rPr>
      </w:pPr>
      <w:r w:rsidRPr="00B54AAF">
        <w:rPr>
          <w:lang w:val="hr-HR"/>
        </w:rPr>
        <w:t>- članka 333. (udruživanje za počinjenje kaznenih djela), iz Kaznenog zakona (Narodne novine, br. 110/97, 27/98, 50/00, 129/00, 51/01, 111/03, 190/03, 105/04, 84/05, 71/06, 110/07, 152/08, 57/11, 77/11</w:t>
      </w:r>
      <w:r w:rsidR="003A73FF">
        <w:rPr>
          <w:lang w:val="hr-HR"/>
        </w:rPr>
        <w:t>,</w:t>
      </w:r>
      <w:r w:rsidRPr="00B54AAF">
        <w:rPr>
          <w:lang w:val="hr-HR"/>
        </w:rPr>
        <w:t xml:space="preserve"> 143/12</w:t>
      </w:r>
      <w:r w:rsidR="003A73FF">
        <w:rPr>
          <w:lang w:val="hr-HR"/>
        </w:rPr>
        <w:t xml:space="preserve"> I 126/19</w:t>
      </w:r>
      <w:r w:rsidRPr="00B54AAF">
        <w:rPr>
          <w:lang w:val="hr-HR"/>
        </w:rPr>
        <w:t>)</w:t>
      </w:r>
    </w:p>
    <w:p w14:paraId="36D95C46" w14:textId="634B5FA1" w:rsidR="002C69E0" w:rsidRPr="00B54AAF" w:rsidRDefault="002C69E0" w:rsidP="00C806C0">
      <w:pPr>
        <w:ind w:left="360"/>
        <w:jc w:val="both"/>
        <w:rPr>
          <w:lang w:val="hr-HR"/>
        </w:rPr>
      </w:pPr>
    </w:p>
    <w:p w14:paraId="4BB5BF99" w14:textId="77777777" w:rsidR="002C69E0" w:rsidRPr="00B54AAF" w:rsidRDefault="002C69E0" w:rsidP="00C806C0">
      <w:pPr>
        <w:pStyle w:val="Odlomakpopisa"/>
        <w:numPr>
          <w:ilvl w:val="0"/>
          <w:numId w:val="12"/>
        </w:numPr>
        <w:jc w:val="both"/>
        <w:rPr>
          <w:rFonts w:ascii="Calibri" w:hAnsi="Calibri" w:cs="Calibri"/>
          <w:bCs/>
          <w:lang w:val="hr-HR"/>
        </w:rPr>
      </w:pPr>
      <w:r w:rsidRPr="00B54AAF">
        <w:rPr>
          <w:rFonts w:ascii="Calibri" w:hAnsi="Calibri" w:cs="Calibri"/>
          <w:bCs/>
          <w:lang w:val="hr-HR"/>
        </w:rPr>
        <w:t xml:space="preserve">korupciju, na temelju </w:t>
      </w:r>
    </w:p>
    <w:p w14:paraId="16842614" w14:textId="77777777" w:rsidR="002C69E0" w:rsidRPr="00B54AAF" w:rsidRDefault="002C69E0" w:rsidP="00C806C0">
      <w:pPr>
        <w:ind w:left="360"/>
        <w:jc w:val="both"/>
        <w:rPr>
          <w:rFonts w:ascii="Calibri" w:hAnsi="Calibri" w:cs="Calibri"/>
          <w:bCs/>
          <w:lang w:val="hr-HR"/>
        </w:rPr>
      </w:pPr>
      <w:r w:rsidRPr="00B54AAF">
        <w:rPr>
          <w:rFonts w:ascii="Calibri" w:hAnsi="Calibri" w:cs="Calibri"/>
          <w:bCs/>
          <w:lang w:val="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66B58A68" w14:textId="77777777" w:rsidR="002C69E0" w:rsidRPr="00B54AAF" w:rsidRDefault="002C69E0" w:rsidP="00C806C0">
      <w:pPr>
        <w:ind w:left="360"/>
        <w:jc w:val="both"/>
        <w:rPr>
          <w:rFonts w:ascii="Calibri" w:hAnsi="Calibri" w:cs="Calibri"/>
          <w:bCs/>
          <w:lang w:val="hr-HR"/>
        </w:rPr>
      </w:pPr>
      <w:r w:rsidRPr="00B54AAF">
        <w:rPr>
          <w:rFonts w:ascii="Calibri" w:hAnsi="Calibri" w:cs="Calibri"/>
          <w:bCs/>
          <w:lang w:val="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5D8B9A03" w14:textId="77777777" w:rsidR="002C69E0" w:rsidRPr="00B54AAF" w:rsidRDefault="002C69E0" w:rsidP="00C806C0">
      <w:pPr>
        <w:jc w:val="both"/>
        <w:rPr>
          <w:rFonts w:ascii="Calibri" w:hAnsi="Calibri" w:cs="Calibri"/>
          <w:bCs/>
          <w:lang w:val="hr-HR"/>
        </w:rPr>
      </w:pPr>
    </w:p>
    <w:p w14:paraId="4FA043F3" w14:textId="77777777" w:rsidR="002C69E0" w:rsidRPr="00B54AAF" w:rsidRDefault="002C69E0" w:rsidP="00481ABA">
      <w:pPr>
        <w:pStyle w:val="Odlomakpopisa"/>
        <w:numPr>
          <w:ilvl w:val="0"/>
          <w:numId w:val="12"/>
        </w:numPr>
        <w:rPr>
          <w:rFonts w:ascii="Calibri" w:hAnsi="Calibri" w:cs="Calibri"/>
          <w:bCs/>
          <w:lang w:val="hr-HR"/>
        </w:rPr>
      </w:pPr>
      <w:r w:rsidRPr="00B54AAF">
        <w:rPr>
          <w:rFonts w:ascii="Calibri" w:hAnsi="Calibri" w:cs="Calibri"/>
          <w:bCs/>
          <w:lang w:val="hr-HR"/>
        </w:rPr>
        <w:t>prijevaru, na temelju</w:t>
      </w:r>
    </w:p>
    <w:p w14:paraId="525B9978" w14:textId="77777777" w:rsidR="002C69E0" w:rsidRPr="00B54AAF" w:rsidRDefault="002C69E0" w:rsidP="00C806C0">
      <w:pPr>
        <w:ind w:left="360"/>
        <w:jc w:val="both"/>
        <w:rPr>
          <w:rFonts w:ascii="Calibri" w:hAnsi="Calibri" w:cs="Calibri"/>
          <w:bCs/>
          <w:lang w:val="hr-HR"/>
        </w:rPr>
      </w:pPr>
      <w:r w:rsidRPr="00B54AAF">
        <w:rPr>
          <w:rFonts w:ascii="Calibri" w:hAnsi="Calibri" w:cs="Calibri"/>
          <w:bCs/>
          <w:lang w:val="hr-HR"/>
        </w:rPr>
        <w:t>- članka 236. (prijevara), članka 247. (prijevara u gospodarskom poslovanju), članka 256. (utaja poreza ili carine) i članka 258. (subvencijska prijevara) Kaznenog zakona</w:t>
      </w:r>
    </w:p>
    <w:p w14:paraId="1F1B626B" w14:textId="77777777" w:rsidR="002C69E0" w:rsidRPr="00B54AAF" w:rsidRDefault="002C69E0" w:rsidP="00C806C0">
      <w:pPr>
        <w:ind w:left="360"/>
        <w:jc w:val="both"/>
        <w:rPr>
          <w:rFonts w:ascii="Calibri" w:hAnsi="Calibri" w:cs="Calibri"/>
          <w:bCs/>
          <w:lang w:val="hr-HR"/>
        </w:rPr>
      </w:pPr>
      <w:r w:rsidRPr="00B54AAF">
        <w:rPr>
          <w:rFonts w:ascii="Calibri" w:hAnsi="Calibri" w:cs="Calibri"/>
          <w:bCs/>
          <w:lang w:val="hr-HR"/>
        </w:rPr>
        <w:t>- članka 224. (prijevara) i članka 293. (prijevara u gospodarskom poslovanju) i članka 286. (utaja poreza i drugih davanja) iz Kaznenog zakona (Narodne novine, br. 110/97, 27/98, 50/00, 129/00, 51/01, 111/03, 190/03, 105/04, 84/05, 71/06, 110/07, 152/08, 57/11, 77/11 i 143/12)</w:t>
      </w:r>
    </w:p>
    <w:p w14:paraId="789B63D5" w14:textId="77777777" w:rsidR="002C69E0" w:rsidRPr="00B54AAF" w:rsidRDefault="002C69E0" w:rsidP="00C806C0">
      <w:pPr>
        <w:ind w:left="1770" w:right="272"/>
        <w:jc w:val="both"/>
        <w:rPr>
          <w:rFonts w:ascii="Calibri" w:hAnsi="Calibri" w:cs="Calibri"/>
          <w:bCs/>
          <w:lang w:val="hr-HR"/>
        </w:rPr>
      </w:pPr>
    </w:p>
    <w:p w14:paraId="7C51CEB9" w14:textId="77777777" w:rsidR="002C69E0" w:rsidRPr="00B54AAF" w:rsidRDefault="002C69E0" w:rsidP="00C806C0">
      <w:pPr>
        <w:pStyle w:val="Odlomakpopisa"/>
        <w:numPr>
          <w:ilvl w:val="0"/>
          <w:numId w:val="12"/>
        </w:numPr>
        <w:ind w:right="272"/>
        <w:jc w:val="both"/>
        <w:rPr>
          <w:rFonts w:ascii="Calibri" w:hAnsi="Calibri" w:cs="Calibri"/>
          <w:bCs/>
          <w:lang w:val="hr-HR"/>
        </w:rPr>
      </w:pPr>
      <w:r w:rsidRPr="00B54AAF">
        <w:rPr>
          <w:rFonts w:ascii="Calibri" w:hAnsi="Calibri" w:cs="Calibri"/>
          <w:bCs/>
          <w:lang w:val="hr-HR"/>
        </w:rPr>
        <w:t>terorizam ili kaznena djela povezana s terorističkim aktivnostima, na temelju</w:t>
      </w:r>
    </w:p>
    <w:p w14:paraId="69748238" w14:textId="77777777" w:rsidR="002C69E0" w:rsidRPr="00B54AAF" w:rsidRDefault="002C69E0" w:rsidP="00C806C0">
      <w:pPr>
        <w:ind w:left="360" w:right="272"/>
        <w:jc w:val="both"/>
        <w:rPr>
          <w:rFonts w:ascii="Calibri" w:hAnsi="Calibri" w:cs="Calibri"/>
          <w:bCs/>
          <w:lang w:val="hr-HR"/>
        </w:rPr>
      </w:pPr>
      <w:r w:rsidRPr="00B54AAF">
        <w:rPr>
          <w:rFonts w:ascii="Calibri" w:hAnsi="Calibri" w:cs="Calibri"/>
          <w:bCs/>
          <w:lang w:val="hr-HR"/>
        </w:rPr>
        <w:t>- članka 97. (terorizam) članka 99. (javno poticanje na terorizam), članka 100. (novačenje za terorizam), članka 101. (obuka za terorizam) i članka 102. (terorističko udruženje) Kaznenog zakona</w:t>
      </w:r>
    </w:p>
    <w:p w14:paraId="35B497A7" w14:textId="77777777" w:rsidR="002C69E0" w:rsidRPr="00B54AAF" w:rsidRDefault="002C69E0" w:rsidP="00C806C0">
      <w:pPr>
        <w:ind w:left="360" w:right="272"/>
        <w:jc w:val="both"/>
        <w:rPr>
          <w:rFonts w:ascii="Calibri" w:hAnsi="Calibri" w:cs="Calibri"/>
          <w:bCs/>
          <w:lang w:val="hr-HR"/>
        </w:rPr>
      </w:pPr>
      <w:r w:rsidRPr="00B54AAF">
        <w:rPr>
          <w:rFonts w:ascii="Calibri" w:hAnsi="Calibri" w:cs="Calibri"/>
          <w:bCs/>
          <w:lang w:val="hr-HR"/>
        </w:rPr>
        <w:t>- članka 169. (terorizam), članka 169.a (javno poticanje na terorizam) i članka 169.b (novačenje i obuka za terorizam) iz Kaznenog zakona (Narodne novine, br. 110/97, 27/98, 50/00, 129/00, 51/01, 111/03, 190/03, 105/04, 84/05, 71/06, 110/07, 152/08, 57/11, 77/11 i 143/12)</w:t>
      </w:r>
    </w:p>
    <w:p w14:paraId="6C2ABE6D" w14:textId="77777777" w:rsidR="002C69E0" w:rsidRPr="00B54AAF" w:rsidRDefault="002C69E0" w:rsidP="00C806C0">
      <w:pPr>
        <w:ind w:left="1770" w:right="272"/>
        <w:jc w:val="both"/>
        <w:rPr>
          <w:rFonts w:ascii="Calibri" w:hAnsi="Calibri" w:cs="Calibri"/>
          <w:bCs/>
          <w:lang w:val="hr-HR"/>
        </w:rPr>
      </w:pPr>
    </w:p>
    <w:p w14:paraId="3ED856DB" w14:textId="77777777" w:rsidR="002C69E0" w:rsidRPr="00B54AAF" w:rsidRDefault="002C69E0" w:rsidP="00C806C0">
      <w:pPr>
        <w:pStyle w:val="Odlomakpopisa"/>
        <w:numPr>
          <w:ilvl w:val="0"/>
          <w:numId w:val="12"/>
        </w:numPr>
        <w:jc w:val="both"/>
        <w:rPr>
          <w:lang w:val="hr-HR"/>
        </w:rPr>
      </w:pPr>
      <w:r w:rsidRPr="00B54AAF">
        <w:rPr>
          <w:lang w:val="hr-HR"/>
        </w:rPr>
        <w:t xml:space="preserve">pranje novca ili financiranje terorizma, na temelju </w:t>
      </w:r>
    </w:p>
    <w:p w14:paraId="0C88E1C2" w14:textId="77777777" w:rsidR="002C69E0" w:rsidRPr="00B54AAF" w:rsidRDefault="002C69E0" w:rsidP="00C806C0">
      <w:pPr>
        <w:ind w:left="360"/>
        <w:jc w:val="both"/>
        <w:rPr>
          <w:lang w:val="hr-HR"/>
        </w:rPr>
      </w:pPr>
      <w:r w:rsidRPr="00B54AAF">
        <w:rPr>
          <w:lang w:val="hr-HR"/>
        </w:rPr>
        <w:t>- članka 98. (financiranje terorizma) i članka 265. (pranje novca) Kaznenog zakona</w:t>
      </w:r>
    </w:p>
    <w:p w14:paraId="7A498CEA" w14:textId="77777777" w:rsidR="002C69E0" w:rsidRPr="00B54AAF" w:rsidRDefault="002C69E0" w:rsidP="00C806C0">
      <w:pPr>
        <w:ind w:left="360"/>
        <w:jc w:val="both"/>
        <w:rPr>
          <w:lang w:val="hr-HR"/>
        </w:rPr>
      </w:pPr>
      <w:r w:rsidRPr="00B54AAF">
        <w:rPr>
          <w:lang w:val="hr-HR"/>
        </w:rPr>
        <w:t>- pranje novca (članak 279.) iz Kaznenog zakona (Narodne novine, br. 110/97, 27/98, 50/00, 129/00, 51/01, 111/03, 190/03, 105/04, 84/05, 71/06, 110/07, 152/08, 57/11, 77/11 i 143/12)</w:t>
      </w:r>
    </w:p>
    <w:p w14:paraId="72AFEB1C" w14:textId="77777777" w:rsidR="002C69E0" w:rsidRPr="00B54AAF" w:rsidRDefault="002C69E0" w:rsidP="00C806C0">
      <w:pPr>
        <w:ind w:left="360"/>
        <w:jc w:val="both"/>
        <w:rPr>
          <w:lang w:val="hr-HR"/>
        </w:rPr>
      </w:pPr>
    </w:p>
    <w:p w14:paraId="61DB85FC" w14:textId="77777777" w:rsidR="002C69E0" w:rsidRPr="00B54AAF" w:rsidRDefault="002C69E0" w:rsidP="00C806C0">
      <w:pPr>
        <w:pStyle w:val="Odlomakpopisa"/>
        <w:numPr>
          <w:ilvl w:val="0"/>
          <w:numId w:val="12"/>
        </w:numPr>
        <w:jc w:val="both"/>
        <w:rPr>
          <w:lang w:val="hr-HR"/>
        </w:rPr>
      </w:pPr>
      <w:r w:rsidRPr="00B54AAF">
        <w:rPr>
          <w:lang w:val="hr-HR"/>
        </w:rPr>
        <w:t xml:space="preserve">dječji rad ili druge oblike trgovanja ljudima, na temelju </w:t>
      </w:r>
    </w:p>
    <w:p w14:paraId="3DAFF548" w14:textId="77777777" w:rsidR="002C69E0" w:rsidRPr="00B54AAF" w:rsidRDefault="002C69E0" w:rsidP="00C806C0">
      <w:pPr>
        <w:ind w:left="360"/>
        <w:jc w:val="both"/>
        <w:rPr>
          <w:lang w:val="hr-HR"/>
        </w:rPr>
      </w:pPr>
      <w:r w:rsidRPr="00B54AAF">
        <w:rPr>
          <w:lang w:val="hr-HR"/>
        </w:rPr>
        <w:t>- članka 106. (trgovanje ljudima) Kaznenog zakona</w:t>
      </w:r>
    </w:p>
    <w:p w14:paraId="226191BE" w14:textId="77777777" w:rsidR="002C69E0" w:rsidRPr="00B54AAF" w:rsidRDefault="002C69E0" w:rsidP="00C806C0">
      <w:pPr>
        <w:ind w:left="360"/>
        <w:jc w:val="both"/>
        <w:rPr>
          <w:lang w:val="hr-HR"/>
        </w:rPr>
      </w:pPr>
      <w:r w:rsidRPr="00B54AAF">
        <w:rPr>
          <w:lang w:val="hr-HR"/>
        </w:rPr>
        <w:t>- članka 175. (trgovanje ljudima i ropstvo) iz Kaznenog zakona (Narodne novine, br. 110/97, 27/98, 50/00, 129/00, 51/01, 111/03, 190/03, 105/04, 84/05, 71/06, 110/07, 152/08, 57/11, 77/11 i 143/12)</w:t>
      </w:r>
    </w:p>
    <w:p w14:paraId="1420DD8C" w14:textId="77777777" w:rsidR="002C69E0" w:rsidRPr="00B54AAF" w:rsidRDefault="002C69E0" w:rsidP="00C806C0">
      <w:pPr>
        <w:ind w:right="272"/>
        <w:jc w:val="both"/>
        <w:rPr>
          <w:rFonts w:cs="Calibri"/>
          <w:b/>
          <w:bCs/>
          <w:lang w:val="hr-HR"/>
        </w:rPr>
      </w:pPr>
    </w:p>
    <w:p w14:paraId="4BE00E30" w14:textId="77777777" w:rsidR="002C69E0" w:rsidRPr="00B54AAF" w:rsidRDefault="002C69E0" w:rsidP="00C806C0">
      <w:pPr>
        <w:ind w:left="1770" w:right="272"/>
        <w:jc w:val="both"/>
        <w:rPr>
          <w:rFonts w:ascii="Calibri" w:hAnsi="Calibri" w:cs="Calibri"/>
          <w:b/>
          <w:bCs/>
          <w:lang w:val="hr-HR"/>
        </w:rPr>
      </w:pPr>
    </w:p>
    <w:p w14:paraId="6D8D2878" w14:textId="687CD90A" w:rsidR="002C69E0" w:rsidRPr="00B54AAF" w:rsidRDefault="004F3D75" w:rsidP="00C806C0">
      <w:pPr>
        <w:ind w:left="284" w:hanging="284"/>
        <w:jc w:val="both"/>
        <w:rPr>
          <w:b/>
          <w:lang w:val="hr-HR"/>
        </w:rPr>
      </w:pPr>
      <w:r w:rsidRPr="00B54AAF">
        <w:rPr>
          <w:b/>
          <w:lang w:val="hr-HR"/>
        </w:rPr>
        <w:t xml:space="preserve">2. </w:t>
      </w:r>
      <w:r w:rsidR="002C69E0" w:rsidRPr="00B54AAF">
        <w:rPr>
          <w:b/>
          <w:lang w:val="hr-HR"/>
        </w:rPr>
        <w:t xml:space="preserve">gospodarski subjekt koji nema poslovni nastan u Republici Hrvatskoj ili osoba koja je član upravnog, upravljačkog ili nadzornog tijela ili ima ovlasti zastupanja, donošenja odluka ili nadzora tog gospodarskog subjekta i koja nije državljanin Republike Hrvatske pravomoćnom presudom je osuđena za kaznena djela iz točke 1. podtočaka a. do f. ovoga stavka i za odgovarajuća kaznena djela koja, prema nacionalnim propisima države poslovnog nastana gospodarskog subjekta, odnosno države čiji je osoba državljanin, obuhvaćaju razloge za isključenje iz članka 57. stavka 1. točaka (a) do (f) Direktive 2014/24/EU. </w:t>
      </w:r>
    </w:p>
    <w:p w14:paraId="5B56660C" w14:textId="77777777" w:rsidR="002C69E0" w:rsidRPr="00B54AAF" w:rsidRDefault="002C69E0" w:rsidP="00C806C0">
      <w:pPr>
        <w:pStyle w:val="Odlomakpopisa"/>
        <w:ind w:right="272"/>
        <w:jc w:val="both"/>
        <w:rPr>
          <w:lang w:val="hr-HR"/>
        </w:rPr>
      </w:pPr>
    </w:p>
    <w:p w14:paraId="1C95CE47" w14:textId="77777777" w:rsidR="002C69E0" w:rsidRPr="00B54AAF" w:rsidRDefault="002C69E0" w:rsidP="00C806C0">
      <w:pPr>
        <w:pStyle w:val="Odlomakpopisa"/>
        <w:ind w:right="272"/>
        <w:jc w:val="both"/>
        <w:rPr>
          <w:lang w:val="hr-HR"/>
        </w:rPr>
      </w:pPr>
    </w:p>
    <w:p w14:paraId="3A172D32" w14:textId="77777777" w:rsidR="002C69E0" w:rsidRPr="00B54AAF" w:rsidRDefault="002C69E0" w:rsidP="00C806C0">
      <w:pPr>
        <w:ind w:right="272"/>
        <w:jc w:val="both"/>
        <w:rPr>
          <w:rFonts w:cs="Calibri"/>
          <w:bCs/>
          <w:lang w:val="hr-HR"/>
        </w:rPr>
      </w:pPr>
      <w:r w:rsidRPr="00B54AAF">
        <w:rPr>
          <w:rFonts w:cs="Calibri"/>
          <w:bCs/>
          <w:lang w:val="hr-HR"/>
        </w:rPr>
        <w:t>Razdoblje isključenja gospodarskog subjekta kod kojeg su ostvarene navedene osnove za isključenje iz postupka javne nabave je pet godina od dana pravomoćnosti presude, osim ako pravomoćnom presudom nije određeno drukčije.</w:t>
      </w:r>
    </w:p>
    <w:p w14:paraId="262DA1DF" w14:textId="77777777" w:rsidR="002C69E0" w:rsidRPr="00B54AAF" w:rsidRDefault="002C69E0" w:rsidP="00C806C0">
      <w:pPr>
        <w:pStyle w:val="Odlomakpopisa"/>
        <w:ind w:right="272"/>
        <w:jc w:val="both"/>
        <w:rPr>
          <w:lang w:val="hr-HR"/>
        </w:rPr>
      </w:pPr>
    </w:p>
    <w:p w14:paraId="3FA79F29" w14:textId="4D6DD54A" w:rsidR="002C69E0" w:rsidRPr="00B54AAF" w:rsidRDefault="002C69E0" w:rsidP="00C806C0">
      <w:pPr>
        <w:tabs>
          <w:tab w:val="left" w:pos="284"/>
        </w:tabs>
        <w:spacing w:after="120"/>
        <w:ind w:right="272"/>
        <w:jc w:val="both"/>
        <w:rPr>
          <w:rFonts w:ascii="Calibri" w:hAnsi="Calibri" w:cs="Calibri"/>
          <w:lang w:val="hr-HR"/>
        </w:rPr>
      </w:pPr>
      <w:r w:rsidRPr="00B54AAF">
        <w:rPr>
          <w:rFonts w:ascii="Calibri" w:hAnsi="Calibri" w:cs="Calibri"/>
          <w:lang w:val="hr-HR"/>
        </w:rPr>
        <w:t xml:space="preserve">Za potrebe utvrđivanja da ne postoje okolnosti iz </w:t>
      </w:r>
      <w:r w:rsidR="005305FB" w:rsidRPr="00B54AAF">
        <w:rPr>
          <w:rStyle w:val="Istaknutareferenca"/>
          <w:lang w:val="hr-HR"/>
        </w:rPr>
        <w:t>točke</w:t>
      </w:r>
      <w:r w:rsidR="00CB4315" w:rsidRPr="00B54AAF">
        <w:rPr>
          <w:rStyle w:val="Istaknutareferenca"/>
          <w:lang w:val="hr-HR"/>
        </w:rPr>
        <w:t xml:space="preserve"> </w:t>
      </w:r>
      <w:r w:rsidR="004F3D75" w:rsidRPr="00B54AAF">
        <w:rPr>
          <w:rStyle w:val="Istaknutareferenca"/>
          <w:lang w:val="hr-HR"/>
        </w:rPr>
        <w:fldChar w:fldCharType="begin"/>
      </w:r>
      <w:r w:rsidR="004F3D75" w:rsidRPr="00B54AAF">
        <w:rPr>
          <w:rStyle w:val="Istaknutareferenca"/>
          <w:lang w:val="hr-HR"/>
        </w:rPr>
        <w:instrText xml:space="preserve"> REF _Ref513561593 \r \h </w:instrText>
      </w:r>
      <w:r w:rsidR="00CB4315" w:rsidRPr="00B54AAF">
        <w:rPr>
          <w:rStyle w:val="Istaknutareferenca"/>
          <w:lang w:val="hr-HR"/>
        </w:rPr>
        <w:instrText xml:space="preserve"> \* MERGEFORMAT </w:instrText>
      </w:r>
      <w:r w:rsidR="004F3D75" w:rsidRPr="00B54AAF">
        <w:rPr>
          <w:rStyle w:val="Istaknutareferenca"/>
          <w:lang w:val="hr-HR"/>
        </w:rPr>
      </w:r>
      <w:r w:rsidR="004F3D75" w:rsidRPr="00B54AAF">
        <w:rPr>
          <w:rStyle w:val="Istaknutareferenca"/>
          <w:lang w:val="hr-HR"/>
        </w:rPr>
        <w:fldChar w:fldCharType="separate"/>
      </w:r>
      <w:r w:rsidR="00BA713D">
        <w:rPr>
          <w:rStyle w:val="Istaknutareferenca"/>
          <w:lang w:val="hr-HR"/>
        </w:rPr>
        <w:t>3.1.1</w:t>
      </w:r>
      <w:r w:rsidR="004F3D75" w:rsidRPr="00B54AAF">
        <w:rPr>
          <w:rStyle w:val="Istaknutareferenca"/>
          <w:lang w:val="hr-HR"/>
        </w:rPr>
        <w:fldChar w:fldCharType="end"/>
      </w:r>
      <w:r w:rsidRPr="00B54AAF">
        <w:rPr>
          <w:rFonts w:ascii="Calibri" w:hAnsi="Calibri" w:cs="Calibri"/>
          <w:lang w:val="hr-HR"/>
        </w:rPr>
        <w:t xml:space="preserve">, gospodarski subjekt u ponudi dostavlja: </w:t>
      </w:r>
    </w:p>
    <w:p w14:paraId="1C91B5BF" w14:textId="77777777" w:rsidR="002C69E0" w:rsidRPr="00B54AAF" w:rsidRDefault="002C69E0" w:rsidP="00C806C0">
      <w:pPr>
        <w:ind w:right="272"/>
        <w:jc w:val="both"/>
        <w:rPr>
          <w:rFonts w:ascii="Calibri" w:hAnsi="Calibri" w:cs="Calibri"/>
          <w:b/>
          <w:lang w:val="hr-HR"/>
        </w:rPr>
      </w:pPr>
      <w:r w:rsidRPr="00B54AAF">
        <w:rPr>
          <w:rFonts w:ascii="Calibri" w:hAnsi="Calibri" w:cs="Calibri"/>
          <w:b/>
          <w:lang w:val="hr-HR"/>
        </w:rPr>
        <w:t xml:space="preserve">ispunjeni elektronički obrazac Europske jedinstvene dokumentacije o nabavi (dalje u tekstu: eESPD) (Dio III. Osnove za isključenje, </w:t>
      </w:r>
      <w:r w:rsidRPr="00B54AAF">
        <w:rPr>
          <w:rFonts w:ascii="Calibri" w:hAnsi="Calibri" w:cs="Calibri"/>
          <w:b/>
          <w:u w:val="single"/>
          <w:lang w:val="hr-HR"/>
        </w:rPr>
        <w:t>Odjeljak A: Osnove povezane s kaznenim presudama</w:t>
      </w:r>
      <w:r w:rsidRPr="00B54AAF">
        <w:rPr>
          <w:rFonts w:ascii="Calibri" w:hAnsi="Calibri" w:cs="Calibri"/>
          <w:b/>
          <w:lang w:val="hr-HR"/>
        </w:rPr>
        <w:t xml:space="preserve"> za sve gospodarske subjekte u ponudi.</w:t>
      </w:r>
    </w:p>
    <w:p w14:paraId="1CF62FAA" w14:textId="77777777" w:rsidR="002C69E0" w:rsidRPr="00B54AAF" w:rsidRDefault="002C69E0" w:rsidP="00C806C0">
      <w:pPr>
        <w:ind w:right="272"/>
        <w:jc w:val="both"/>
        <w:rPr>
          <w:rFonts w:ascii="Calibri" w:hAnsi="Calibri" w:cs="Calibri"/>
          <w:lang w:val="hr-HR"/>
        </w:rPr>
      </w:pPr>
    </w:p>
    <w:p w14:paraId="2B8F46FB" w14:textId="0F9CE399" w:rsidR="002C69E0" w:rsidRPr="00B54AAF" w:rsidRDefault="002C69E0" w:rsidP="00C806C0">
      <w:pPr>
        <w:tabs>
          <w:tab w:val="left" w:pos="284"/>
        </w:tabs>
        <w:spacing w:after="120"/>
        <w:ind w:right="272"/>
        <w:jc w:val="both"/>
        <w:rPr>
          <w:rFonts w:ascii="Calibri" w:hAnsi="Calibri" w:cs="Calibri"/>
          <w:lang w:val="hr-HR"/>
        </w:rPr>
      </w:pPr>
      <w:r w:rsidRPr="00B54AAF">
        <w:rPr>
          <w:rFonts w:ascii="Calibri" w:hAnsi="Calibri" w:cs="Calibri"/>
          <w:lang w:val="hr-HR"/>
        </w:rPr>
        <w:t xml:space="preserve">U PONUDI SE OBVEZNO DOSTAVLJA eESPD OBRAZAC – </w:t>
      </w:r>
      <w:r w:rsidR="00601E39">
        <w:t>AŽURIRANI</w:t>
      </w:r>
      <w:r w:rsidR="00601E39" w:rsidRPr="00B54AAF">
        <w:rPr>
          <w:rFonts w:ascii="Calibri" w:hAnsi="Calibri" w:cs="Calibri"/>
          <w:lang w:val="hr-HR"/>
        </w:rPr>
        <w:t xml:space="preserve"> </w:t>
      </w:r>
      <w:r w:rsidRPr="00B54AAF">
        <w:rPr>
          <w:rFonts w:ascii="Calibri" w:hAnsi="Calibri" w:cs="Calibri"/>
          <w:lang w:val="hr-HR"/>
        </w:rPr>
        <w:t>POPRATNI DOKUMENTI SE NE DOSTAVLJAJU UZ PONUDU.</w:t>
      </w:r>
    </w:p>
    <w:p w14:paraId="32A2C3D5" w14:textId="0F7A9416" w:rsidR="002C69E0" w:rsidRPr="00B54AAF" w:rsidRDefault="002C69E0" w:rsidP="00C806C0">
      <w:pPr>
        <w:ind w:right="272"/>
        <w:jc w:val="both"/>
        <w:rPr>
          <w:rFonts w:ascii="Calibri" w:hAnsi="Calibri" w:cs="Calibri"/>
          <w:lang w:val="hr-HR"/>
        </w:rPr>
      </w:pPr>
      <w:r w:rsidRPr="00B54AAF">
        <w:rPr>
          <w:rFonts w:ascii="Calibri" w:hAnsi="Calibri" w:cs="Calibri"/>
          <w:lang w:val="hr-HR"/>
        </w:rPr>
        <w:t>Naručitelj će prije donošenja odluke u postupku javne nabave</w:t>
      </w:r>
      <w:r w:rsidR="005305FB" w:rsidRPr="00B54AAF">
        <w:rPr>
          <w:rFonts w:ascii="Calibri" w:hAnsi="Calibri" w:cs="Calibri"/>
          <w:lang w:val="hr-HR"/>
        </w:rPr>
        <w:t>, sukladno članku 263. ZJN,</w:t>
      </w:r>
      <w:r w:rsidRPr="00B54AAF">
        <w:rPr>
          <w:rFonts w:ascii="Calibri" w:hAnsi="Calibri" w:cs="Calibri"/>
          <w:lang w:val="hr-HR"/>
        </w:rPr>
        <w:t xml:space="preserve"> od ponuditelja koji je podnio ekonomski najpovoljniju ponudu zatražiti da u primjerenom roku, ne kraćem od 5 dana, dostavi ažurirane popratne dokumente, radi provjere okolnosti navedenih u eESPD-u, osim ako već posjeduje te dokumente.</w:t>
      </w:r>
    </w:p>
    <w:p w14:paraId="293F8225" w14:textId="77777777" w:rsidR="002C69E0" w:rsidRPr="00B54AAF" w:rsidRDefault="002C69E0" w:rsidP="00C806C0">
      <w:pPr>
        <w:autoSpaceDE w:val="0"/>
        <w:autoSpaceDN w:val="0"/>
        <w:adjustRightInd w:val="0"/>
        <w:spacing w:after="120"/>
        <w:ind w:right="272"/>
        <w:jc w:val="both"/>
        <w:rPr>
          <w:rFonts w:ascii="Calibri" w:hAnsi="Calibri" w:cs="Calibri"/>
          <w:lang w:val="hr-HR"/>
        </w:rPr>
      </w:pPr>
    </w:p>
    <w:p w14:paraId="04708F06" w14:textId="1D232F64" w:rsidR="002C69E0" w:rsidRPr="009A3459" w:rsidRDefault="002C69E0" w:rsidP="00C806C0">
      <w:pPr>
        <w:autoSpaceDE w:val="0"/>
        <w:autoSpaceDN w:val="0"/>
        <w:adjustRightInd w:val="0"/>
        <w:spacing w:after="120"/>
        <w:ind w:right="272"/>
        <w:jc w:val="both"/>
        <w:rPr>
          <w:rFonts w:ascii="Calibri" w:hAnsi="Calibri" w:cs="Calibri"/>
          <w:color w:val="FF0000"/>
          <w:lang w:val="hr-HR"/>
        </w:rPr>
      </w:pPr>
      <w:r w:rsidRPr="009A3459">
        <w:rPr>
          <w:rFonts w:ascii="Calibri" w:hAnsi="Calibri" w:cs="Calibri"/>
          <w:lang w:val="hr-HR"/>
        </w:rPr>
        <w:t xml:space="preserve">U slučaju provjere informacija navedenih u </w:t>
      </w:r>
      <w:r w:rsidR="005158D5" w:rsidRPr="009A3459">
        <w:rPr>
          <w:rFonts w:ascii="Calibri" w:hAnsi="Calibri" w:cs="Calibri"/>
          <w:lang w:val="hr-HR"/>
        </w:rPr>
        <w:t>e</w:t>
      </w:r>
      <w:r w:rsidRPr="009A3459">
        <w:rPr>
          <w:rFonts w:ascii="Calibri" w:hAnsi="Calibri" w:cs="Calibri"/>
          <w:lang w:val="hr-HR"/>
        </w:rPr>
        <w:t>ESPD obrascu, naručitelj će prihvatiti sljedeće dokumente kao dovoljan dokaz da ne postoje osnove za isključenje gospodarskog subjekta</w:t>
      </w:r>
      <w:r w:rsidRPr="009A3459">
        <w:rPr>
          <w:rStyle w:val="Istaknutareferenca"/>
          <w:b w:val="0"/>
          <w:lang w:val="hr-HR"/>
        </w:rPr>
        <w:t xml:space="preserve"> </w:t>
      </w:r>
      <w:r w:rsidRPr="0065563F">
        <w:rPr>
          <w:lang w:val="hr-HR"/>
        </w:rPr>
        <w:t>iz</w:t>
      </w:r>
      <w:r w:rsidRPr="0065563F">
        <w:rPr>
          <w:rStyle w:val="Istaknutareferenca"/>
          <w:b w:val="0"/>
          <w:lang w:val="hr-HR"/>
        </w:rPr>
        <w:t xml:space="preserve"> </w:t>
      </w:r>
      <w:r w:rsidR="005305FB" w:rsidRPr="00DF785D">
        <w:rPr>
          <w:rStyle w:val="Istaknutareferenca"/>
          <w:lang w:val="hr-HR"/>
        </w:rPr>
        <w:t>točke</w:t>
      </w:r>
      <w:r w:rsidR="004F3D75" w:rsidRPr="00DF785D">
        <w:rPr>
          <w:rStyle w:val="Istaknutareferenca"/>
          <w:lang w:val="hr-HR"/>
        </w:rPr>
        <w:t xml:space="preserve"> </w:t>
      </w:r>
      <w:r w:rsidR="005158D5" w:rsidRPr="009A3459">
        <w:rPr>
          <w:rStyle w:val="Istaknutareferenca"/>
          <w:lang w:val="hr-HR"/>
        </w:rPr>
        <w:fldChar w:fldCharType="begin"/>
      </w:r>
      <w:r w:rsidR="005158D5" w:rsidRPr="009A3459">
        <w:rPr>
          <w:rStyle w:val="Istaknutareferenca"/>
          <w:lang w:val="hr-HR"/>
        </w:rPr>
        <w:instrText xml:space="preserve"> REF _Ref513561593 \r \h </w:instrText>
      </w:r>
      <w:r w:rsidR="00C806C0" w:rsidRPr="009A3459">
        <w:rPr>
          <w:rStyle w:val="Istaknutareferenca"/>
          <w:lang w:val="hr-HR"/>
        </w:rPr>
        <w:instrText xml:space="preserve"> \* MERGEFORMAT </w:instrText>
      </w:r>
      <w:r w:rsidR="005158D5" w:rsidRPr="009A3459">
        <w:rPr>
          <w:rStyle w:val="Istaknutareferenca"/>
          <w:lang w:val="hr-HR"/>
        </w:rPr>
      </w:r>
      <w:r w:rsidR="005158D5" w:rsidRPr="009A3459">
        <w:rPr>
          <w:rStyle w:val="Istaknutareferenca"/>
          <w:lang w:val="hr-HR"/>
        </w:rPr>
        <w:fldChar w:fldCharType="separate"/>
      </w:r>
      <w:r w:rsidR="00BA713D" w:rsidRPr="009A3459">
        <w:rPr>
          <w:rStyle w:val="Istaknutareferenca"/>
          <w:lang w:val="hr-HR"/>
        </w:rPr>
        <w:t>3.1.1</w:t>
      </w:r>
      <w:r w:rsidR="005158D5" w:rsidRPr="009A3459">
        <w:rPr>
          <w:rStyle w:val="Istaknutareferenca"/>
          <w:lang w:val="hr-HR"/>
        </w:rPr>
        <w:fldChar w:fldCharType="end"/>
      </w:r>
    </w:p>
    <w:p w14:paraId="6D2B9AE4" w14:textId="1E828E43" w:rsidR="002C69E0" w:rsidRPr="009A3459" w:rsidRDefault="002C69E0" w:rsidP="0075091B">
      <w:pPr>
        <w:tabs>
          <w:tab w:val="left" w:pos="284"/>
        </w:tabs>
        <w:spacing w:after="120"/>
        <w:ind w:left="284" w:right="272" w:hanging="284"/>
        <w:jc w:val="both"/>
        <w:rPr>
          <w:rFonts w:ascii="Calibri" w:hAnsi="Calibri" w:cs="Calibri"/>
          <w:b/>
          <w:lang w:val="hr-HR"/>
        </w:rPr>
      </w:pPr>
      <w:r w:rsidRPr="009A3459">
        <w:rPr>
          <w:rFonts w:ascii="Calibri" w:hAnsi="Calibri" w:cs="Calibri"/>
          <w:b/>
          <w:lang w:val="hr-HR"/>
        </w:rPr>
        <w:t>-</w:t>
      </w:r>
      <w:r w:rsidRPr="009A3459">
        <w:rPr>
          <w:rFonts w:ascii="Calibri" w:hAnsi="Calibri" w:cs="Calibri"/>
          <w:b/>
          <w:lang w:val="hr-HR"/>
        </w:rPr>
        <w:tab/>
        <w:t>izvadak iz kaznene evidencije ili drugog odgovarajućeg registra ili, ako to nije moguće, jednakovrijedni dokument nadležne sudske ili upravne vlasti u državi poslovnog nastana gospodarskog subjekta, odnosno državi čiji je osoba državljanin, kojim se dokazuje da ne postoje navedene osnove za isključenje.</w:t>
      </w:r>
    </w:p>
    <w:p w14:paraId="3CE20222" w14:textId="77777777" w:rsidR="002C69E0" w:rsidRPr="00B54AAF" w:rsidRDefault="002C69E0" w:rsidP="00C806C0">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Sukladno članku 20. stavak 9. Pravilnika o dokumentaciji o nabavi te ponudi u postupcima javne nabave, oborivo se </w:t>
      </w:r>
      <w:r w:rsidRPr="00B54AAF">
        <w:rPr>
          <w:rFonts w:ascii="Calibri" w:hAnsi="Calibri" w:cs="Calibri"/>
          <w:b/>
          <w:lang w:val="hr-HR"/>
        </w:rPr>
        <w:t>smatra da je naprijed navedeni dokaz ažurirani ako nije stariji od dana u kojem istječe rok za dostavu ponuda</w:t>
      </w:r>
      <w:r w:rsidRPr="00B54AAF">
        <w:rPr>
          <w:rFonts w:ascii="Calibri" w:hAnsi="Calibri" w:cs="Calibri"/>
          <w:lang w:val="hr-HR"/>
        </w:rPr>
        <w:t>.</w:t>
      </w:r>
    </w:p>
    <w:p w14:paraId="45789C02" w14:textId="6D291E2E" w:rsidR="002C69E0" w:rsidRPr="008F3E9E" w:rsidRDefault="002C69E0" w:rsidP="00C806C0">
      <w:pPr>
        <w:autoSpaceDE w:val="0"/>
        <w:autoSpaceDN w:val="0"/>
        <w:adjustRightInd w:val="0"/>
        <w:spacing w:after="120"/>
        <w:ind w:right="272"/>
        <w:jc w:val="both"/>
        <w:rPr>
          <w:rFonts w:ascii="Calibri" w:hAnsi="Calibri" w:cs="Calibri"/>
          <w:u w:val="single"/>
          <w:lang w:val="hr-HR"/>
        </w:rPr>
      </w:pPr>
      <w:r w:rsidRPr="00B54AAF">
        <w:rPr>
          <w:rFonts w:ascii="Calibri" w:hAnsi="Calibri" w:cs="Calibri"/>
          <w:lang w:val="hr-HR"/>
        </w:rPr>
        <w:t xml:space="preserve">Ako se u državi poslovnog nastana gospodarskog subjekta, odnosno državi čiji je osoba državljanin, </w:t>
      </w:r>
      <w:r w:rsidRPr="00B54AAF">
        <w:rPr>
          <w:rFonts w:ascii="Calibri" w:hAnsi="Calibri" w:cs="Calibri"/>
          <w:b/>
          <w:lang w:val="hr-HR"/>
        </w:rPr>
        <w:t>ne izdaju</w:t>
      </w:r>
      <w:r w:rsidRPr="00B54AAF">
        <w:rPr>
          <w:rFonts w:ascii="Calibri" w:hAnsi="Calibri" w:cs="Calibri"/>
          <w:lang w:val="hr-HR"/>
        </w:rPr>
        <w:t xml:space="preserve"> takvi dokumenti ili ako </w:t>
      </w:r>
      <w:r w:rsidRPr="00B54AAF">
        <w:rPr>
          <w:rFonts w:ascii="Calibri" w:hAnsi="Calibri" w:cs="Calibri"/>
          <w:b/>
          <w:lang w:val="hr-HR"/>
        </w:rPr>
        <w:t>ne obuhvaćaju</w:t>
      </w:r>
      <w:r w:rsidRPr="00B54AAF">
        <w:rPr>
          <w:rFonts w:ascii="Calibri" w:hAnsi="Calibri" w:cs="Calibri"/>
          <w:lang w:val="hr-HR"/>
        </w:rPr>
        <w:t xml:space="preserve"> sve okolnosti</w:t>
      </w:r>
      <w:r w:rsidR="005305FB" w:rsidRPr="00B54AAF">
        <w:rPr>
          <w:rFonts w:ascii="Calibri" w:hAnsi="Calibri" w:cs="Calibri"/>
          <w:lang w:val="hr-HR"/>
        </w:rPr>
        <w:t xml:space="preserve"> iz točke 3.1.1. podtočke 1 i 2 </w:t>
      </w:r>
      <w:r w:rsidRPr="00B54AAF">
        <w:rPr>
          <w:rFonts w:ascii="Calibri" w:hAnsi="Calibri" w:cs="Calibri"/>
          <w:lang w:val="hr-HR"/>
        </w:rPr>
        <w:t xml:space="preserve">, oni mogu biti zamijenjeni </w:t>
      </w:r>
      <w:r w:rsidRPr="008F3E9E">
        <w:rPr>
          <w:rFonts w:ascii="Calibri" w:hAnsi="Calibri" w:cs="Calibri"/>
          <w:u w:val="single"/>
          <w:lang w:val="hr-HR"/>
        </w:rPr>
        <w:t xml:space="preserve">izjavom pod prisegom ili, ako izjava pod prisegom prema </w:t>
      </w:r>
      <w:r w:rsidR="005305FB" w:rsidRPr="008F3E9E">
        <w:rPr>
          <w:rFonts w:ascii="Calibri" w:hAnsi="Calibri" w:cs="Calibri"/>
          <w:u w:val="single"/>
          <w:lang w:val="hr-HR"/>
        </w:rPr>
        <w:t xml:space="preserve">pravu dotične države ne </w:t>
      </w:r>
      <w:r w:rsidR="006F10E8" w:rsidRPr="008F3E9E">
        <w:rPr>
          <w:rFonts w:ascii="Calibri" w:hAnsi="Calibri" w:cs="Calibri"/>
          <w:u w:val="single"/>
          <w:lang w:val="hr-HR"/>
        </w:rPr>
        <w:t>postoji: izjavom</w:t>
      </w:r>
      <w:r w:rsidRPr="008F3E9E">
        <w:rPr>
          <w:rFonts w:ascii="Calibri" w:hAnsi="Calibri" w:cs="Calibri"/>
          <w:u w:val="single"/>
          <w:lang w:val="hr-HR"/>
        </w:rPr>
        <w:t xml:space="preserve"> davatelja s ovjerenim potpisom kod nadležne sudske ili upravne vlasti, javnog bilježnika, ili strukovnog ili trgovinskog tijela u državi poslovnog nastana gospodarskog subjekta, odnosno državi čiji je osoba državljanin. </w:t>
      </w:r>
    </w:p>
    <w:p w14:paraId="02F1FE70" w14:textId="77777777" w:rsidR="0043240E" w:rsidRDefault="0043240E" w:rsidP="00F6321D">
      <w:pPr>
        <w:autoSpaceDE w:val="0"/>
        <w:autoSpaceDN w:val="0"/>
        <w:adjustRightInd w:val="0"/>
        <w:spacing w:after="120"/>
        <w:ind w:right="272"/>
        <w:jc w:val="both"/>
        <w:rPr>
          <w:rFonts w:ascii="Calibri" w:hAnsi="Calibri" w:cs="Calibri"/>
          <w:lang w:val="hr-HR"/>
        </w:rPr>
      </w:pPr>
    </w:p>
    <w:p w14:paraId="3E9C0900" w14:textId="77777777" w:rsidR="00F9283C" w:rsidRDefault="0043240E" w:rsidP="00F6321D">
      <w:pPr>
        <w:autoSpaceDE w:val="0"/>
        <w:autoSpaceDN w:val="0"/>
        <w:adjustRightInd w:val="0"/>
        <w:spacing w:after="120"/>
        <w:ind w:right="272"/>
        <w:jc w:val="both"/>
        <w:rPr>
          <w:rFonts w:cstheme="minorHAnsi"/>
          <w:bCs/>
          <w:iCs/>
          <w:lang w:val="hr-HR"/>
        </w:rPr>
      </w:pPr>
      <w:r>
        <w:rPr>
          <w:rFonts w:ascii="Calibri" w:hAnsi="Calibri" w:cs="Calibri"/>
          <w:lang w:val="hr-HR"/>
        </w:rPr>
        <w:t xml:space="preserve">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ESPD-u. </w:t>
      </w:r>
      <w:r w:rsidR="002C69E0" w:rsidRPr="00B54AAF">
        <w:rPr>
          <w:rFonts w:ascii="Calibri" w:hAnsi="Calibri" w:cs="Calibri"/>
          <w:lang w:val="hr-HR"/>
        </w:rPr>
        <w:t xml:space="preserve">Sukladno članku 20. stavak 10. Pravilnika o dokumentaciji o nabavi te ponudi u postupcima javne nabave izjavu iz članka 265. stavka 2. u vezi s člankom 251. stavkom 1. ZJN 2016 može dati </w:t>
      </w:r>
      <w:r w:rsidR="002C69E0" w:rsidRPr="00B54AAF">
        <w:rPr>
          <w:rFonts w:ascii="Calibri" w:hAnsi="Calibri" w:cs="Calibri"/>
          <w:b/>
          <w:lang w:val="hr-HR"/>
        </w:rPr>
        <w:t xml:space="preserve">osoba po zakonu ovlaštena za zastupanje gospodarskog subjekta za gospodarski subjekt i za sve osobe </w:t>
      </w:r>
      <w:r w:rsidR="002C69E0" w:rsidRPr="00B54AAF">
        <w:rPr>
          <w:rFonts w:ascii="Calibri" w:hAnsi="Calibri" w:cs="Calibri"/>
          <w:lang w:val="hr-HR"/>
        </w:rPr>
        <w:t xml:space="preserve">koje su članovi upravnog, upravljačkog ili nadzornog tijela ili imaju ovlasti zastupanja, donošenja odluka ili nadzora gospodarskog subjekta. </w:t>
      </w:r>
      <w:r w:rsidR="00F6321D" w:rsidRPr="00B54AAF">
        <w:rPr>
          <w:rFonts w:ascii="Calibri" w:hAnsi="Calibri" w:cs="Calibri"/>
          <w:lang w:val="hr-HR"/>
        </w:rPr>
        <w:t xml:space="preserve"> </w:t>
      </w:r>
      <w:r w:rsidR="007D3E5E" w:rsidRPr="00B54AAF">
        <w:rPr>
          <w:rFonts w:cstheme="minorHAnsi"/>
          <w:bCs/>
          <w:iCs/>
          <w:lang w:val="hr-HR"/>
        </w:rPr>
        <w:t xml:space="preserve">U tu svrhu gospodarski subjekt može koristiti predloške na obrascima (OBRAZAC </w:t>
      </w:r>
      <w:r w:rsidR="000224C6" w:rsidRPr="00B54AAF">
        <w:rPr>
          <w:rFonts w:cstheme="minorHAnsi"/>
          <w:bCs/>
          <w:iCs/>
          <w:lang w:val="hr-HR"/>
        </w:rPr>
        <w:t>1</w:t>
      </w:r>
      <w:r w:rsidR="00F6321D" w:rsidRPr="00B54AAF">
        <w:rPr>
          <w:rFonts w:cstheme="minorHAnsi"/>
          <w:bCs/>
          <w:iCs/>
          <w:lang w:val="hr-HR"/>
        </w:rPr>
        <w:t xml:space="preserve"> i</w:t>
      </w:r>
      <w:r w:rsidR="007D3E5E" w:rsidRPr="00B54AAF">
        <w:rPr>
          <w:rFonts w:cstheme="minorHAnsi"/>
          <w:bCs/>
          <w:iCs/>
          <w:lang w:val="hr-HR"/>
        </w:rPr>
        <w:t xml:space="preserve"> </w:t>
      </w:r>
      <w:r w:rsidR="000224C6" w:rsidRPr="00B54AAF">
        <w:rPr>
          <w:rFonts w:cstheme="minorHAnsi"/>
          <w:bCs/>
          <w:iCs/>
          <w:lang w:val="hr-HR"/>
        </w:rPr>
        <w:t>2</w:t>
      </w:r>
      <w:r w:rsidR="007D3E5E" w:rsidRPr="00B54AAF">
        <w:rPr>
          <w:rFonts w:cstheme="minorHAnsi"/>
          <w:bCs/>
          <w:iCs/>
          <w:lang w:val="hr-HR"/>
        </w:rPr>
        <w:t>).</w:t>
      </w:r>
    </w:p>
    <w:p w14:paraId="668F8E4C" w14:textId="77777777" w:rsidR="00F9283C" w:rsidRDefault="00F9283C" w:rsidP="00F6321D">
      <w:pPr>
        <w:autoSpaceDE w:val="0"/>
        <w:autoSpaceDN w:val="0"/>
        <w:adjustRightInd w:val="0"/>
        <w:spacing w:after="120"/>
        <w:ind w:right="272"/>
        <w:jc w:val="both"/>
        <w:rPr>
          <w:rFonts w:cstheme="minorHAnsi"/>
          <w:bCs/>
          <w:iCs/>
          <w:lang w:val="hr-HR"/>
        </w:rPr>
      </w:pPr>
    </w:p>
    <w:p w14:paraId="2C52E07D" w14:textId="77777777" w:rsidR="00F9283C" w:rsidRDefault="00F9283C" w:rsidP="00F6321D">
      <w:pPr>
        <w:autoSpaceDE w:val="0"/>
        <w:autoSpaceDN w:val="0"/>
        <w:adjustRightInd w:val="0"/>
        <w:spacing w:after="120"/>
        <w:ind w:right="272"/>
        <w:jc w:val="both"/>
        <w:rPr>
          <w:rFonts w:cstheme="minorHAnsi"/>
          <w:bCs/>
          <w:iCs/>
          <w:lang w:val="hr-HR"/>
        </w:rPr>
      </w:pPr>
    </w:p>
    <w:p w14:paraId="08BCDC0C" w14:textId="03A3F211" w:rsidR="00F9283C" w:rsidRPr="000B0428" w:rsidRDefault="00F9283C" w:rsidP="00F9283C">
      <w:pPr>
        <w:ind w:right="272"/>
      </w:pPr>
      <w:r w:rsidRPr="00F9283C">
        <w:t xml:space="preserve"> </w:t>
      </w:r>
      <w:r w:rsidRPr="000B0428">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505262C5" w14:textId="77777777" w:rsidR="00F9283C" w:rsidRPr="000B0428" w:rsidRDefault="00F9283C" w:rsidP="00F9283C">
      <w:pPr>
        <w:ind w:right="272"/>
      </w:pPr>
      <w:r w:rsidRPr="000B0428">
        <w:t>Ako se ne može obaviti provjera ili ishoditi potvrda, javni naručitelj će zahtijevati od gospodarskog subjekta da u primjerenom roku, ne kraćem od pet dana, dostavi sve ili dio popratnih dokumenata ili dokaza.</w:t>
      </w:r>
    </w:p>
    <w:p w14:paraId="54B7E78F" w14:textId="03120D29" w:rsidR="007D3E5E" w:rsidRPr="00B54AAF" w:rsidRDefault="007D3E5E" w:rsidP="00F6321D">
      <w:pPr>
        <w:autoSpaceDE w:val="0"/>
        <w:autoSpaceDN w:val="0"/>
        <w:adjustRightInd w:val="0"/>
        <w:spacing w:after="120"/>
        <w:ind w:right="272"/>
        <w:jc w:val="both"/>
        <w:rPr>
          <w:rFonts w:cstheme="minorHAnsi"/>
          <w:bCs/>
          <w:iCs/>
          <w:lang w:val="hr-HR"/>
        </w:rPr>
      </w:pPr>
    </w:p>
    <w:p w14:paraId="6A994EF5" w14:textId="77777777" w:rsidR="00244CC6" w:rsidRPr="00381016" w:rsidRDefault="00244CC6" w:rsidP="00244CC6">
      <w:pPr>
        <w:spacing w:line="276" w:lineRule="auto"/>
        <w:rPr>
          <w:rFonts w:cstheme="minorHAnsi"/>
        </w:rPr>
      </w:pPr>
      <w:r>
        <w:rPr>
          <w:rFonts w:ascii="Calibri" w:hAnsi="Calibri"/>
        </w:rPr>
        <w:t xml:space="preserve">Okolnosti 3.1.1.  točke </w:t>
      </w:r>
      <w:r w:rsidRPr="002A33D7">
        <w:rPr>
          <w:rFonts w:cstheme="minorHAnsi"/>
        </w:rPr>
        <w:t xml:space="preserve"> </w:t>
      </w:r>
      <w:r w:rsidRPr="00B54AAF">
        <w:rPr>
          <w:rFonts w:ascii="Calibri" w:hAnsi="Calibri"/>
        </w:rPr>
        <w:t>utvrđuju se za sve članove zajednice</w:t>
      </w:r>
      <w:r>
        <w:rPr>
          <w:rFonts w:ascii="Calibri" w:hAnsi="Calibri"/>
        </w:rPr>
        <w:t xml:space="preserve">, </w:t>
      </w:r>
      <w:r w:rsidRPr="00381016">
        <w:rPr>
          <w:rFonts w:cstheme="minorHAnsi"/>
        </w:rPr>
        <w:t>podugovaratelje i na subjekte na čiju se sposobnost gospodarski subjekt oslanja</w:t>
      </w:r>
      <w:r>
        <w:rPr>
          <w:rFonts w:cstheme="minorHAnsi"/>
        </w:rPr>
        <w:t xml:space="preserve">, </w:t>
      </w:r>
      <w:r w:rsidRPr="00381016">
        <w:rPr>
          <w:rFonts w:ascii="Calibri" w:hAnsi="Calibri"/>
        </w:rPr>
        <w:t xml:space="preserve"> </w:t>
      </w:r>
      <w:r w:rsidRPr="00B54AAF">
        <w:rPr>
          <w:rFonts w:ascii="Calibri" w:hAnsi="Calibri"/>
        </w:rPr>
        <w:t>pojedinačno</w:t>
      </w:r>
      <w:r>
        <w:rPr>
          <w:rFonts w:ascii="Calibri" w:hAnsi="Calibri"/>
        </w:rPr>
        <w:t>.</w:t>
      </w:r>
    </w:p>
    <w:p w14:paraId="680E34C2" w14:textId="77777777" w:rsidR="002C69E0" w:rsidRPr="00B54AAF" w:rsidRDefault="002C69E0" w:rsidP="002C69E0">
      <w:pPr>
        <w:autoSpaceDE w:val="0"/>
        <w:autoSpaceDN w:val="0"/>
        <w:adjustRightInd w:val="0"/>
        <w:spacing w:after="120"/>
        <w:ind w:right="272"/>
        <w:jc w:val="both"/>
        <w:rPr>
          <w:rFonts w:ascii="Calibri" w:hAnsi="Calibri" w:cs="Calibri"/>
          <w:lang w:val="hr-HR"/>
        </w:rPr>
      </w:pPr>
    </w:p>
    <w:p w14:paraId="040AE201" w14:textId="6EE4A681" w:rsidR="002C69E0" w:rsidRPr="00B54AAF" w:rsidRDefault="00734F3C" w:rsidP="00481ABA">
      <w:pPr>
        <w:pStyle w:val="Naslov3"/>
        <w:numPr>
          <w:ilvl w:val="2"/>
          <w:numId w:val="6"/>
        </w:numPr>
        <w:rPr>
          <w:lang w:val="hr-HR"/>
        </w:rPr>
      </w:pPr>
      <w:bookmarkStart w:id="83" w:name="_Ref513561631"/>
      <w:bookmarkStart w:id="84" w:name="_Toc513562346"/>
      <w:bookmarkStart w:id="85" w:name="_Toc528571847"/>
      <w:r w:rsidRPr="00B54AAF">
        <w:rPr>
          <w:lang w:val="hr-HR"/>
        </w:rPr>
        <w:t>N</w:t>
      </w:r>
      <w:r w:rsidR="005158D5" w:rsidRPr="00B54AAF">
        <w:rPr>
          <w:lang w:val="hr-HR"/>
        </w:rPr>
        <w:t xml:space="preserve">aručitelj </w:t>
      </w:r>
      <w:r w:rsidR="00B6457C" w:rsidRPr="00B54AAF">
        <w:rPr>
          <w:lang w:val="hr-HR"/>
        </w:rPr>
        <w:t>će</w:t>
      </w:r>
      <w:r w:rsidR="005158D5" w:rsidRPr="00B54AAF">
        <w:rPr>
          <w:lang w:val="hr-HR"/>
        </w:rPr>
        <w:t xml:space="preserve"> isključiti gospodarskog subjekta iz postupka javne nabave ako utvrdi da gospodarski subjekt nije ispunio obveze plaćanja dospjelih poreznih obveza i obveza za mirovinsko i zdravstveno osiguranje:</w:t>
      </w:r>
      <w:bookmarkEnd w:id="83"/>
      <w:bookmarkEnd w:id="84"/>
      <w:bookmarkEnd w:id="85"/>
    </w:p>
    <w:p w14:paraId="308CE694" w14:textId="77777777" w:rsidR="002C69E0" w:rsidRPr="00B54AAF" w:rsidRDefault="002C69E0" w:rsidP="002C69E0">
      <w:pPr>
        <w:tabs>
          <w:tab w:val="num" w:pos="1492"/>
        </w:tabs>
        <w:ind w:left="1050" w:right="272"/>
        <w:jc w:val="both"/>
        <w:rPr>
          <w:rFonts w:ascii="Calibri" w:hAnsi="Calibri" w:cs="Calibri"/>
          <w:b/>
          <w:bCs/>
          <w:lang w:val="hr-HR"/>
        </w:rPr>
      </w:pPr>
    </w:p>
    <w:p w14:paraId="287687AB" w14:textId="77777777" w:rsidR="002C69E0" w:rsidRPr="00B54AAF" w:rsidRDefault="002C69E0" w:rsidP="00481ABA">
      <w:pPr>
        <w:pStyle w:val="Odlomakpopisa"/>
        <w:numPr>
          <w:ilvl w:val="0"/>
          <w:numId w:val="8"/>
        </w:numPr>
        <w:ind w:right="272"/>
        <w:jc w:val="both"/>
        <w:rPr>
          <w:rFonts w:ascii="Calibri" w:hAnsi="Calibri" w:cs="Calibri"/>
          <w:b/>
          <w:bCs/>
          <w:lang w:val="hr-HR"/>
        </w:rPr>
      </w:pPr>
      <w:r w:rsidRPr="00B54AAF">
        <w:rPr>
          <w:rFonts w:ascii="Calibri" w:hAnsi="Calibri" w:cs="Calibri"/>
          <w:b/>
          <w:bCs/>
          <w:lang w:val="hr-HR"/>
        </w:rPr>
        <w:t>u Republici Hrvatskoj, ako gospodarski subjekt ima poslovni nastan u Republici Hrvatskoj, ili</w:t>
      </w:r>
    </w:p>
    <w:p w14:paraId="2DDF82E9" w14:textId="77777777" w:rsidR="002C69E0" w:rsidRPr="00B54AAF" w:rsidRDefault="002C69E0" w:rsidP="00481ABA">
      <w:pPr>
        <w:pStyle w:val="Odlomakpopisa"/>
        <w:numPr>
          <w:ilvl w:val="0"/>
          <w:numId w:val="8"/>
        </w:numPr>
        <w:ind w:right="272"/>
        <w:jc w:val="both"/>
        <w:rPr>
          <w:rFonts w:ascii="Calibri" w:hAnsi="Calibri" w:cs="Calibri"/>
          <w:b/>
          <w:bCs/>
          <w:lang w:val="hr-HR"/>
        </w:rPr>
      </w:pPr>
      <w:r w:rsidRPr="00B54AAF">
        <w:rPr>
          <w:rFonts w:ascii="Calibri" w:hAnsi="Calibri" w:cs="Calibri"/>
          <w:b/>
          <w:bCs/>
          <w:lang w:val="hr-HR"/>
        </w:rPr>
        <w:t xml:space="preserve">u Republici Hrvatskoj ili u državi poslovnog nastana gospodarskog subjekta, ako gospodarski subjekt nema poslovni nastan u Republici Hrvatskoj. </w:t>
      </w:r>
    </w:p>
    <w:p w14:paraId="72ADF9E9" w14:textId="77777777" w:rsidR="002C69E0" w:rsidRPr="00B54AAF" w:rsidRDefault="002C69E0" w:rsidP="002C69E0">
      <w:pPr>
        <w:ind w:right="272"/>
        <w:jc w:val="both"/>
        <w:rPr>
          <w:rFonts w:ascii="Calibri" w:hAnsi="Calibri" w:cs="Calibri"/>
          <w:lang w:val="hr-HR"/>
        </w:rPr>
      </w:pPr>
    </w:p>
    <w:p w14:paraId="1759549C" w14:textId="77777777" w:rsidR="002C69E0" w:rsidRPr="00B54AAF" w:rsidRDefault="002C69E0" w:rsidP="002C69E0">
      <w:pPr>
        <w:ind w:right="272"/>
        <w:jc w:val="both"/>
        <w:rPr>
          <w:rFonts w:ascii="Calibri" w:hAnsi="Calibri" w:cs="Calibri"/>
          <w:b/>
          <w:lang w:val="hr-HR"/>
        </w:rPr>
      </w:pPr>
      <w:r w:rsidRPr="00B54AAF">
        <w:rPr>
          <w:rFonts w:ascii="Calibri" w:hAnsi="Calibri" w:cs="Calibri"/>
          <w:b/>
          <w:lang w:val="hr-HR"/>
        </w:rPr>
        <w:t>Naručitelj neće isključiti gospodarskog subjekta iz postupka javne nabave ako mu sukladno posebnom propisu plaćanje obveza nije dopušteno, ili mu je odobrena odgoda plaćanja.</w:t>
      </w:r>
    </w:p>
    <w:p w14:paraId="590FACFA" w14:textId="77777777" w:rsidR="002C69E0" w:rsidRPr="00B54AAF" w:rsidRDefault="002C69E0" w:rsidP="002C69E0">
      <w:pPr>
        <w:ind w:right="272"/>
        <w:jc w:val="both"/>
        <w:rPr>
          <w:rFonts w:ascii="Calibri" w:hAnsi="Calibri" w:cs="Calibri"/>
          <w:lang w:val="hr-HR"/>
        </w:rPr>
      </w:pPr>
    </w:p>
    <w:p w14:paraId="496BD786" w14:textId="479DDA70" w:rsidR="002C69E0" w:rsidRPr="00B54AAF" w:rsidRDefault="002C69E0" w:rsidP="002C69E0">
      <w:pPr>
        <w:tabs>
          <w:tab w:val="left" w:pos="284"/>
        </w:tabs>
        <w:spacing w:after="120"/>
        <w:ind w:right="272"/>
        <w:jc w:val="both"/>
        <w:rPr>
          <w:rFonts w:ascii="Calibri" w:hAnsi="Calibri" w:cs="Calibri"/>
          <w:lang w:val="hr-HR"/>
        </w:rPr>
      </w:pPr>
      <w:r w:rsidRPr="00B54AAF">
        <w:rPr>
          <w:rFonts w:ascii="Calibri" w:hAnsi="Calibri" w:cs="Calibri"/>
          <w:lang w:val="hr-HR"/>
        </w:rPr>
        <w:t xml:space="preserve">Za potrebe utvrđivanja da ne postoje okolnosti iz </w:t>
      </w:r>
      <w:r w:rsidR="005305FB" w:rsidRPr="00B54AAF">
        <w:rPr>
          <w:rStyle w:val="Istaknutareferenca"/>
          <w:lang w:val="hr-HR"/>
        </w:rPr>
        <w:t>točke</w:t>
      </w:r>
      <w:r w:rsidRPr="00B54AAF">
        <w:rPr>
          <w:rFonts w:ascii="Calibri" w:hAnsi="Calibri" w:cs="Calibri"/>
          <w:color w:val="3366FF"/>
          <w:lang w:val="hr-HR"/>
        </w:rPr>
        <w:t xml:space="preserve"> </w:t>
      </w:r>
      <w:r w:rsidR="005158D5" w:rsidRPr="00B54AAF">
        <w:rPr>
          <w:rStyle w:val="Istaknutareferenca"/>
          <w:lang w:val="hr-HR"/>
        </w:rPr>
        <w:fldChar w:fldCharType="begin"/>
      </w:r>
      <w:r w:rsidR="005158D5" w:rsidRPr="00B54AAF">
        <w:rPr>
          <w:rStyle w:val="Istaknutareferenca"/>
          <w:lang w:val="hr-HR"/>
        </w:rPr>
        <w:instrText xml:space="preserve"> REF _Ref513561631 \r \h </w:instrText>
      </w:r>
      <w:r w:rsidR="00BD315F" w:rsidRPr="00B54AAF">
        <w:rPr>
          <w:rStyle w:val="Istaknutareferenca"/>
          <w:lang w:val="hr-HR"/>
        </w:rPr>
        <w:instrText xml:space="preserve"> \* MERGEFORMAT </w:instrText>
      </w:r>
      <w:r w:rsidR="005158D5" w:rsidRPr="00B54AAF">
        <w:rPr>
          <w:rStyle w:val="Istaknutareferenca"/>
          <w:lang w:val="hr-HR"/>
        </w:rPr>
      </w:r>
      <w:r w:rsidR="005158D5" w:rsidRPr="00B54AAF">
        <w:rPr>
          <w:rStyle w:val="Istaknutareferenca"/>
          <w:lang w:val="hr-HR"/>
        </w:rPr>
        <w:fldChar w:fldCharType="separate"/>
      </w:r>
      <w:r w:rsidR="00BA713D">
        <w:rPr>
          <w:rStyle w:val="Istaknutareferenca"/>
          <w:lang w:val="hr-HR"/>
        </w:rPr>
        <w:t>3.1.2</w:t>
      </w:r>
      <w:r w:rsidR="005158D5" w:rsidRPr="00B54AAF">
        <w:rPr>
          <w:rStyle w:val="Istaknutareferenca"/>
          <w:lang w:val="hr-HR"/>
        </w:rPr>
        <w:fldChar w:fldCharType="end"/>
      </w:r>
      <w:r w:rsidR="005158D5" w:rsidRPr="00B54AAF">
        <w:rPr>
          <w:rStyle w:val="Istaknutareferenca"/>
          <w:lang w:val="hr-HR"/>
        </w:rPr>
        <w:t xml:space="preserve"> </w:t>
      </w:r>
      <w:r w:rsidR="00492922" w:rsidRPr="00B54AAF">
        <w:rPr>
          <w:rStyle w:val="Istaknutareferenca"/>
          <w:lang w:val="hr-HR"/>
        </w:rPr>
        <w:t xml:space="preserve"> </w:t>
      </w:r>
      <w:r w:rsidRPr="00B54AAF">
        <w:rPr>
          <w:rStyle w:val="Istaknutareferenca"/>
          <w:color w:val="auto"/>
          <w:lang w:val="hr-HR"/>
        </w:rPr>
        <w:t>g</w:t>
      </w:r>
      <w:r w:rsidRPr="00B54AAF">
        <w:rPr>
          <w:rFonts w:ascii="Calibri" w:hAnsi="Calibri" w:cs="Calibri"/>
          <w:lang w:val="hr-HR"/>
        </w:rPr>
        <w:t xml:space="preserve">ospodarski subjekt u ponudi dostavlja: </w:t>
      </w:r>
    </w:p>
    <w:p w14:paraId="49380E50" w14:textId="77777777" w:rsidR="002C69E0" w:rsidRPr="00B54AAF" w:rsidRDefault="002C69E0" w:rsidP="00481ABA">
      <w:pPr>
        <w:numPr>
          <w:ilvl w:val="0"/>
          <w:numId w:val="7"/>
        </w:numPr>
        <w:tabs>
          <w:tab w:val="left" w:pos="284"/>
        </w:tabs>
        <w:spacing w:after="120"/>
        <w:ind w:left="709" w:right="272" w:hanging="425"/>
        <w:jc w:val="both"/>
        <w:rPr>
          <w:rFonts w:ascii="Calibri" w:hAnsi="Calibri" w:cs="Calibri"/>
          <w:b/>
          <w:lang w:val="hr-HR"/>
        </w:rPr>
      </w:pPr>
      <w:r w:rsidRPr="00B54AAF">
        <w:rPr>
          <w:rFonts w:ascii="Calibri" w:hAnsi="Calibri" w:cs="Calibri"/>
          <w:b/>
          <w:lang w:val="hr-HR"/>
        </w:rPr>
        <w:t xml:space="preserve">ispunjeni eESPD obrazac (Dio III. Osnove za isključenje, </w:t>
      </w:r>
      <w:r w:rsidRPr="00B54AAF">
        <w:rPr>
          <w:rFonts w:ascii="Calibri" w:hAnsi="Calibri" w:cs="Calibri"/>
          <w:b/>
          <w:u w:val="single"/>
          <w:lang w:val="hr-HR"/>
        </w:rPr>
        <w:t>Odjeljak B: Osnove povezane s plaćanjem poreza ili doprinosa za socijalno osiguranje</w:t>
      </w:r>
      <w:r w:rsidRPr="00B54AAF">
        <w:rPr>
          <w:rFonts w:ascii="Calibri" w:hAnsi="Calibri" w:cs="Calibri"/>
          <w:b/>
          <w:lang w:val="hr-HR"/>
        </w:rPr>
        <w:t>) za sve gospodarske subjekte u ponudi</w:t>
      </w:r>
      <w:r w:rsidRPr="00B54AAF">
        <w:rPr>
          <w:rFonts w:ascii="Calibri" w:hAnsi="Calibri" w:cs="Calibri"/>
          <w:lang w:val="hr-HR"/>
        </w:rPr>
        <w:t>.</w:t>
      </w:r>
      <w:r w:rsidRPr="00B54AAF">
        <w:rPr>
          <w:rFonts w:ascii="Calibri" w:hAnsi="Calibri" w:cs="Calibri"/>
          <w:b/>
          <w:lang w:val="hr-HR"/>
        </w:rPr>
        <w:t xml:space="preserve"> </w:t>
      </w:r>
      <w:r w:rsidRPr="00B54AAF">
        <w:rPr>
          <w:rFonts w:ascii="Calibri" w:hAnsi="Calibri" w:cs="Calibri"/>
          <w:i/>
          <w:lang w:val="hr-HR"/>
        </w:rPr>
        <w:t xml:space="preserve"> </w:t>
      </w:r>
    </w:p>
    <w:p w14:paraId="0689FCB7" w14:textId="16B3E832" w:rsidR="002C69E0" w:rsidRPr="00B54AAF" w:rsidRDefault="002C69E0" w:rsidP="002C69E0">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U PONUDI SE OBVEZNO DOSTAVLJA eESPD OBRAZAC – </w:t>
      </w:r>
      <w:r w:rsidR="00601E39" w:rsidRPr="00601E39">
        <w:rPr>
          <w:rFonts w:ascii="Calibri" w:hAnsi="Calibri" w:cs="Calibri"/>
          <w:lang w:val="hr-HR"/>
        </w:rPr>
        <w:t xml:space="preserve">AŽURIRANI </w:t>
      </w:r>
      <w:r w:rsidRPr="00B54AAF">
        <w:rPr>
          <w:rFonts w:ascii="Calibri" w:hAnsi="Calibri" w:cs="Calibri"/>
          <w:lang w:val="hr-HR"/>
        </w:rPr>
        <w:t>POPRATNI DOKUMENTI SE NE DOSTAVLJAJU UZ PONUDU.</w:t>
      </w:r>
    </w:p>
    <w:p w14:paraId="510D0AB8" w14:textId="54366361" w:rsidR="0026715D" w:rsidRPr="009A3459" w:rsidRDefault="002C69E0" w:rsidP="002C69E0">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Naručitelj će prije donošenja odluke u postupku javne nabave od ponuditelja koji je podnio ekonomski najpovoljniju ponudu zatražiti da u primjerenom roku, ne kraćem od 5 dana, dostavi ažurirane popratne </w:t>
      </w:r>
      <w:r w:rsidRPr="009A3459">
        <w:rPr>
          <w:rFonts w:ascii="Calibri" w:hAnsi="Calibri" w:cs="Calibri"/>
          <w:lang w:val="hr-HR"/>
        </w:rPr>
        <w:t>dokumente, radi provjere okolnosti navedenih u eESPD-u, osim ako već posjeduje te dokumente.</w:t>
      </w:r>
    </w:p>
    <w:p w14:paraId="7368602C" w14:textId="2B8A97EA" w:rsidR="002C69E0" w:rsidRPr="009A3459" w:rsidRDefault="002C69E0" w:rsidP="002C69E0">
      <w:pPr>
        <w:autoSpaceDE w:val="0"/>
        <w:autoSpaceDN w:val="0"/>
        <w:adjustRightInd w:val="0"/>
        <w:spacing w:after="120"/>
        <w:ind w:right="272"/>
        <w:jc w:val="both"/>
        <w:rPr>
          <w:rStyle w:val="Istaknutareferenca"/>
          <w:lang w:val="hr-HR"/>
        </w:rPr>
      </w:pPr>
      <w:r w:rsidRPr="009A3459">
        <w:rPr>
          <w:rFonts w:ascii="Calibri" w:hAnsi="Calibri" w:cs="Calibri"/>
          <w:lang w:val="hr-HR"/>
        </w:rPr>
        <w:t xml:space="preserve">U slučaju provjere informacija navedenih u eESPD obrascu, Naručitelj će prihvatiti sljedeće dokumente kao dovoljan dokaz da ne postoje osnove za isključenje gospodarskog subjekta iz </w:t>
      </w:r>
      <w:r w:rsidR="005305FB" w:rsidRPr="009A3459">
        <w:rPr>
          <w:rStyle w:val="Istaknutareferenca"/>
          <w:lang w:val="hr-HR"/>
        </w:rPr>
        <w:t>točke</w:t>
      </w:r>
      <w:r w:rsidRPr="009A3459">
        <w:rPr>
          <w:rStyle w:val="Istaknutareferenca"/>
          <w:lang w:val="hr-HR"/>
        </w:rPr>
        <w:t xml:space="preserve"> </w:t>
      </w:r>
      <w:r w:rsidR="005158D5" w:rsidRPr="009A3459">
        <w:rPr>
          <w:rStyle w:val="Istaknutareferenca"/>
          <w:lang w:val="hr-HR"/>
        </w:rPr>
        <w:fldChar w:fldCharType="begin"/>
      </w:r>
      <w:r w:rsidR="005158D5" w:rsidRPr="009A3459">
        <w:rPr>
          <w:rStyle w:val="Istaknutareferenca"/>
          <w:lang w:val="hr-HR"/>
        </w:rPr>
        <w:instrText xml:space="preserve"> REF _Ref513561631 \r \h </w:instrText>
      </w:r>
      <w:r w:rsidR="005305FB" w:rsidRPr="009A3459">
        <w:rPr>
          <w:rStyle w:val="Istaknutareferenca"/>
          <w:lang w:val="hr-HR"/>
        </w:rPr>
        <w:instrText xml:space="preserve"> \* MERGEFORMAT </w:instrText>
      </w:r>
      <w:r w:rsidR="005158D5" w:rsidRPr="009A3459">
        <w:rPr>
          <w:rStyle w:val="Istaknutareferenca"/>
          <w:lang w:val="hr-HR"/>
        </w:rPr>
      </w:r>
      <w:r w:rsidR="005158D5" w:rsidRPr="009A3459">
        <w:rPr>
          <w:rStyle w:val="Istaknutareferenca"/>
          <w:lang w:val="hr-HR"/>
        </w:rPr>
        <w:fldChar w:fldCharType="separate"/>
      </w:r>
      <w:r w:rsidR="00BA713D" w:rsidRPr="009A3459">
        <w:rPr>
          <w:rStyle w:val="Istaknutareferenca"/>
          <w:lang w:val="hr-HR"/>
        </w:rPr>
        <w:t>3.1.2</w:t>
      </w:r>
      <w:r w:rsidR="005158D5" w:rsidRPr="009A3459">
        <w:rPr>
          <w:rStyle w:val="Istaknutareferenca"/>
          <w:lang w:val="hr-HR"/>
        </w:rPr>
        <w:fldChar w:fldCharType="end"/>
      </w:r>
      <w:r w:rsidR="002E1CC3" w:rsidRPr="009A3459">
        <w:rPr>
          <w:rStyle w:val="Istaknutareferenca"/>
          <w:lang w:val="hr-HR"/>
        </w:rPr>
        <w:t>.</w:t>
      </w:r>
    </w:p>
    <w:p w14:paraId="063E6EE6" w14:textId="77777777" w:rsidR="002C69E0" w:rsidRPr="009A3459" w:rsidRDefault="002C69E0" w:rsidP="002C69E0">
      <w:pPr>
        <w:tabs>
          <w:tab w:val="left" w:pos="284"/>
        </w:tabs>
        <w:spacing w:after="120"/>
        <w:ind w:left="284" w:right="272" w:hanging="284"/>
        <w:jc w:val="both"/>
        <w:rPr>
          <w:rFonts w:ascii="Calibri" w:hAnsi="Calibri" w:cs="Calibri"/>
          <w:b/>
          <w:lang w:val="hr-HR"/>
        </w:rPr>
      </w:pPr>
      <w:r w:rsidRPr="009A3459">
        <w:rPr>
          <w:rFonts w:ascii="Calibri" w:hAnsi="Calibri" w:cs="Calibri"/>
          <w:b/>
          <w:lang w:val="hr-HR"/>
        </w:rPr>
        <w:t>-</w:t>
      </w:r>
      <w:r w:rsidRPr="009A3459">
        <w:rPr>
          <w:rFonts w:ascii="Calibri" w:hAnsi="Calibri" w:cs="Calibri"/>
          <w:b/>
          <w:lang w:val="hr-HR"/>
        </w:rPr>
        <w:tab/>
        <w:t>potvrdu porezne uprave ili drugog nadležnog tijela u državi poslovnog nastana gospodarskog subjekta kojom se dokazuje da ne postoje navedene osnove za isključenje.</w:t>
      </w:r>
    </w:p>
    <w:p w14:paraId="24312B39" w14:textId="77777777" w:rsidR="002C69E0" w:rsidRPr="009A3459" w:rsidRDefault="002C69E0" w:rsidP="002C69E0">
      <w:pPr>
        <w:ind w:right="272"/>
        <w:jc w:val="both"/>
        <w:rPr>
          <w:rFonts w:cstheme="minorHAnsi"/>
          <w:lang w:val="hr-HR" w:eastAsia="en-US"/>
        </w:rPr>
      </w:pPr>
      <w:r w:rsidRPr="009A3459">
        <w:rPr>
          <w:rFonts w:cstheme="minorHAnsi"/>
          <w:lang w:val="hr-HR" w:eastAsia="en-US"/>
        </w:rPr>
        <w:t xml:space="preserve">Sukladno članku 20. stavak 9. Pravilnika o dokumentaciji o nabavi te ponudi u postupcima javne nabave, oborivo se </w:t>
      </w:r>
      <w:r w:rsidRPr="009A3459">
        <w:rPr>
          <w:rFonts w:cstheme="minorHAnsi"/>
          <w:b/>
          <w:lang w:val="hr-HR" w:eastAsia="en-US"/>
        </w:rPr>
        <w:t>smatra da je naprijed navedeni dokaz ažurirani ako nije stariji od dana u kojem istječe rok za dostavu ponuda</w:t>
      </w:r>
      <w:r w:rsidRPr="009A3459">
        <w:rPr>
          <w:rFonts w:cstheme="minorHAnsi"/>
          <w:lang w:val="hr-HR" w:eastAsia="en-US"/>
        </w:rPr>
        <w:t>.</w:t>
      </w:r>
    </w:p>
    <w:p w14:paraId="0D53EFFE" w14:textId="77777777" w:rsidR="002C69E0" w:rsidRPr="00B54AAF" w:rsidRDefault="002C69E0" w:rsidP="002C69E0">
      <w:pPr>
        <w:ind w:right="272"/>
        <w:jc w:val="both"/>
        <w:rPr>
          <w:rFonts w:ascii="Calibri" w:hAnsi="Calibri" w:cs="Calibri"/>
          <w:lang w:val="hr-HR"/>
        </w:rPr>
      </w:pPr>
    </w:p>
    <w:p w14:paraId="682AA548" w14:textId="28354A25" w:rsidR="002C69E0" w:rsidRPr="00B54AAF" w:rsidRDefault="002C69E0" w:rsidP="002C69E0">
      <w:pPr>
        <w:ind w:right="272"/>
        <w:jc w:val="both"/>
        <w:rPr>
          <w:rFonts w:ascii="Calibri" w:hAnsi="Calibri" w:cs="Calibri"/>
          <w:lang w:val="hr-HR"/>
        </w:rPr>
      </w:pPr>
      <w:r w:rsidRPr="00B54AAF">
        <w:rPr>
          <w:rFonts w:ascii="Calibri" w:hAnsi="Calibri" w:cs="Calibri"/>
          <w:lang w:val="hr-HR"/>
        </w:rPr>
        <w:t xml:space="preserve">Ako se u državi poslovnog nastana gospodarskog subjekta </w:t>
      </w:r>
      <w:r w:rsidRPr="00B54AAF">
        <w:rPr>
          <w:rFonts w:ascii="Calibri" w:hAnsi="Calibri" w:cs="Calibri"/>
          <w:b/>
          <w:lang w:val="hr-HR"/>
        </w:rPr>
        <w:t>ne izdaju takvi dokumenti ili ako ne obuhvaćaju sve</w:t>
      </w:r>
      <w:r w:rsidRPr="00B54AAF">
        <w:rPr>
          <w:rFonts w:ascii="Calibri" w:hAnsi="Calibri" w:cs="Calibri"/>
          <w:lang w:val="hr-HR"/>
        </w:rPr>
        <w:t xml:space="preser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r w:rsidR="00EE769C">
        <w:rPr>
          <w:rFonts w:ascii="Calibri" w:hAnsi="Calibri" w:cs="Calibri"/>
          <w:lang w:val="hr-HR"/>
        </w:rPr>
        <w:t xml:space="preserve"> </w:t>
      </w:r>
      <w:r w:rsidR="00EE769C" w:rsidRPr="002A33D7">
        <w:rPr>
          <w:rFonts w:cstheme="minorHAnsi"/>
          <w:bCs/>
          <w:iCs/>
        </w:rPr>
        <w:t>U tu svrhu gospodarski subjekt može koristiti predl</w:t>
      </w:r>
      <w:r w:rsidR="00EE769C">
        <w:rPr>
          <w:rFonts w:cstheme="minorHAnsi"/>
          <w:bCs/>
          <w:iCs/>
        </w:rPr>
        <w:t>ožak</w:t>
      </w:r>
      <w:r w:rsidR="00EE769C" w:rsidRPr="002A33D7">
        <w:rPr>
          <w:rFonts w:cstheme="minorHAnsi"/>
          <w:bCs/>
          <w:iCs/>
        </w:rPr>
        <w:t xml:space="preserve"> na obrasc</w:t>
      </w:r>
      <w:r w:rsidR="00EE769C">
        <w:rPr>
          <w:rFonts w:cstheme="minorHAnsi"/>
          <w:bCs/>
          <w:iCs/>
        </w:rPr>
        <w:t>u (</w:t>
      </w:r>
      <w:r w:rsidR="00EE769C">
        <w:rPr>
          <w:rFonts w:cstheme="minorHAnsi"/>
          <w:spacing w:val="-1"/>
        </w:rPr>
        <w:t>OBRAZAC 3</w:t>
      </w:r>
      <w:r w:rsidR="00EE769C" w:rsidRPr="002A33D7">
        <w:rPr>
          <w:rFonts w:cstheme="minorHAnsi"/>
          <w:spacing w:val="-1"/>
        </w:rPr>
        <w:t>).</w:t>
      </w:r>
    </w:p>
    <w:p w14:paraId="4713BC55" w14:textId="77777777" w:rsidR="002C69E0" w:rsidRPr="00B54AAF" w:rsidRDefault="002C69E0" w:rsidP="002C69E0">
      <w:pPr>
        <w:ind w:right="272"/>
        <w:jc w:val="both"/>
        <w:rPr>
          <w:rFonts w:ascii="Calibri" w:hAnsi="Calibri" w:cs="ArialMT"/>
          <w:lang w:val="hr-HR"/>
        </w:rPr>
      </w:pPr>
    </w:p>
    <w:p w14:paraId="5B2CE869" w14:textId="77777777" w:rsidR="002C69E0" w:rsidRPr="00B54AAF" w:rsidRDefault="002C69E0" w:rsidP="002C69E0">
      <w:pPr>
        <w:ind w:right="272"/>
        <w:jc w:val="both"/>
        <w:rPr>
          <w:rFonts w:ascii="Calibri" w:hAnsi="Calibri" w:cs="ArialMT"/>
          <w:lang w:val="hr-HR"/>
        </w:rPr>
      </w:pPr>
      <w:r w:rsidRPr="00B54AAF">
        <w:rPr>
          <w:rFonts w:ascii="Calibri" w:hAnsi="Calibri" w:cs="ArialMT"/>
          <w:lang w:val="hr-HR"/>
        </w:rPr>
        <w:t>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ESPD-u.</w:t>
      </w:r>
    </w:p>
    <w:p w14:paraId="21B73DE0" w14:textId="627B5E64" w:rsidR="00244CC6" w:rsidRPr="008F3E9E" w:rsidRDefault="00244CC6" w:rsidP="00244CC6">
      <w:pPr>
        <w:spacing w:line="276" w:lineRule="auto"/>
        <w:rPr>
          <w:rFonts w:cstheme="minorHAnsi"/>
          <w:b/>
        </w:rPr>
      </w:pPr>
      <w:r w:rsidRPr="008F3E9E">
        <w:rPr>
          <w:rFonts w:ascii="Calibri" w:hAnsi="Calibri"/>
          <w:b/>
        </w:rPr>
        <w:t xml:space="preserve">Okolnosti </w:t>
      </w:r>
      <w:r w:rsidR="00EE769C" w:rsidRPr="008F3E9E">
        <w:rPr>
          <w:rFonts w:ascii="Calibri" w:hAnsi="Calibri"/>
          <w:b/>
        </w:rPr>
        <w:t>točke 3.1.2</w:t>
      </w:r>
      <w:r w:rsidRPr="008F3E9E">
        <w:rPr>
          <w:rFonts w:ascii="Calibri" w:hAnsi="Calibri"/>
          <w:b/>
        </w:rPr>
        <w:t xml:space="preserve">.   </w:t>
      </w:r>
      <w:r w:rsidRPr="008F3E9E">
        <w:rPr>
          <w:rFonts w:cstheme="minorHAnsi"/>
          <w:b/>
        </w:rPr>
        <w:t xml:space="preserve"> </w:t>
      </w:r>
      <w:r w:rsidRPr="008F3E9E">
        <w:rPr>
          <w:rFonts w:ascii="Calibri" w:hAnsi="Calibri"/>
          <w:b/>
        </w:rPr>
        <w:t xml:space="preserve">utvrđuju se za sve članove zajednice, </w:t>
      </w:r>
      <w:r w:rsidRPr="008F3E9E">
        <w:rPr>
          <w:rFonts w:cstheme="minorHAnsi"/>
          <w:b/>
        </w:rPr>
        <w:t xml:space="preserve">podugovaratelje i na subjekte na čiju se sposobnost gospodarski subjekt oslanja, </w:t>
      </w:r>
      <w:r w:rsidRPr="008F3E9E">
        <w:rPr>
          <w:rFonts w:ascii="Calibri" w:hAnsi="Calibri"/>
          <w:b/>
        </w:rPr>
        <w:t xml:space="preserve"> pojedinačno.</w:t>
      </w:r>
    </w:p>
    <w:p w14:paraId="5CB32F4D" w14:textId="77777777" w:rsidR="00E2559A" w:rsidRDefault="00E2559A" w:rsidP="002C69E0">
      <w:pPr>
        <w:ind w:right="272"/>
        <w:jc w:val="both"/>
        <w:rPr>
          <w:rFonts w:ascii="Calibri" w:hAnsi="Calibri" w:cs="ArialMT"/>
          <w:lang w:val="hr-HR"/>
        </w:rPr>
      </w:pPr>
    </w:p>
    <w:p w14:paraId="612A8665" w14:textId="77777777" w:rsidR="00E2559A" w:rsidRPr="00B54AAF" w:rsidRDefault="00E2559A" w:rsidP="002C69E0">
      <w:pPr>
        <w:ind w:right="272"/>
        <w:jc w:val="both"/>
        <w:rPr>
          <w:rFonts w:ascii="Calibri" w:hAnsi="Calibri" w:cs="ArialMT"/>
          <w:lang w:val="hr-HR"/>
        </w:rPr>
      </w:pPr>
    </w:p>
    <w:p w14:paraId="3E87A59E" w14:textId="503CEA54" w:rsidR="00080610" w:rsidRPr="00B54AAF" w:rsidRDefault="00080610" w:rsidP="002C69E0">
      <w:pPr>
        <w:pStyle w:val="Naslov2"/>
        <w:rPr>
          <w:lang w:val="hr-HR"/>
        </w:rPr>
      </w:pPr>
      <w:bookmarkStart w:id="86" w:name="_Toc2953249"/>
      <w:bookmarkStart w:id="87" w:name="_Ref513561695"/>
      <w:bookmarkStart w:id="88" w:name="_Toc513562347"/>
      <w:bookmarkStart w:id="89" w:name="_Toc528571848"/>
      <w:r w:rsidRPr="00B54AAF">
        <w:rPr>
          <w:caps w:val="0"/>
          <w:lang w:val="hr-HR"/>
        </w:rPr>
        <w:t>OSTALE OSNOVE ZA ISKLJUČENJE GOSPODARSKOG SUBJEKTA</w:t>
      </w:r>
      <w:bookmarkEnd w:id="86"/>
      <w:r w:rsidRPr="00B54AAF">
        <w:rPr>
          <w:caps w:val="0"/>
          <w:lang w:val="hr-HR"/>
        </w:rPr>
        <w:t xml:space="preserve"> </w:t>
      </w:r>
    </w:p>
    <w:bookmarkEnd w:id="87"/>
    <w:bookmarkEnd w:id="88"/>
    <w:bookmarkEnd w:id="89"/>
    <w:p w14:paraId="265C7E69" w14:textId="2F91B58E" w:rsidR="00AF2265" w:rsidRPr="00B54AAF" w:rsidRDefault="00AF2265" w:rsidP="00C806C0">
      <w:pPr>
        <w:jc w:val="both"/>
        <w:rPr>
          <w:rFonts w:eastAsiaTheme="majorEastAsia"/>
          <w:lang w:val="hr-HR"/>
        </w:rPr>
      </w:pPr>
      <w:r w:rsidRPr="00B54AAF">
        <w:rPr>
          <w:rFonts w:eastAsiaTheme="majorEastAsia"/>
          <w:lang w:val="hr-HR"/>
        </w:rPr>
        <w:t xml:space="preserve">Naručitelj </w:t>
      </w:r>
      <w:r w:rsidR="004F3DA1">
        <w:rPr>
          <w:rFonts w:eastAsiaTheme="majorEastAsia"/>
          <w:lang w:val="hr-HR"/>
        </w:rPr>
        <w:t>će</w:t>
      </w:r>
      <w:r w:rsidR="00424996" w:rsidRPr="00B54AAF">
        <w:rPr>
          <w:rFonts w:eastAsiaTheme="majorEastAsia"/>
          <w:lang w:val="hr-HR"/>
        </w:rPr>
        <w:t xml:space="preserve"> </w:t>
      </w:r>
      <w:r w:rsidRPr="00B54AAF">
        <w:rPr>
          <w:rFonts w:eastAsiaTheme="majorEastAsia"/>
          <w:lang w:val="hr-HR"/>
        </w:rPr>
        <w:t>isključiti gospodarskog subjekta iz postupka javne nabave ako (članak 254. ZJN 2016)</w:t>
      </w:r>
    </w:p>
    <w:p w14:paraId="21531D8E" w14:textId="333AA37F" w:rsidR="00AF2265" w:rsidRPr="00B54AAF" w:rsidRDefault="00AF2265" w:rsidP="00C806C0">
      <w:pPr>
        <w:pStyle w:val="Naslov3"/>
        <w:numPr>
          <w:ilvl w:val="2"/>
          <w:numId w:val="6"/>
        </w:numPr>
        <w:jc w:val="both"/>
        <w:rPr>
          <w:lang w:val="hr-HR"/>
        </w:rPr>
      </w:pPr>
      <w:r w:rsidRPr="00B54AAF">
        <w:rPr>
          <w:lang w:val="hr-HR"/>
        </w:rPr>
        <w:t>može na odgovarajući način dokazati kršenje primjenjivih obveza u području prava okoliša, socijalnog i radnog prava, uključujući kolektivne ugovore, a osobito obvezu isplate ugovorene plaće, ili odredbama međunarodnog prava okoliša, socijalnog i radnog prava navedenim u Prilogu XI. ZJN 2016,</w:t>
      </w:r>
    </w:p>
    <w:p w14:paraId="10B23021" w14:textId="77777777" w:rsidR="00DE5C77" w:rsidRPr="00B54AAF" w:rsidRDefault="00DE5C77" w:rsidP="00C806C0">
      <w:pPr>
        <w:pStyle w:val="Naslov3"/>
        <w:numPr>
          <w:ilvl w:val="2"/>
          <w:numId w:val="6"/>
        </w:numPr>
        <w:jc w:val="both"/>
        <w:rPr>
          <w:lang w:val="hr-HR"/>
        </w:rPr>
      </w:pPr>
      <w:r w:rsidRPr="00B54AAF">
        <w:rPr>
          <w:lang w:val="hr-HR"/>
        </w:rPr>
        <w:t>može dokazati odgovarajućim sredstvima da je gospodarski subjekt kriv za teški profesionalni propust koji dovodi u pitanje njegov integritet,</w:t>
      </w:r>
    </w:p>
    <w:p w14:paraId="39D8D83B" w14:textId="3425D574" w:rsidR="00DE5C77" w:rsidRPr="00B54AAF" w:rsidRDefault="00DE5C77" w:rsidP="00C806C0">
      <w:pPr>
        <w:pStyle w:val="Naslov3"/>
        <w:numPr>
          <w:ilvl w:val="2"/>
          <w:numId w:val="6"/>
        </w:numPr>
        <w:jc w:val="both"/>
        <w:rPr>
          <w:lang w:val="hr-HR"/>
        </w:rPr>
      </w:pPr>
      <w:r w:rsidRPr="00B54AAF">
        <w:rPr>
          <w:lang w:val="hr-HR"/>
        </w:rPr>
        <w:t>se sukob interesa u smislu poglavlja 8. glave III. dijela prvog ZJN 2016 ne može učinkovito ukloniti drugim, manje drastičnim mjerama</w:t>
      </w:r>
    </w:p>
    <w:p w14:paraId="43E9FA09" w14:textId="77777777" w:rsidR="00DE5C77" w:rsidRPr="00B54AAF" w:rsidRDefault="00DE5C77" w:rsidP="00C806C0">
      <w:pPr>
        <w:pStyle w:val="Naslov3"/>
        <w:numPr>
          <w:ilvl w:val="2"/>
          <w:numId w:val="6"/>
        </w:numPr>
        <w:jc w:val="both"/>
        <w:rPr>
          <w:lang w:val="hr-HR"/>
        </w:rPr>
      </w:pPr>
      <w:r w:rsidRPr="00B54AAF">
        <w:rPr>
          <w:lang w:val="hr-HR"/>
        </w:rPr>
        <w:t>gospodarski subjekt pokaže značajne ili opetovane nedostatke tijekom provedbe bitnih zahtjeva iz prethodnog ugovora o javnoj nabavi ili prethodnog ugovora o koncesiji čija je posljedica bila prijevremeni raskid tog ugovora, naknada štete ili druga slična sankcija,</w:t>
      </w:r>
    </w:p>
    <w:p w14:paraId="2234008D" w14:textId="7E8F89B8" w:rsidR="00AF2265" w:rsidRPr="00B54AAF" w:rsidRDefault="00AF2265" w:rsidP="00C806C0">
      <w:pPr>
        <w:pStyle w:val="Naslov3"/>
        <w:numPr>
          <w:ilvl w:val="2"/>
          <w:numId w:val="6"/>
        </w:numPr>
        <w:jc w:val="both"/>
        <w:rPr>
          <w:lang w:val="hr-HR"/>
        </w:rPr>
      </w:pPr>
      <w:r w:rsidRPr="00B54AAF">
        <w:rPr>
          <w:lang w:val="hr-HR"/>
        </w:rPr>
        <w:t>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w:t>
      </w:r>
    </w:p>
    <w:p w14:paraId="62255A27" w14:textId="77777777" w:rsidR="00DE5C77" w:rsidRPr="00B54AAF" w:rsidRDefault="00AF2265" w:rsidP="00C806C0">
      <w:pPr>
        <w:pStyle w:val="Naslov3"/>
        <w:numPr>
          <w:ilvl w:val="2"/>
          <w:numId w:val="6"/>
        </w:numPr>
        <w:jc w:val="both"/>
        <w:rPr>
          <w:lang w:val="hr-HR"/>
        </w:rPr>
      </w:pPr>
      <w:r w:rsidRPr="00B54AAF">
        <w:rPr>
          <w:lang w:val="hr-HR"/>
        </w:rPr>
        <w:t>je gospodarski subjekt pokušao na nepropisan način utjecati na postupak odlučivanja javnog naručitelja, doći do povjerljivih podataka koji bi mu mogli omogućiti nepoštenu prednost u postupku nabave ili je iz nemara dostavio pogrešnu informaciju koja može imati materijalni utjecaj na odluke koje se tiču isključenja, odabira gospodarskog subjekta ili dodjele ugovora.</w:t>
      </w:r>
      <w:r w:rsidR="00DE5C77" w:rsidRPr="00B54AAF">
        <w:rPr>
          <w:lang w:val="hr-HR"/>
        </w:rPr>
        <w:t xml:space="preserve"> </w:t>
      </w:r>
    </w:p>
    <w:p w14:paraId="6DF3C020" w14:textId="77777777" w:rsidR="00AF2265" w:rsidRPr="00B54AAF" w:rsidRDefault="00AF2265" w:rsidP="00AF2265">
      <w:pPr>
        <w:rPr>
          <w:rFonts w:eastAsiaTheme="majorEastAsia"/>
          <w:lang w:val="hr-HR"/>
        </w:rPr>
      </w:pPr>
    </w:p>
    <w:p w14:paraId="6D5AF5E7" w14:textId="77777777" w:rsidR="00DE5C77" w:rsidRPr="00B54AAF" w:rsidRDefault="00DE5C77" w:rsidP="00C806C0">
      <w:pPr>
        <w:autoSpaceDE w:val="0"/>
        <w:autoSpaceDN w:val="0"/>
        <w:adjustRightInd w:val="0"/>
        <w:spacing w:after="120"/>
        <w:ind w:right="-2"/>
        <w:jc w:val="both"/>
        <w:rPr>
          <w:rFonts w:ascii="Calibri" w:hAnsi="Calibri" w:cs="Calibri"/>
          <w:lang w:val="hr-HR"/>
        </w:rPr>
      </w:pPr>
      <w:r w:rsidRPr="00B54AAF">
        <w:rPr>
          <w:rFonts w:ascii="Calibri" w:hAnsi="Calibri" w:cs="Calibri"/>
          <w:lang w:val="hr-HR"/>
        </w:rPr>
        <w:t>Sukladno članku 3. stavku 1. točki 24. ZJN 2016. profesionalni propust je postupanje gospodarskog subjekta protivno propisima iz područja prava koje uređuje obavljanje njegove djelatnosti, prava okoliša, socijalnog i radnog prava, uključujući kolektivne ugovore, a osobito obvezu isplate ugovorene plaće, prava tržišnog natjecanja, prava intelektualnog vlasništva te postupanje protivno pravilima struke.</w:t>
      </w:r>
    </w:p>
    <w:p w14:paraId="3BD75C07" w14:textId="6D4D7FD3" w:rsidR="00AF2265" w:rsidRPr="00B54AAF" w:rsidRDefault="00AF2265" w:rsidP="00C806C0">
      <w:pPr>
        <w:ind w:right="-2"/>
        <w:jc w:val="both"/>
        <w:rPr>
          <w:rFonts w:eastAsiaTheme="majorEastAsia"/>
          <w:lang w:val="hr-HR"/>
        </w:rPr>
      </w:pPr>
      <w:r w:rsidRPr="00B54AAF">
        <w:rPr>
          <w:rFonts w:eastAsiaTheme="majorEastAsia"/>
          <w:lang w:val="hr-HR"/>
        </w:rPr>
        <w:t xml:space="preserve">Za potrebe utvrđivanja okolnosti iz </w:t>
      </w:r>
      <w:r w:rsidRPr="00B54AAF">
        <w:rPr>
          <w:rFonts w:ascii="Calibri" w:hAnsi="Calibri" w:cs="Calibri"/>
          <w:b/>
          <w:color w:val="00B0F0"/>
          <w:lang w:val="hr-HR"/>
        </w:rPr>
        <w:t>točke 3.2</w:t>
      </w:r>
      <w:r w:rsidR="009F21E6" w:rsidRPr="00B54AAF">
        <w:rPr>
          <w:rFonts w:ascii="Calibri" w:hAnsi="Calibri" w:cs="Calibri"/>
          <w:b/>
          <w:color w:val="00B0F0"/>
          <w:lang w:val="hr-HR"/>
        </w:rPr>
        <w:t>.</w:t>
      </w:r>
      <w:r w:rsidRPr="00B54AAF">
        <w:rPr>
          <w:rFonts w:eastAsiaTheme="majorEastAsia"/>
          <w:lang w:val="hr-HR"/>
        </w:rPr>
        <w:t xml:space="preserve"> gospodarski subjekt u ponudi dostavlja: </w:t>
      </w:r>
    </w:p>
    <w:p w14:paraId="4FF23DB3" w14:textId="2BFD2BEB" w:rsidR="00AF2265" w:rsidRPr="00B54AAF" w:rsidRDefault="00AF2265" w:rsidP="00C806C0">
      <w:pPr>
        <w:pStyle w:val="Odlomakpopisa"/>
        <w:numPr>
          <w:ilvl w:val="0"/>
          <w:numId w:val="5"/>
        </w:numPr>
        <w:ind w:right="-2"/>
        <w:jc w:val="both"/>
        <w:rPr>
          <w:rFonts w:eastAsiaTheme="majorEastAsia"/>
          <w:b/>
          <w:u w:val="single"/>
          <w:lang w:val="hr-HR"/>
        </w:rPr>
      </w:pPr>
      <w:r w:rsidRPr="00B54AAF">
        <w:rPr>
          <w:rFonts w:eastAsiaTheme="majorEastAsia"/>
          <w:b/>
          <w:u w:val="single"/>
          <w:lang w:val="hr-HR"/>
        </w:rPr>
        <w:t xml:space="preserve">ispunjeni elektronički eESPD obrazac (Dio III. Osnove za isključenje, Odjeljak C: Osnove povezane s insolventnošću, sukobima interesa ili poslovnim prekršajem – u dijelu koji se odnosi na gore navedene ostale osnove za </w:t>
      </w:r>
      <w:r w:rsidRPr="00B54AAF">
        <w:rPr>
          <w:rFonts w:ascii="Calibri" w:hAnsi="Calibri" w:cs="Calibri"/>
          <w:b/>
          <w:lang w:val="hr-HR"/>
        </w:rPr>
        <w:t>isključenje</w:t>
      </w:r>
      <w:r w:rsidR="0038638B" w:rsidRPr="00B54AAF">
        <w:rPr>
          <w:rFonts w:ascii="Calibri" w:hAnsi="Calibri" w:cs="Calibri"/>
          <w:lang w:val="hr-HR"/>
        </w:rPr>
        <w:t xml:space="preserve"> (težak poslovni prekršaj, prijevremeni raskid, naknada štete ili druge usporedive sankcije i lažno prikazivanje, prikrivanje informacija, nemogućnost podnošenja traženih dokumenata i prikupljanje povjerljivih informacija o ovom postupku</w:t>
      </w:r>
      <w:r w:rsidRPr="00B54AAF">
        <w:rPr>
          <w:rFonts w:ascii="Calibri" w:hAnsi="Calibri" w:cs="Calibri"/>
          <w:lang w:val="hr-HR"/>
        </w:rPr>
        <w:t>)</w:t>
      </w:r>
      <w:r w:rsidRPr="00B54AAF">
        <w:rPr>
          <w:rFonts w:eastAsiaTheme="majorEastAsia"/>
          <w:b/>
          <w:u w:val="single"/>
          <w:lang w:val="hr-HR"/>
        </w:rPr>
        <w:t xml:space="preserve"> za sve gospodarske subjekte u ponudi.</w:t>
      </w:r>
    </w:p>
    <w:p w14:paraId="65B16AB0" w14:textId="77777777" w:rsidR="00294A58" w:rsidRPr="00B54AAF" w:rsidRDefault="00294A58" w:rsidP="00C806C0">
      <w:pPr>
        <w:ind w:right="-2"/>
        <w:jc w:val="both"/>
        <w:rPr>
          <w:rFonts w:eastAsiaTheme="majorEastAsia"/>
          <w:lang w:val="hr-HR"/>
        </w:rPr>
      </w:pPr>
    </w:p>
    <w:p w14:paraId="1B35EEF8" w14:textId="6AE66F4A" w:rsidR="00AF2265" w:rsidRPr="00B54AAF" w:rsidRDefault="00AF2265" w:rsidP="00C806C0">
      <w:pPr>
        <w:ind w:right="-2"/>
        <w:jc w:val="both"/>
        <w:rPr>
          <w:rFonts w:eastAsiaTheme="majorEastAsia"/>
          <w:lang w:val="hr-HR"/>
        </w:rPr>
      </w:pPr>
      <w:r w:rsidRPr="00B54AAF">
        <w:rPr>
          <w:rFonts w:eastAsiaTheme="majorEastAsia"/>
          <w:lang w:val="hr-HR"/>
        </w:rPr>
        <w:t xml:space="preserve">U PONUDI SE OBVEZNO DOSTAVLJA eESPD OBRAZAC – </w:t>
      </w:r>
      <w:r w:rsidR="00424996">
        <w:rPr>
          <w:rFonts w:eastAsiaTheme="majorEastAsia"/>
          <w:lang w:val="hr-HR"/>
        </w:rPr>
        <w:t xml:space="preserve"> AŽIRIRANI </w:t>
      </w:r>
      <w:r w:rsidRPr="00B54AAF">
        <w:rPr>
          <w:rFonts w:eastAsiaTheme="majorEastAsia"/>
          <w:lang w:val="hr-HR"/>
        </w:rPr>
        <w:t>POPRATNI DOKUMENTI SE NE DOSTAVLJAJU UZ PONUDU.</w:t>
      </w:r>
    </w:p>
    <w:p w14:paraId="4FD23BFD" w14:textId="77777777" w:rsidR="00294A58" w:rsidRPr="00B54AAF" w:rsidRDefault="00294A58" w:rsidP="00C806C0">
      <w:pPr>
        <w:ind w:right="-2"/>
        <w:jc w:val="both"/>
        <w:rPr>
          <w:rFonts w:eastAsiaTheme="majorEastAsia"/>
          <w:lang w:val="hr-HR"/>
        </w:rPr>
      </w:pPr>
    </w:p>
    <w:p w14:paraId="67649A48" w14:textId="18EE03E4" w:rsidR="00294A58" w:rsidRPr="00B54AAF" w:rsidRDefault="00294A58" w:rsidP="00C806C0">
      <w:pPr>
        <w:autoSpaceDE w:val="0"/>
        <w:autoSpaceDN w:val="0"/>
        <w:adjustRightInd w:val="0"/>
        <w:spacing w:after="120"/>
        <w:ind w:right="-2"/>
        <w:jc w:val="both"/>
        <w:rPr>
          <w:rFonts w:ascii="Calibri" w:hAnsi="Calibri" w:cs="Calibri"/>
          <w:lang w:val="hr-HR"/>
        </w:rPr>
      </w:pPr>
      <w:r w:rsidRPr="00B54AAF">
        <w:rPr>
          <w:rFonts w:ascii="Calibri" w:hAnsi="Calibri" w:cs="Calibri"/>
          <w:lang w:val="hr-HR"/>
        </w:rPr>
        <w:t xml:space="preserve">U slučaju zajednice gospodarskih subjekata, okolnosti iz </w:t>
      </w:r>
      <w:r w:rsidRPr="00B54AAF">
        <w:rPr>
          <w:rFonts w:ascii="Calibri" w:hAnsi="Calibri" w:cs="Calibri"/>
          <w:b/>
          <w:color w:val="00B0F0"/>
          <w:lang w:val="hr-HR"/>
        </w:rPr>
        <w:t>točke 3.2..</w:t>
      </w:r>
      <w:r w:rsidRPr="00B54AAF">
        <w:rPr>
          <w:rFonts w:ascii="Calibri" w:hAnsi="Calibri" w:cs="Calibri"/>
          <w:color w:val="00B0F0"/>
          <w:lang w:val="hr-HR"/>
        </w:rPr>
        <w:t xml:space="preserve"> </w:t>
      </w:r>
      <w:r w:rsidRPr="00B54AAF">
        <w:rPr>
          <w:rFonts w:ascii="Calibri" w:hAnsi="Calibri" w:cs="Calibri"/>
          <w:lang w:val="hr-HR"/>
        </w:rPr>
        <w:t>utvrđuju se za sve članove zajednice pojedinačno.</w:t>
      </w:r>
    </w:p>
    <w:p w14:paraId="197F9DB7" w14:textId="325BFF3F" w:rsidR="00294A58" w:rsidRPr="00B54AAF" w:rsidRDefault="00294A58" w:rsidP="00294A58">
      <w:pPr>
        <w:autoSpaceDE w:val="0"/>
        <w:autoSpaceDN w:val="0"/>
        <w:adjustRightInd w:val="0"/>
        <w:spacing w:after="120"/>
        <w:ind w:right="272"/>
        <w:jc w:val="both"/>
        <w:rPr>
          <w:rFonts w:ascii="Calibri" w:hAnsi="Calibri" w:cs="Calibri"/>
          <w:lang w:val="hr-HR"/>
        </w:rPr>
      </w:pPr>
      <w:bookmarkStart w:id="90" w:name="_Hlk527720923"/>
      <w:r w:rsidRPr="00B54AAF">
        <w:rPr>
          <w:rFonts w:ascii="Calibri" w:hAnsi="Calibri" w:cs="Calibri"/>
          <w:lang w:val="hr-HR"/>
        </w:rPr>
        <w:t xml:space="preserve">U slučaju da naručitelj raspolaže dokazima </w:t>
      </w:r>
      <w:bookmarkStart w:id="91" w:name="_Hlk527720937"/>
      <w:bookmarkEnd w:id="90"/>
      <w:r w:rsidRPr="00B54AAF">
        <w:rPr>
          <w:rFonts w:ascii="Calibri" w:hAnsi="Calibri" w:cs="Calibri"/>
          <w:lang w:val="hr-HR"/>
        </w:rPr>
        <w:t xml:space="preserve">o okolnostima </w:t>
      </w:r>
      <w:r w:rsidR="00C66D2A" w:rsidRPr="00B54AAF">
        <w:rPr>
          <w:rFonts w:ascii="Calibri" w:hAnsi="Calibri" w:cs="Calibri"/>
          <w:lang w:val="hr-HR"/>
        </w:rPr>
        <w:t>ove točke</w:t>
      </w:r>
      <w:r w:rsidRPr="00B54AAF">
        <w:rPr>
          <w:rFonts w:ascii="Calibri" w:hAnsi="Calibri" w:cs="Calibri"/>
          <w:lang w:val="hr-HR"/>
        </w:rPr>
        <w:t>, a koje naručitelj može dokazati na bilo koji način, isključit će tog gospodarskog subjekta iz postupka javne nabave, te navesti razlog isključenja i dokumentirati ih u Zapisniku o pregledu i ocjeni ponuda i Odluci o odabiru odnosno Odluci o poništenju postupka javne nabave</w:t>
      </w:r>
      <w:bookmarkEnd w:id="91"/>
      <w:r w:rsidRPr="00B54AAF">
        <w:rPr>
          <w:rFonts w:ascii="Calibri" w:hAnsi="Calibri" w:cs="Calibri"/>
          <w:lang w:val="hr-HR"/>
        </w:rPr>
        <w:t>.</w:t>
      </w:r>
    </w:p>
    <w:p w14:paraId="7F1D6BFE" w14:textId="77777777" w:rsidR="00AF2265" w:rsidRPr="00B54AAF" w:rsidRDefault="00AF2265" w:rsidP="00DE5C77">
      <w:pPr>
        <w:spacing w:after="240"/>
        <w:jc w:val="both"/>
        <w:rPr>
          <w:rFonts w:eastAsiaTheme="majorEastAsia"/>
          <w:lang w:val="hr-HR"/>
        </w:rPr>
      </w:pPr>
      <w:r w:rsidRPr="00B54AAF">
        <w:rPr>
          <w:rFonts w:eastAsiaTheme="majorEastAsia"/>
          <w:lang w:val="hr-HR"/>
        </w:rPr>
        <w:t xml:space="preserve">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 </w:t>
      </w:r>
    </w:p>
    <w:p w14:paraId="43679590" w14:textId="77777777" w:rsidR="0072432B" w:rsidRPr="00B54AAF" w:rsidRDefault="0072432B" w:rsidP="0072432B">
      <w:pPr>
        <w:autoSpaceDE w:val="0"/>
        <w:autoSpaceDN w:val="0"/>
        <w:adjustRightInd w:val="0"/>
        <w:spacing w:after="120"/>
        <w:ind w:right="272"/>
        <w:jc w:val="both"/>
        <w:rPr>
          <w:rFonts w:ascii="Calibri" w:hAnsi="Calibri" w:cs="Calibri"/>
          <w:b/>
          <w:lang w:val="hr-HR"/>
        </w:rPr>
      </w:pPr>
    </w:p>
    <w:p w14:paraId="17FA4D75" w14:textId="17E22CDB" w:rsidR="00FB7292" w:rsidRPr="00837706" w:rsidRDefault="0072432B" w:rsidP="00FB7292">
      <w:pPr>
        <w:autoSpaceDE w:val="0"/>
        <w:autoSpaceDN w:val="0"/>
        <w:adjustRightInd w:val="0"/>
        <w:spacing w:before="120" w:after="120" w:line="276" w:lineRule="auto"/>
        <w:jc w:val="both"/>
        <w:rPr>
          <w:rFonts w:cstheme="minorHAnsi"/>
          <w:spacing w:val="-1"/>
          <w:lang w:val="hr-HR"/>
        </w:rPr>
      </w:pPr>
      <w:r w:rsidRPr="00837706">
        <w:rPr>
          <w:rFonts w:cstheme="minorHAnsi"/>
          <w:spacing w:val="-1"/>
          <w:lang w:val="hr-HR"/>
        </w:rPr>
        <w:t xml:space="preserve">Kao dokaz da ne postoje osnove za isključenje gospodarskog subjekta iz </w:t>
      </w:r>
      <w:r w:rsidR="007F2B16" w:rsidRPr="00837706">
        <w:rPr>
          <w:rFonts w:cstheme="minorHAnsi"/>
          <w:spacing w:val="-1"/>
          <w:lang w:val="hr-HR"/>
        </w:rPr>
        <w:t>točaka 3.2.1. do 3.2.</w:t>
      </w:r>
      <w:r w:rsidR="002E403C">
        <w:rPr>
          <w:rFonts w:cstheme="minorHAnsi"/>
          <w:spacing w:val="-1"/>
          <w:lang w:val="hr-HR"/>
        </w:rPr>
        <w:t>6</w:t>
      </w:r>
      <w:r w:rsidRPr="00837706">
        <w:rPr>
          <w:rFonts w:cstheme="minorHAnsi"/>
          <w:spacing w:val="-1"/>
          <w:lang w:val="hr-HR"/>
        </w:rPr>
        <w:t xml:space="preserve">. </w:t>
      </w:r>
    </w:p>
    <w:p w14:paraId="08F53E66" w14:textId="6DB361C0" w:rsidR="0072432B" w:rsidRPr="008F3E9E" w:rsidRDefault="0072432B" w:rsidP="008F3E9E">
      <w:pPr>
        <w:pStyle w:val="Odlomakpopisa"/>
        <w:numPr>
          <w:ilvl w:val="0"/>
          <w:numId w:val="65"/>
        </w:numPr>
        <w:spacing w:before="120" w:after="120" w:line="276" w:lineRule="auto"/>
        <w:jc w:val="both"/>
        <w:rPr>
          <w:rFonts w:cstheme="minorHAnsi"/>
          <w:b/>
        </w:rPr>
      </w:pPr>
      <w:r w:rsidRPr="00837706">
        <w:rPr>
          <w:rFonts w:cstheme="minorHAnsi"/>
          <w:b/>
          <w:lang w:val="hr-HR"/>
        </w:rPr>
        <w:t xml:space="preserve">Izjavu pod prisegom ili ako izjava pod prisegom prema pravu dotične države ne postoji, izjavu davatelja s ovjerenim potpisom kod nadležne sudske ili upravne vlasti, javnog bilježnika ili strukovnog ili trgovinskog tijela u državi poslovnog nastana gospodarskog subjekta, odnosno državi čiji je osoba državljanin, kojom se izjavljuje da ne postoje navedene osnove za isključenje. </w:t>
      </w:r>
      <w:r w:rsidR="00EE769C" w:rsidRPr="00B76808">
        <w:rPr>
          <w:rFonts w:cstheme="minorHAnsi"/>
        </w:rPr>
        <w:t>(</w:t>
      </w:r>
      <w:r w:rsidR="00EE769C" w:rsidRPr="0081518B">
        <w:rPr>
          <w:lang w:eastAsia="hr-HR"/>
        </w:rPr>
        <w:t xml:space="preserve">U tu svrhu gospodarski subjekt može koristiti predložak na obrascu </w:t>
      </w:r>
      <w:r w:rsidR="00EE769C">
        <w:rPr>
          <w:rFonts w:cstheme="minorHAnsi"/>
        </w:rPr>
        <w:t>OBRAZAC 5</w:t>
      </w:r>
      <w:r w:rsidR="00EE769C" w:rsidRPr="002A33D7">
        <w:rPr>
          <w:rFonts w:cstheme="minorHAnsi"/>
        </w:rPr>
        <w:t>.)</w:t>
      </w:r>
    </w:p>
    <w:p w14:paraId="26C4EF8D" w14:textId="77777777" w:rsidR="00AF2265" w:rsidRPr="00837706" w:rsidRDefault="00AF2265" w:rsidP="00DE5C77">
      <w:pPr>
        <w:jc w:val="both"/>
        <w:rPr>
          <w:rFonts w:eastAsiaTheme="majorEastAsia"/>
          <w:lang w:val="hr-HR"/>
        </w:rPr>
      </w:pPr>
      <w:r w:rsidRPr="00837706">
        <w:rPr>
          <w:rFonts w:eastAsiaTheme="majorEastAsia"/>
          <w:lang w:val="hr-HR"/>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6C26CCDC" w14:textId="77777777" w:rsidR="00AF2265" w:rsidRPr="00B54AAF" w:rsidRDefault="00AF2265" w:rsidP="00DE5C77">
      <w:pPr>
        <w:jc w:val="both"/>
        <w:rPr>
          <w:rFonts w:eastAsiaTheme="majorEastAsia"/>
          <w:lang w:val="hr-HR"/>
        </w:rPr>
      </w:pPr>
      <w:r w:rsidRPr="00837706">
        <w:rPr>
          <w:rFonts w:eastAsiaTheme="majorEastAsia"/>
          <w:lang w:val="hr-HR"/>
        </w:rPr>
        <w:t>Ako se ne može obaviti provjera ili ishoditi potvrda, javni naručitelj će zahtijevati od gospodarskog subjekta da u primjerenom roku, ne kraćem od pet dana, dostavi sve ili dio popratnih dokumenata ili dokaza.</w:t>
      </w:r>
    </w:p>
    <w:p w14:paraId="3E967878" w14:textId="77777777" w:rsidR="007F2B16" w:rsidRPr="00B54AAF" w:rsidRDefault="007F2B16" w:rsidP="002C69E0">
      <w:pPr>
        <w:autoSpaceDE w:val="0"/>
        <w:autoSpaceDN w:val="0"/>
        <w:adjustRightInd w:val="0"/>
        <w:spacing w:after="120"/>
        <w:ind w:right="272"/>
        <w:jc w:val="both"/>
        <w:rPr>
          <w:rFonts w:ascii="Calibri" w:hAnsi="Calibri" w:cs="Calibri"/>
          <w:b/>
          <w:lang w:val="hr-HR"/>
        </w:rPr>
      </w:pPr>
    </w:p>
    <w:p w14:paraId="2D986DF5" w14:textId="77777777" w:rsidR="007F2B16" w:rsidRPr="00B54AAF" w:rsidRDefault="007F2B16" w:rsidP="002C69E0">
      <w:pPr>
        <w:autoSpaceDE w:val="0"/>
        <w:autoSpaceDN w:val="0"/>
        <w:adjustRightInd w:val="0"/>
        <w:spacing w:after="120"/>
        <w:ind w:right="272"/>
        <w:jc w:val="both"/>
        <w:rPr>
          <w:rFonts w:ascii="Calibri" w:hAnsi="Calibri" w:cs="Calibri"/>
          <w:b/>
          <w:lang w:val="hr-HR"/>
        </w:rPr>
      </w:pPr>
    </w:p>
    <w:p w14:paraId="000B5144" w14:textId="0F14AAC0" w:rsidR="007F2B16" w:rsidRPr="00B54AAF" w:rsidRDefault="007F2B16" w:rsidP="00424996">
      <w:pPr>
        <w:pStyle w:val="Naslov3"/>
        <w:numPr>
          <w:ilvl w:val="2"/>
          <w:numId w:val="6"/>
        </w:numPr>
        <w:rPr>
          <w:lang w:val="hr-HR"/>
        </w:rPr>
      </w:pPr>
      <w:r w:rsidRPr="00B54AAF">
        <w:rPr>
          <w:lang w:val="hr-HR"/>
        </w:rPr>
        <w:t>Naručitelj će isključiti gospodarski subjekt iz postupka javne nabave ako je 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14:paraId="4BBF2C17" w14:textId="77777777" w:rsidR="007F2B16" w:rsidRPr="00B54AAF" w:rsidRDefault="007F2B16" w:rsidP="002C69E0">
      <w:pPr>
        <w:autoSpaceDE w:val="0"/>
        <w:autoSpaceDN w:val="0"/>
        <w:adjustRightInd w:val="0"/>
        <w:spacing w:after="120"/>
        <w:ind w:right="272"/>
        <w:jc w:val="both"/>
        <w:rPr>
          <w:rFonts w:ascii="Calibri" w:hAnsi="Calibri" w:cs="Calibri"/>
          <w:b/>
          <w:lang w:val="hr-HR"/>
        </w:rPr>
      </w:pPr>
    </w:p>
    <w:p w14:paraId="0E172212" w14:textId="4E8AE3BB" w:rsidR="009F21E6" w:rsidRPr="00B54AAF" w:rsidRDefault="009F21E6" w:rsidP="009F21E6">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Za potrebe utvrđivanja da ne postoje okolnosti iz </w:t>
      </w:r>
      <w:r w:rsidRPr="00B54AAF">
        <w:rPr>
          <w:rStyle w:val="Istaknutareferenca"/>
          <w:lang w:val="hr-HR"/>
        </w:rPr>
        <w:t>točke 3.2.</w:t>
      </w:r>
      <w:r w:rsidR="00424996">
        <w:rPr>
          <w:rStyle w:val="Istaknutareferenca"/>
          <w:lang w:val="hr-HR"/>
        </w:rPr>
        <w:t>7</w:t>
      </w:r>
      <w:r w:rsidRPr="00B54AAF">
        <w:rPr>
          <w:rStyle w:val="Istaknutareferenca"/>
          <w:lang w:val="hr-HR"/>
        </w:rPr>
        <w:t>.,</w:t>
      </w:r>
      <w:r w:rsidRPr="00B54AAF">
        <w:rPr>
          <w:rFonts w:ascii="Calibri" w:hAnsi="Calibri" w:cs="Calibri"/>
          <w:lang w:val="hr-HR"/>
        </w:rPr>
        <w:t xml:space="preserve"> gospodarski subjekt </w:t>
      </w:r>
      <w:r w:rsidRPr="00B54AAF">
        <w:rPr>
          <w:rFonts w:ascii="Calibri" w:hAnsi="Calibri" w:cs="Calibri"/>
          <w:u w:val="single"/>
          <w:lang w:val="hr-HR"/>
        </w:rPr>
        <w:t>u ponudi dostavlja</w:t>
      </w:r>
      <w:r w:rsidRPr="00B54AAF">
        <w:rPr>
          <w:rFonts w:ascii="Calibri" w:hAnsi="Calibri" w:cs="Calibri"/>
          <w:lang w:val="hr-HR"/>
        </w:rPr>
        <w:t xml:space="preserve">: </w:t>
      </w:r>
    </w:p>
    <w:p w14:paraId="2882C9E8" w14:textId="4A769205" w:rsidR="009F21E6" w:rsidRPr="00B54AAF" w:rsidRDefault="009F21E6" w:rsidP="00481ABA">
      <w:pPr>
        <w:numPr>
          <w:ilvl w:val="0"/>
          <w:numId w:val="10"/>
        </w:numPr>
        <w:autoSpaceDE w:val="0"/>
        <w:autoSpaceDN w:val="0"/>
        <w:adjustRightInd w:val="0"/>
        <w:spacing w:after="120"/>
        <w:ind w:right="272"/>
        <w:jc w:val="both"/>
        <w:rPr>
          <w:rFonts w:ascii="Calibri" w:hAnsi="Calibri" w:cs="Calibri"/>
          <w:b/>
          <w:u w:val="single"/>
          <w:lang w:val="hr-HR"/>
        </w:rPr>
      </w:pPr>
      <w:r w:rsidRPr="00B54AAF">
        <w:rPr>
          <w:rFonts w:ascii="Calibri" w:hAnsi="Calibri" w:cs="Calibri"/>
          <w:b/>
          <w:lang w:val="hr-HR"/>
        </w:rPr>
        <w:t xml:space="preserve">ispunjeni eESPD obrazac (Dio III. Osnove za isključenje, </w:t>
      </w:r>
      <w:r w:rsidRPr="00B54AAF">
        <w:rPr>
          <w:rFonts w:ascii="Calibri" w:hAnsi="Calibri" w:cs="Calibri"/>
          <w:b/>
          <w:u w:val="single"/>
          <w:lang w:val="hr-HR"/>
        </w:rPr>
        <w:t>Odjeljak C: Osnove povezane s insolventnošću, sukobima interesa ili poslovnim prekršajem – u dijelu koji se odnosi na navedenu osnovu za isključenje</w:t>
      </w:r>
      <w:r w:rsidRPr="00B54AAF">
        <w:rPr>
          <w:rFonts w:ascii="Calibri" w:hAnsi="Calibri" w:cs="Calibri"/>
          <w:b/>
          <w:lang w:val="hr-HR"/>
        </w:rPr>
        <w:t>)</w:t>
      </w:r>
      <w:r w:rsidR="007F1E4A">
        <w:rPr>
          <w:rFonts w:ascii="Calibri" w:hAnsi="Calibri" w:cs="Calibri"/>
          <w:b/>
          <w:lang w:val="hr-HR"/>
        </w:rPr>
        <w:t xml:space="preserve"> (</w:t>
      </w:r>
      <w:r w:rsidR="007F1E4A" w:rsidRPr="00B54AAF">
        <w:rPr>
          <w:rFonts w:ascii="Calibri" w:hAnsi="Calibri" w:cs="Calibri"/>
          <w:lang w:val="hr-HR"/>
        </w:rPr>
        <w:t>stečaj, postupak insolventnosti ili likvidacije, postupak nagodbe s vjerovnicima, bilo koja istovrsna situacija koja proizlazi iz sličnih postupaka, imovinom gospodarskog subjekta upravlja stečajni upravitelj, obustava poslovne aktivnosti</w:t>
      </w:r>
      <w:r w:rsidR="007F1E4A">
        <w:rPr>
          <w:rFonts w:ascii="Calibri" w:hAnsi="Calibri" w:cs="Calibri"/>
          <w:lang w:val="hr-HR"/>
        </w:rPr>
        <w:t>)</w:t>
      </w:r>
      <w:r w:rsidR="007F1E4A" w:rsidRPr="00B54AAF">
        <w:rPr>
          <w:rFonts w:ascii="Calibri" w:hAnsi="Calibri" w:cs="Calibri"/>
          <w:lang w:val="hr-HR"/>
        </w:rPr>
        <w:t>,</w:t>
      </w:r>
      <w:r w:rsidRPr="00B54AAF">
        <w:rPr>
          <w:rFonts w:ascii="Calibri" w:hAnsi="Calibri" w:cs="Calibri"/>
          <w:b/>
          <w:lang w:val="hr-HR"/>
        </w:rPr>
        <w:t xml:space="preserve"> za sve gospodarske subjekte u ponudi.</w:t>
      </w:r>
    </w:p>
    <w:p w14:paraId="3C889A0E" w14:textId="438FCB10" w:rsidR="009F21E6" w:rsidRPr="00B54AAF" w:rsidRDefault="009F21E6" w:rsidP="009F21E6">
      <w:pPr>
        <w:autoSpaceDE w:val="0"/>
        <w:autoSpaceDN w:val="0"/>
        <w:adjustRightInd w:val="0"/>
        <w:spacing w:after="120"/>
        <w:ind w:right="272"/>
        <w:jc w:val="both"/>
        <w:rPr>
          <w:rFonts w:cs="Calibri"/>
          <w:lang w:val="hr-HR"/>
        </w:rPr>
      </w:pPr>
      <w:r w:rsidRPr="00B54AAF">
        <w:rPr>
          <w:rFonts w:cs="Calibri"/>
          <w:lang w:val="hr-HR"/>
        </w:rPr>
        <w:t xml:space="preserve">U PONUDI SE OBVEZNO DOSTAVLJA eESPD OBRAZAC – </w:t>
      </w:r>
      <w:r w:rsidR="00424996">
        <w:rPr>
          <w:rFonts w:cs="Calibri"/>
          <w:lang w:val="hr-HR"/>
        </w:rPr>
        <w:t xml:space="preserve">AŽURIRANI </w:t>
      </w:r>
      <w:r w:rsidRPr="00B54AAF">
        <w:rPr>
          <w:rFonts w:cs="Calibri"/>
          <w:lang w:val="hr-HR"/>
        </w:rPr>
        <w:t>POPRATNI DOKUMENTI SE NE DOSTAVLJAJU UZ PONUDU.</w:t>
      </w:r>
    </w:p>
    <w:p w14:paraId="5F8ADD95" w14:textId="77777777" w:rsidR="009F21E6" w:rsidRPr="00B54AAF" w:rsidRDefault="009F21E6" w:rsidP="009F21E6">
      <w:pPr>
        <w:autoSpaceDE w:val="0"/>
        <w:autoSpaceDN w:val="0"/>
        <w:adjustRightInd w:val="0"/>
        <w:spacing w:after="120"/>
        <w:ind w:right="272"/>
        <w:jc w:val="both"/>
        <w:rPr>
          <w:rFonts w:cs="Calibri"/>
          <w:lang w:val="hr-HR"/>
        </w:rPr>
      </w:pPr>
      <w:r w:rsidRPr="00B54AAF">
        <w:rPr>
          <w:rFonts w:cs="Calibri"/>
          <w:lang w:val="hr-HR"/>
        </w:rPr>
        <w:t>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w:t>
      </w:r>
    </w:p>
    <w:p w14:paraId="6D637671" w14:textId="77777777" w:rsidR="009F21E6" w:rsidRPr="00B54AAF" w:rsidRDefault="009F21E6" w:rsidP="009F21E6">
      <w:pPr>
        <w:autoSpaceDE w:val="0"/>
        <w:autoSpaceDN w:val="0"/>
        <w:adjustRightInd w:val="0"/>
        <w:spacing w:after="120"/>
        <w:ind w:right="272"/>
        <w:jc w:val="both"/>
        <w:rPr>
          <w:rFonts w:cs="Calibri"/>
          <w:b/>
          <w:lang w:val="hr-HR"/>
        </w:rPr>
      </w:pPr>
      <w:r w:rsidRPr="00B54AAF">
        <w:rPr>
          <w:color w:val="231F20"/>
          <w:lang w:val="hr-HR" w:eastAsia="hr-HR"/>
        </w:rPr>
        <w:t>Razdoblje isključenja gospodarskog subjekta kod kojeg su ostvarene navedene osnove za isključenje je dvije godine od dana dotičnog događaja</w:t>
      </w:r>
    </w:p>
    <w:p w14:paraId="1BC3BAAC" w14:textId="414F5353" w:rsidR="009F21E6" w:rsidRPr="00B54AAF" w:rsidRDefault="009F21E6" w:rsidP="009F21E6">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U slučaju provjere informacija navedenih u ESPD obrascu, naručitelj će prihvatiti sljedeće dokumente kao dostatan dokaz da ne postoje osnove za isključenje gospodarskog subjekta iz </w:t>
      </w:r>
      <w:r w:rsidRPr="00B54AAF">
        <w:rPr>
          <w:rStyle w:val="Istaknutareferenca"/>
          <w:lang w:val="hr-HR"/>
        </w:rPr>
        <w:t>točke 3.2.</w:t>
      </w:r>
      <w:r w:rsidR="00244CC6">
        <w:rPr>
          <w:rStyle w:val="Istaknutareferenca"/>
          <w:lang w:val="hr-HR"/>
        </w:rPr>
        <w:t>7</w:t>
      </w:r>
      <w:r w:rsidRPr="00B54AAF">
        <w:rPr>
          <w:rStyle w:val="Istaknutareferenca"/>
          <w:lang w:val="hr-HR"/>
        </w:rPr>
        <w:t>.:</w:t>
      </w:r>
    </w:p>
    <w:p w14:paraId="3EDD286F" w14:textId="77777777" w:rsidR="009F21E6" w:rsidRPr="00B54AAF" w:rsidRDefault="009F21E6" w:rsidP="00481ABA">
      <w:pPr>
        <w:numPr>
          <w:ilvl w:val="0"/>
          <w:numId w:val="48"/>
        </w:numPr>
        <w:autoSpaceDE w:val="0"/>
        <w:autoSpaceDN w:val="0"/>
        <w:adjustRightInd w:val="0"/>
        <w:spacing w:after="120"/>
        <w:ind w:right="272"/>
        <w:jc w:val="both"/>
        <w:rPr>
          <w:rFonts w:ascii="Calibri" w:hAnsi="Calibri" w:cs="Calibri"/>
          <w:b/>
          <w:lang w:val="hr-HR"/>
        </w:rPr>
      </w:pPr>
      <w:r w:rsidRPr="00B54AAF">
        <w:rPr>
          <w:rFonts w:ascii="Calibri" w:hAnsi="Calibri" w:cs="Calibri"/>
          <w:b/>
          <w:lang w:val="hr-HR"/>
        </w:rPr>
        <w:t>izvadak iz sudskog registra ili potvrdu trgovačkog suda ili drugog nadležnog tijela u državi poslovnog nastana gospodarskog subjekta kojim se dokazuje da ne postoje navedene osnove za isključenje.</w:t>
      </w:r>
    </w:p>
    <w:p w14:paraId="4564FCE5" w14:textId="77777777" w:rsidR="009F21E6" w:rsidRPr="00B54AAF" w:rsidRDefault="009F21E6" w:rsidP="009F21E6">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Sukladno članku 20. stavak 9. Pravilnika o dokumentaciji o nabavi te ponudi u postupcima javne nabave, oborivo se </w:t>
      </w:r>
      <w:r w:rsidRPr="00B54AAF">
        <w:rPr>
          <w:rFonts w:ascii="Calibri" w:hAnsi="Calibri" w:cs="Calibri"/>
          <w:b/>
          <w:lang w:val="hr-HR"/>
        </w:rPr>
        <w:t>smatra da je naprijed navedeni dokaz ažurirani ako nije stariji od dana u kojem istječe rok za dostavu ponuda</w:t>
      </w:r>
      <w:r w:rsidRPr="00B54AAF">
        <w:rPr>
          <w:rFonts w:ascii="Calibri" w:hAnsi="Calibri" w:cs="Calibri"/>
          <w:lang w:val="hr-HR"/>
        </w:rPr>
        <w:t>.</w:t>
      </w:r>
    </w:p>
    <w:p w14:paraId="4E46BD79" w14:textId="4A500081" w:rsidR="009F21E6" w:rsidRPr="00B54AAF" w:rsidRDefault="009F21E6" w:rsidP="009F21E6">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Ako se u državi poslovnog nastana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r w:rsidR="002E403C">
        <w:rPr>
          <w:rFonts w:ascii="Calibri" w:hAnsi="Calibri" w:cs="Calibri"/>
          <w:lang w:val="hr-HR"/>
        </w:rPr>
        <w:t xml:space="preserve"> </w:t>
      </w:r>
      <w:r w:rsidR="002E403C">
        <w:rPr>
          <w:rFonts w:cstheme="minorHAnsi"/>
        </w:rPr>
        <w:t>(</w:t>
      </w:r>
      <w:r w:rsidR="002E403C" w:rsidRPr="002A33D7">
        <w:rPr>
          <w:rFonts w:cstheme="minorHAnsi"/>
          <w:bCs/>
          <w:iCs/>
        </w:rPr>
        <w:t>U tu svrhu gospodarski subjekt može koristiti predl</w:t>
      </w:r>
      <w:r w:rsidR="002E403C">
        <w:rPr>
          <w:rFonts w:cstheme="minorHAnsi"/>
          <w:bCs/>
          <w:iCs/>
        </w:rPr>
        <w:t>ožak</w:t>
      </w:r>
      <w:r w:rsidR="002E403C" w:rsidRPr="002A33D7">
        <w:rPr>
          <w:rFonts w:cstheme="minorHAnsi"/>
          <w:bCs/>
          <w:iCs/>
        </w:rPr>
        <w:t xml:space="preserve"> na obrasc</w:t>
      </w:r>
      <w:r w:rsidR="002E403C">
        <w:rPr>
          <w:rFonts w:cstheme="minorHAnsi"/>
          <w:bCs/>
          <w:iCs/>
        </w:rPr>
        <w:t>u</w:t>
      </w:r>
      <w:r w:rsidR="002E403C">
        <w:rPr>
          <w:rFonts w:cstheme="minorHAnsi"/>
        </w:rPr>
        <w:t xml:space="preserve"> OBRAZAC 4</w:t>
      </w:r>
      <w:r w:rsidR="002E403C" w:rsidRPr="002A33D7">
        <w:rPr>
          <w:rFonts w:cstheme="minorHAnsi"/>
        </w:rPr>
        <w:t>.)</w:t>
      </w:r>
    </w:p>
    <w:p w14:paraId="0ADFB476" w14:textId="77777777" w:rsidR="009F21E6" w:rsidRPr="00B54AAF" w:rsidRDefault="009F21E6" w:rsidP="009F21E6">
      <w:pPr>
        <w:autoSpaceDE w:val="0"/>
        <w:autoSpaceDN w:val="0"/>
        <w:adjustRightInd w:val="0"/>
        <w:spacing w:after="120"/>
        <w:ind w:right="272"/>
        <w:jc w:val="both"/>
        <w:rPr>
          <w:rFonts w:ascii="Calibri" w:hAnsi="Calibri" w:cs="Calibri"/>
          <w:lang w:val="hr-HR"/>
        </w:rPr>
      </w:pPr>
      <w:r w:rsidRPr="00B54AAF">
        <w:rPr>
          <w:rFonts w:cstheme="minorHAnsi"/>
          <w:lang w:val="hr-HR" w:eastAsia="en-US"/>
        </w:rPr>
        <w:t xml:space="preserve">Sukladno članku 20. stavak 2. Pravilnika o dokumentaciji o nabavi te ponudi u postupcima javne nabave </w:t>
      </w:r>
      <w:r w:rsidRPr="00B54AAF">
        <w:rPr>
          <w:rFonts w:cstheme="minorHAnsi"/>
          <w:b/>
          <w:lang w:val="hr-HR" w:eastAsia="en-US"/>
        </w:rPr>
        <w:t>ažurirani popratni dokument</w:t>
      </w:r>
      <w:r w:rsidRPr="00B54AAF">
        <w:rPr>
          <w:rFonts w:cstheme="minorHAnsi"/>
          <w:lang w:val="hr-HR" w:eastAsia="en-US"/>
        </w:rPr>
        <w:t xml:space="preserve"> je svaki dokument u kojem su sadržani podaci važeći, odgovaraju stvarnom činjeničnom stanju u trenutku dostave naručitelju te dokazuju ono što je gospodarski subjekt naveo u eESPD-u.</w:t>
      </w:r>
    </w:p>
    <w:p w14:paraId="431ABCC1" w14:textId="1B3C818E" w:rsidR="009F21E6" w:rsidRPr="00B54AAF" w:rsidRDefault="009F21E6" w:rsidP="009F21E6">
      <w:pPr>
        <w:autoSpaceDE w:val="0"/>
        <w:autoSpaceDN w:val="0"/>
        <w:adjustRightInd w:val="0"/>
        <w:spacing w:after="120"/>
        <w:ind w:right="272"/>
        <w:jc w:val="both"/>
        <w:rPr>
          <w:rFonts w:ascii="Calibri" w:hAnsi="Calibri" w:cs="Calibri"/>
          <w:b/>
          <w:lang w:val="hr-HR"/>
        </w:rPr>
      </w:pPr>
      <w:r w:rsidRPr="00B54AAF">
        <w:rPr>
          <w:rFonts w:ascii="Calibri" w:hAnsi="Calibri" w:cs="Calibri"/>
          <w:lang w:val="hr-HR"/>
        </w:rPr>
        <w:t xml:space="preserve">Iznimno, naručitelj će odustati od isključenja gospodarskog subjekta u slučaju postojanja okolnosti iz </w:t>
      </w:r>
      <w:r w:rsidRPr="00B54AAF">
        <w:rPr>
          <w:rStyle w:val="Istaknutareferenca"/>
          <w:lang w:val="hr-HR"/>
        </w:rPr>
        <w:t>točke 3.2.</w:t>
      </w:r>
      <w:r w:rsidR="00424996">
        <w:rPr>
          <w:rStyle w:val="Istaknutareferenca"/>
          <w:lang w:val="hr-HR"/>
        </w:rPr>
        <w:t>7</w:t>
      </w:r>
      <w:r w:rsidRPr="00B54AAF">
        <w:rPr>
          <w:rStyle w:val="Istaknutareferenca"/>
          <w:lang w:val="hr-HR"/>
        </w:rPr>
        <w:t>.</w:t>
      </w:r>
      <w:r w:rsidRPr="00B54AAF">
        <w:rPr>
          <w:rFonts w:ascii="Calibri" w:hAnsi="Calibri" w:cs="Calibri"/>
          <w:lang w:val="hr-HR"/>
        </w:rPr>
        <w:t xml:space="preserve"> ove Dokumentacije o nabavi ako utvrdi da će taj gospodarski subjekt biti sposoban izvršiti ugovor o javnoj nabavi, uzimajući u obzir primjenjiva nacionalna pravila i mjere za nastavak poslovanja.</w:t>
      </w:r>
    </w:p>
    <w:p w14:paraId="73C80031" w14:textId="7B42D55C" w:rsidR="009F21E6" w:rsidRPr="00B54AAF" w:rsidRDefault="009F21E6" w:rsidP="009F21E6">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U slučaju zajednice gospodarskih subjekata, okolnosti iz </w:t>
      </w:r>
      <w:r w:rsidRPr="00B54AAF">
        <w:rPr>
          <w:rStyle w:val="Istaknutareferenca"/>
          <w:lang w:val="hr-HR"/>
        </w:rPr>
        <w:t>točke 3.2.</w:t>
      </w:r>
      <w:r w:rsidR="00424996">
        <w:rPr>
          <w:rStyle w:val="Istaknutareferenca"/>
          <w:lang w:val="hr-HR"/>
        </w:rPr>
        <w:t>7</w:t>
      </w:r>
      <w:r w:rsidRPr="00B54AAF">
        <w:rPr>
          <w:rStyle w:val="Istaknutareferenca"/>
          <w:lang w:val="hr-HR"/>
        </w:rPr>
        <w:t>..</w:t>
      </w:r>
      <w:r w:rsidRPr="00B54AAF">
        <w:rPr>
          <w:rFonts w:ascii="Calibri" w:hAnsi="Calibri" w:cs="Calibri"/>
          <w:lang w:val="hr-HR"/>
        </w:rPr>
        <w:t xml:space="preserve"> utvrđuju se za sve članove zajednice pojedinačno.</w:t>
      </w:r>
    </w:p>
    <w:p w14:paraId="790EB94C" w14:textId="77777777" w:rsidR="0072432B" w:rsidRPr="00B54AAF" w:rsidRDefault="0072432B" w:rsidP="0072432B">
      <w:pPr>
        <w:spacing w:line="276" w:lineRule="auto"/>
        <w:rPr>
          <w:rFonts w:cstheme="minorHAnsi"/>
          <w:lang w:val="hr-HR"/>
        </w:rPr>
      </w:pPr>
    </w:p>
    <w:p w14:paraId="5C65BD95" w14:textId="77777777" w:rsidR="00386720" w:rsidRPr="00B54AAF" w:rsidRDefault="00386720" w:rsidP="0072432B">
      <w:pPr>
        <w:spacing w:line="276" w:lineRule="auto"/>
        <w:rPr>
          <w:rFonts w:cstheme="minorHAnsi"/>
          <w:lang w:val="hr-HR"/>
        </w:rPr>
      </w:pPr>
    </w:p>
    <w:p w14:paraId="5F9B1C85" w14:textId="74FC997C" w:rsidR="00386720" w:rsidRPr="00B54AAF" w:rsidRDefault="00386720" w:rsidP="0072432B">
      <w:pPr>
        <w:spacing w:line="276" w:lineRule="auto"/>
        <w:rPr>
          <w:rFonts w:cstheme="minorHAnsi"/>
          <w:b/>
          <w:lang w:val="hr-HR"/>
        </w:rPr>
      </w:pPr>
      <w:r w:rsidRPr="00B54AAF">
        <w:rPr>
          <w:rFonts w:cstheme="minorHAnsi"/>
          <w:b/>
          <w:lang w:val="hr-HR"/>
        </w:rPr>
        <w:t>NAPOMENA:</w:t>
      </w:r>
      <w:r w:rsidR="00C806C0" w:rsidRPr="00B54AAF">
        <w:rPr>
          <w:rFonts w:cstheme="minorHAnsi"/>
          <w:b/>
          <w:lang w:val="hr-HR"/>
        </w:rPr>
        <w:t xml:space="preserve"> </w:t>
      </w:r>
      <w:r w:rsidR="0038638B" w:rsidRPr="00B54AAF">
        <w:rPr>
          <w:rFonts w:cstheme="minorHAnsi"/>
          <w:b/>
          <w:lang w:val="hr-HR"/>
        </w:rPr>
        <w:t>NA UTVRĐIVANJE SVIH OKOLNOSTI POD 3.1. I 3.2. PRIMIJENITI ĆE SE SLIJEDEĆE</w:t>
      </w:r>
    </w:p>
    <w:p w14:paraId="5CA201B7" w14:textId="77777777" w:rsidR="00386720" w:rsidRPr="00B54AAF" w:rsidRDefault="00386720" w:rsidP="0072432B">
      <w:pPr>
        <w:spacing w:line="276" w:lineRule="auto"/>
        <w:rPr>
          <w:rFonts w:cstheme="minorHAnsi"/>
          <w:lang w:val="hr-HR"/>
        </w:rPr>
      </w:pPr>
    </w:p>
    <w:p w14:paraId="1DDE6D2A" w14:textId="4CF136CD" w:rsidR="0072432B" w:rsidRPr="00B54AAF" w:rsidRDefault="0072432B" w:rsidP="0072432B">
      <w:pPr>
        <w:spacing w:line="276" w:lineRule="auto"/>
        <w:rPr>
          <w:rFonts w:cstheme="minorHAnsi"/>
          <w:lang w:val="hr-HR"/>
        </w:rPr>
      </w:pPr>
      <w:r w:rsidRPr="00B54AAF">
        <w:rPr>
          <w:rFonts w:cstheme="minorHAnsi"/>
          <w:lang w:val="hr-HR"/>
        </w:rPr>
        <w:t xml:space="preserve">Odredbe točke </w:t>
      </w:r>
      <w:r w:rsidRPr="00B54AAF">
        <w:rPr>
          <w:rStyle w:val="Istaknutareferenca"/>
          <w:lang w:val="hr-HR"/>
        </w:rPr>
        <w:t>točke</w:t>
      </w:r>
      <w:r w:rsidRPr="00B54AAF">
        <w:rPr>
          <w:rFonts w:ascii="Calibri" w:hAnsi="Calibri" w:cs="Calibri"/>
          <w:color w:val="3366FF"/>
          <w:lang w:val="hr-HR"/>
        </w:rPr>
        <w:t xml:space="preserve"> </w:t>
      </w:r>
      <w:r w:rsidRPr="00B54AAF">
        <w:rPr>
          <w:rStyle w:val="Istaknutareferenca"/>
          <w:lang w:val="hr-HR"/>
        </w:rPr>
        <w:t xml:space="preserve">3.1. i točke 3.2. </w:t>
      </w:r>
      <w:r w:rsidRPr="00B54AAF">
        <w:rPr>
          <w:rFonts w:cstheme="minorHAnsi"/>
          <w:lang w:val="hr-HR"/>
        </w:rPr>
        <w:t xml:space="preserve"> odnose se na sve članove zajednice gospodarskih subjekata.</w:t>
      </w:r>
    </w:p>
    <w:p w14:paraId="3F86029D" w14:textId="77777777" w:rsidR="0072432B" w:rsidRPr="00B54AAF" w:rsidRDefault="0072432B" w:rsidP="002C69E0">
      <w:pPr>
        <w:autoSpaceDE w:val="0"/>
        <w:autoSpaceDN w:val="0"/>
        <w:adjustRightInd w:val="0"/>
        <w:spacing w:after="120"/>
        <w:ind w:right="272"/>
        <w:jc w:val="both"/>
        <w:rPr>
          <w:rFonts w:ascii="Calibri" w:hAnsi="Calibri" w:cs="Calibri"/>
          <w:b/>
          <w:lang w:val="hr-HR"/>
        </w:rPr>
      </w:pPr>
    </w:p>
    <w:p w14:paraId="3764735C" w14:textId="7B9B7EFC" w:rsidR="0072432B" w:rsidRPr="00B54AAF" w:rsidRDefault="0072432B" w:rsidP="0072432B">
      <w:pPr>
        <w:spacing w:line="276" w:lineRule="auto"/>
        <w:rPr>
          <w:rFonts w:cstheme="minorHAnsi"/>
          <w:lang w:val="hr-HR"/>
        </w:rPr>
      </w:pPr>
      <w:r w:rsidRPr="00B54AAF">
        <w:rPr>
          <w:rFonts w:cstheme="minorHAnsi"/>
          <w:lang w:val="hr-HR"/>
        </w:rPr>
        <w:t xml:space="preserve">Odredbe </w:t>
      </w:r>
      <w:r w:rsidRPr="00B54AAF">
        <w:rPr>
          <w:rStyle w:val="Istaknutareferenca"/>
          <w:lang w:val="hr-HR"/>
        </w:rPr>
        <w:t>točke</w:t>
      </w:r>
      <w:r w:rsidRPr="00B54AAF">
        <w:rPr>
          <w:rFonts w:ascii="Calibri" w:hAnsi="Calibri" w:cs="Calibri"/>
          <w:color w:val="3366FF"/>
          <w:lang w:val="hr-HR"/>
        </w:rPr>
        <w:t xml:space="preserve"> </w:t>
      </w:r>
      <w:r w:rsidRPr="00B54AAF">
        <w:rPr>
          <w:rStyle w:val="Istaknutareferenca"/>
          <w:lang w:val="hr-HR"/>
        </w:rPr>
        <w:t xml:space="preserve">3.1. i točke 3.2. </w:t>
      </w:r>
      <w:r w:rsidRPr="00B54AAF">
        <w:rPr>
          <w:rFonts w:cstheme="minorHAnsi"/>
          <w:lang w:val="hr-HR"/>
        </w:rPr>
        <w:t xml:space="preserve">  odnose se i na podugovaratelje. Ako Naručitelj utvrdi da postoji osnova za isključenje podugovaratelja, zatražiti će od gospodarskog subjekta zamjenu tog podugovaratelja u roku ne kraćem od 5 dana.</w:t>
      </w:r>
    </w:p>
    <w:p w14:paraId="4337D40B" w14:textId="77777777" w:rsidR="0072432B" w:rsidRPr="00B54AAF" w:rsidRDefault="0072432B" w:rsidP="0072432B">
      <w:pPr>
        <w:spacing w:line="276" w:lineRule="auto"/>
        <w:rPr>
          <w:rFonts w:cstheme="minorHAnsi"/>
          <w:lang w:val="hr-HR"/>
        </w:rPr>
      </w:pPr>
    </w:p>
    <w:p w14:paraId="23AA56DB" w14:textId="7E9F9C03" w:rsidR="0072432B" w:rsidRPr="00B54AAF" w:rsidRDefault="0072432B" w:rsidP="0072432B">
      <w:pPr>
        <w:rPr>
          <w:rFonts w:cstheme="minorHAnsi"/>
          <w:lang w:val="hr-HR"/>
        </w:rPr>
      </w:pPr>
      <w:r w:rsidRPr="00B54AAF">
        <w:rPr>
          <w:rFonts w:cstheme="minorHAnsi"/>
          <w:lang w:val="hr-HR"/>
        </w:rPr>
        <w:t>Odredbe</w:t>
      </w:r>
      <w:r w:rsidRPr="00B54AAF">
        <w:rPr>
          <w:rStyle w:val="Istaknutareferenca"/>
          <w:lang w:val="hr-HR"/>
        </w:rPr>
        <w:t xml:space="preserve"> točke</w:t>
      </w:r>
      <w:r w:rsidRPr="00B54AAF">
        <w:rPr>
          <w:rFonts w:ascii="Calibri" w:hAnsi="Calibri" w:cs="Calibri"/>
          <w:color w:val="3366FF"/>
          <w:lang w:val="hr-HR"/>
        </w:rPr>
        <w:t xml:space="preserve"> </w:t>
      </w:r>
      <w:r w:rsidRPr="00B54AAF">
        <w:rPr>
          <w:rStyle w:val="Istaknutareferenca"/>
          <w:lang w:val="hr-HR"/>
        </w:rPr>
        <w:t>3.1. i točke 3.2.</w:t>
      </w:r>
      <w:r w:rsidRPr="00B54AAF">
        <w:rPr>
          <w:rFonts w:cstheme="minorHAnsi"/>
          <w:lang w:val="hr-HR"/>
        </w:rPr>
        <w:t xml:space="preserve"> odnose se i na subjekte na čiju se sposobnost gospodarski subjekt oslanja. Naručitelj će od gospodarskog subjekta zahtijevati da zamijeni subjekt na čiju se sposobnost oslonio radi dokazivanja kriterija za odabir, ako utvrdi da kod tog subjekta postoje osnove za isključenje.</w:t>
      </w:r>
    </w:p>
    <w:p w14:paraId="131F0F90" w14:textId="77777777" w:rsidR="0072432B" w:rsidRPr="00B54AAF" w:rsidRDefault="0072432B" w:rsidP="002C69E0">
      <w:pPr>
        <w:autoSpaceDE w:val="0"/>
        <w:autoSpaceDN w:val="0"/>
        <w:adjustRightInd w:val="0"/>
        <w:spacing w:after="120"/>
        <w:ind w:right="272"/>
        <w:jc w:val="both"/>
        <w:rPr>
          <w:rFonts w:ascii="Calibri" w:hAnsi="Calibri" w:cs="Calibri"/>
          <w:b/>
          <w:lang w:val="hr-HR"/>
        </w:rPr>
      </w:pPr>
    </w:p>
    <w:p w14:paraId="57B747EE" w14:textId="5D3F4D40" w:rsidR="0072432B" w:rsidRPr="00B54AAF" w:rsidRDefault="0072432B" w:rsidP="0072432B">
      <w:pPr>
        <w:spacing w:line="276" w:lineRule="auto"/>
        <w:rPr>
          <w:rFonts w:cstheme="minorHAnsi"/>
          <w:b/>
          <w:lang w:val="hr-HR"/>
        </w:rPr>
      </w:pPr>
      <w:r w:rsidRPr="00B54AAF">
        <w:rPr>
          <w:rFonts w:cstheme="minorHAnsi"/>
          <w:b/>
          <w:lang w:val="hr-HR"/>
        </w:rPr>
        <w:t xml:space="preserve">Svi dokazi i dokumenti traženi u </w:t>
      </w:r>
      <w:r w:rsidRPr="00B54AAF">
        <w:rPr>
          <w:rStyle w:val="Istaknutareferenca"/>
          <w:lang w:val="hr-HR"/>
        </w:rPr>
        <w:t>točci 3.</w:t>
      </w:r>
      <w:r w:rsidRPr="00B54AAF">
        <w:rPr>
          <w:rFonts w:cstheme="minorHAnsi"/>
          <w:lang w:val="hr-HR"/>
        </w:rPr>
        <w:t xml:space="preserve"> </w:t>
      </w:r>
      <w:r w:rsidRPr="00B54AAF">
        <w:rPr>
          <w:rFonts w:cstheme="minorHAnsi"/>
          <w:b/>
          <w:lang w:val="hr-HR"/>
        </w:rPr>
        <w:t>ove Dokumentacije o nabavi mogu se dostaviti u neovjerenoj preslici.</w:t>
      </w:r>
    </w:p>
    <w:p w14:paraId="7EB56C47" w14:textId="77777777" w:rsidR="00BD315F" w:rsidRPr="00B54AAF" w:rsidRDefault="00BD315F" w:rsidP="001E1D54">
      <w:pPr>
        <w:autoSpaceDE w:val="0"/>
        <w:autoSpaceDN w:val="0"/>
        <w:adjustRightInd w:val="0"/>
        <w:spacing w:after="120"/>
        <w:ind w:right="272" w:firstLine="708"/>
        <w:jc w:val="both"/>
        <w:rPr>
          <w:rFonts w:ascii="Calibri" w:hAnsi="Calibri" w:cs="Calibri"/>
          <w:lang w:val="hr-HR"/>
        </w:rPr>
      </w:pPr>
    </w:p>
    <w:p w14:paraId="369FCECC" w14:textId="6676806B" w:rsidR="002C69E0" w:rsidRPr="00B54AAF" w:rsidRDefault="006D0C5E" w:rsidP="002C69E0">
      <w:pPr>
        <w:pStyle w:val="Naslov2"/>
        <w:rPr>
          <w:lang w:val="hr-HR"/>
        </w:rPr>
      </w:pPr>
      <w:bookmarkStart w:id="92" w:name="_Toc513562349"/>
      <w:bookmarkStart w:id="93" w:name="_Toc528571850"/>
      <w:bookmarkStart w:id="94" w:name="_Toc2953250"/>
      <w:r w:rsidRPr="00B54AAF">
        <w:rPr>
          <w:caps w:val="0"/>
          <w:lang w:val="hr-HR"/>
        </w:rPr>
        <w:t xml:space="preserve">PODUZETE </w:t>
      </w:r>
      <w:r w:rsidR="002C69E0" w:rsidRPr="00B54AAF">
        <w:rPr>
          <w:caps w:val="0"/>
          <w:lang w:val="hr-HR"/>
        </w:rPr>
        <w:t>MJERE U SLUČAJU DA SU OSTVARENI UVJETI ZA ISKLJUČENJE</w:t>
      </w:r>
      <w:bookmarkEnd w:id="92"/>
      <w:bookmarkEnd w:id="93"/>
      <w:bookmarkEnd w:id="94"/>
    </w:p>
    <w:p w14:paraId="2BCD2B8C" w14:textId="4B45F734" w:rsidR="002C69E0" w:rsidRPr="00B54AAF" w:rsidRDefault="002C69E0" w:rsidP="0038638B">
      <w:pPr>
        <w:autoSpaceDE w:val="0"/>
        <w:autoSpaceDN w:val="0"/>
        <w:adjustRightInd w:val="0"/>
        <w:spacing w:after="120"/>
        <w:ind w:right="272"/>
        <w:jc w:val="both"/>
        <w:rPr>
          <w:rFonts w:ascii="Calibri" w:hAnsi="Calibri"/>
          <w:bCs/>
          <w:lang w:val="hr-HR"/>
        </w:rPr>
      </w:pPr>
      <w:r w:rsidRPr="00B54AAF">
        <w:rPr>
          <w:rFonts w:ascii="Calibri" w:hAnsi="Calibri"/>
          <w:bCs/>
          <w:lang w:val="hr-HR"/>
        </w:rPr>
        <w:t xml:space="preserve">Gospodarski subjekt kod kojeg su ostvarene osnove za isključenje iz </w:t>
      </w:r>
      <w:r w:rsidR="005305FB" w:rsidRPr="00B54AAF">
        <w:rPr>
          <w:rStyle w:val="Istaknutareferenca"/>
          <w:lang w:val="hr-HR"/>
        </w:rPr>
        <w:t>točke</w:t>
      </w:r>
      <w:r w:rsidRPr="00B54AAF">
        <w:rPr>
          <w:rFonts w:ascii="Calibri" w:hAnsi="Calibri" w:cs="Calibri"/>
          <w:color w:val="3366FF"/>
          <w:lang w:val="hr-HR"/>
        </w:rPr>
        <w:t xml:space="preserve"> </w:t>
      </w:r>
      <w:r w:rsidR="00F55570" w:rsidRPr="00B54AAF">
        <w:rPr>
          <w:rStyle w:val="Istaknutareferenca"/>
          <w:lang w:val="hr-HR"/>
        </w:rPr>
        <w:t>3.1.1.</w:t>
      </w:r>
      <w:r w:rsidR="00AF2265" w:rsidRPr="00B54AAF">
        <w:rPr>
          <w:rStyle w:val="Istaknutareferenca"/>
          <w:lang w:val="hr-HR"/>
        </w:rPr>
        <w:t xml:space="preserve"> i</w:t>
      </w:r>
      <w:r w:rsidRPr="00B54AAF">
        <w:rPr>
          <w:rStyle w:val="Istaknutareferenca"/>
          <w:lang w:val="hr-HR"/>
        </w:rPr>
        <w:t xml:space="preserve"> </w:t>
      </w:r>
      <w:r w:rsidR="000C787C" w:rsidRPr="00B54AAF">
        <w:rPr>
          <w:rStyle w:val="Istaknutareferenca"/>
          <w:lang w:val="hr-HR"/>
        </w:rPr>
        <w:t xml:space="preserve">točke 3.2. </w:t>
      </w:r>
      <w:r w:rsidR="000C787C" w:rsidRPr="00B54AAF">
        <w:rPr>
          <w:rFonts w:ascii="Calibri" w:hAnsi="Calibri"/>
          <w:lang w:val="hr-HR"/>
        </w:rPr>
        <w:t xml:space="preserve">ove Dokumentacije o nabavi </w:t>
      </w:r>
      <w:r w:rsidRPr="00B54AAF">
        <w:rPr>
          <w:rFonts w:ascii="Calibri" w:hAnsi="Calibri"/>
          <w:bCs/>
          <w:lang w:val="hr-HR"/>
        </w:rPr>
        <w:t>može naručitelju dostaviti dokaze o mjerama koje je poduzeo kako bi dokazao svoju pouzdanost bez obzira na postojanje relevantne osnove za isključenje.</w:t>
      </w:r>
    </w:p>
    <w:p w14:paraId="790C5F9D" w14:textId="77777777" w:rsidR="002C69E0" w:rsidRPr="00B54AAF" w:rsidRDefault="002C69E0" w:rsidP="0038638B">
      <w:pPr>
        <w:autoSpaceDE w:val="0"/>
        <w:autoSpaceDN w:val="0"/>
        <w:adjustRightInd w:val="0"/>
        <w:spacing w:after="120"/>
        <w:ind w:right="272"/>
        <w:jc w:val="both"/>
        <w:rPr>
          <w:rFonts w:ascii="Calibri" w:hAnsi="Calibri"/>
          <w:bCs/>
          <w:lang w:val="hr-HR"/>
        </w:rPr>
      </w:pPr>
      <w:r w:rsidRPr="00B54AAF">
        <w:rPr>
          <w:rFonts w:ascii="Calibri" w:hAnsi="Calibri"/>
          <w:bCs/>
          <w:lang w:val="hr-HR"/>
        </w:rPr>
        <w:t>Poduzimanje mjera gospodarski subjekt dokazuje:</w:t>
      </w:r>
    </w:p>
    <w:p w14:paraId="6ABD0E5B" w14:textId="3445F0CC" w:rsidR="002C69E0" w:rsidRPr="00B54AAF" w:rsidRDefault="002C69E0" w:rsidP="0038638B">
      <w:pPr>
        <w:pStyle w:val="Odlomakpopisa"/>
        <w:numPr>
          <w:ilvl w:val="0"/>
          <w:numId w:val="36"/>
        </w:numPr>
        <w:autoSpaceDE w:val="0"/>
        <w:autoSpaceDN w:val="0"/>
        <w:adjustRightInd w:val="0"/>
        <w:spacing w:after="120"/>
        <w:ind w:right="272"/>
        <w:jc w:val="both"/>
        <w:rPr>
          <w:rFonts w:ascii="Calibri" w:hAnsi="Calibri"/>
          <w:bCs/>
          <w:lang w:val="hr-HR"/>
        </w:rPr>
      </w:pPr>
      <w:r w:rsidRPr="00B54AAF">
        <w:rPr>
          <w:rFonts w:ascii="Calibri" w:hAnsi="Calibri"/>
          <w:bCs/>
          <w:lang w:val="hr-HR"/>
        </w:rPr>
        <w:t>plaćanjem naknade štete ili poduzimanjem drugih odgovarajućih mjera u cilju plaćanja naknade štete prouzročene kaznenim djelom ili propustom,</w:t>
      </w:r>
    </w:p>
    <w:p w14:paraId="71DCB0DE" w14:textId="68D5DAAE" w:rsidR="002C69E0" w:rsidRPr="00B54AAF" w:rsidRDefault="002C69E0" w:rsidP="0038638B">
      <w:pPr>
        <w:pStyle w:val="Odlomakpopisa"/>
        <w:numPr>
          <w:ilvl w:val="0"/>
          <w:numId w:val="36"/>
        </w:numPr>
        <w:autoSpaceDE w:val="0"/>
        <w:autoSpaceDN w:val="0"/>
        <w:adjustRightInd w:val="0"/>
        <w:spacing w:after="120"/>
        <w:ind w:right="272"/>
        <w:jc w:val="both"/>
        <w:rPr>
          <w:rFonts w:ascii="Calibri" w:hAnsi="Calibri"/>
          <w:bCs/>
          <w:lang w:val="hr-HR"/>
        </w:rPr>
      </w:pPr>
      <w:r w:rsidRPr="00B54AAF">
        <w:rPr>
          <w:rFonts w:ascii="Calibri" w:hAnsi="Calibri"/>
          <w:bCs/>
          <w:lang w:val="hr-HR"/>
        </w:rPr>
        <w:t>aktivnom suradnjom s nadležnim istražnim tijelima radi potpunog razjašnjenja činjenica i okolnosti u vezi s kaznenim djelom ili propustom,</w:t>
      </w:r>
    </w:p>
    <w:p w14:paraId="3A7A1F7F" w14:textId="213A686E" w:rsidR="002C69E0" w:rsidRPr="00B54AAF" w:rsidRDefault="002C69E0" w:rsidP="00481ABA">
      <w:pPr>
        <w:pStyle w:val="Odlomakpopisa"/>
        <w:numPr>
          <w:ilvl w:val="0"/>
          <w:numId w:val="36"/>
        </w:numPr>
        <w:autoSpaceDE w:val="0"/>
        <w:autoSpaceDN w:val="0"/>
        <w:adjustRightInd w:val="0"/>
        <w:spacing w:after="120"/>
        <w:ind w:right="272"/>
        <w:jc w:val="both"/>
        <w:rPr>
          <w:rFonts w:ascii="Calibri" w:hAnsi="Calibri"/>
          <w:bCs/>
          <w:lang w:val="hr-HR"/>
        </w:rPr>
      </w:pPr>
      <w:r w:rsidRPr="00B54AAF">
        <w:rPr>
          <w:rFonts w:ascii="Calibri" w:hAnsi="Calibri"/>
          <w:bCs/>
          <w:lang w:val="hr-HR"/>
        </w:rPr>
        <w:t>odgovarajućim tehničkim, organizacijskim i kadrovskim mjerama radi sprječavanja daljnjih kaznenih djela ili propusta.</w:t>
      </w:r>
    </w:p>
    <w:p w14:paraId="62109F1A" w14:textId="77777777" w:rsidR="0052792C" w:rsidRPr="00B54AAF" w:rsidRDefault="0052792C" w:rsidP="002B5C63">
      <w:pPr>
        <w:rPr>
          <w:lang w:val="hr-HR"/>
        </w:rPr>
      </w:pPr>
      <w:bookmarkStart w:id="95" w:name="_Toc513562350"/>
      <w:bookmarkStart w:id="96" w:name="_Toc528571851"/>
      <w:bookmarkStart w:id="97" w:name="_Ref528671718"/>
    </w:p>
    <w:p w14:paraId="19DC7EAE" w14:textId="2B0414EE" w:rsidR="0052792C" w:rsidRPr="00B54AAF" w:rsidRDefault="0052792C" w:rsidP="007F1E4A">
      <w:pPr>
        <w:autoSpaceDE w:val="0"/>
        <w:autoSpaceDN w:val="0"/>
        <w:adjustRightInd w:val="0"/>
        <w:spacing w:after="120"/>
        <w:ind w:right="-2"/>
        <w:jc w:val="both"/>
        <w:rPr>
          <w:rFonts w:ascii="Calibri" w:hAnsi="Calibri"/>
          <w:bCs/>
          <w:lang w:val="hr-HR"/>
        </w:rPr>
      </w:pPr>
      <w:r w:rsidRPr="00B54AAF">
        <w:rPr>
          <w:rFonts w:ascii="Calibri" w:hAnsi="Calibri"/>
          <w:bCs/>
          <w:lang w:val="hr-HR"/>
        </w:rPr>
        <w:t>Mjere koje je poduzeo gospodarski subjekt ocjenjuju se uzimajući u obzir težinu i posebne okolnosti kaznenog djela ili propusta te je obvezan obrazložiti razloge prihvaćanja ili neprihvaćanja mjera.</w:t>
      </w:r>
      <w:r w:rsidRPr="00B54AAF">
        <w:rPr>
          <w:lang w:val="hr-HR"/>
        </w:rPr>
        <w:t xml:space="preserve"> Naručitelj neće isključiti gospodarskog subjekta iz postupka javne nabave ako je ocijenjeno da su poduzete mjere primjerene.</w:t>
      </w:r>
    </w:p>
    <w:p w14:paraId="3CDA32D2" w14:textId="77777777" w:rsidR="0052792C" w:rsidRPr="00B54AAF" w:rsidRDefault="0052792C" w:rsidP="0038638B">
      <w:pPr>
        <w:jc w:val="both"/>
        <w:rPr>
          <w:lang w:val="hr-HR"/>
        </w:rPr>
      </w:pPr>
    </w:p>
    <w:p w14:paraId="2CC533B0" w14:textId="77777777" w:rsidR="002B5C63" w:rsidRPr="00B54AAF" w:rsidRDefault="002B5C63" w:rsidP="0038638B">
      <w:pPr>
        <w:jc w:val="both"/>
        <w:rPr>
          <w:lang w:val="hr-HR"/>
        </w:rPr>
      </w:pPr>
      <w:r w:rsidRPr="00B54AAF">
        <w:rPr>
          <w:lang w:val="hr-HR"/>
        </w:rPr>
        <w:t xml:space="preserve">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 </w:t>
      </w:r>
    </w:p>
    <w:p w14:paraId="245CA415" w14:textId="112011F7" w:rsidR="002B5C63" w:rsidRPr="00B54AAF" w:rsidRDefault="002B5C63" w:rsidP="0038638B">
      <w:pPr>
        <w:jc w:val="both"/>
        <w:rPr>
          <w:lang w:val="hr-HR"/>
        </w:rPr>
      </w:pPr>
      <w:r w:rsidRPr="00B54AAF">
        <w:rPr>
          <w:lang w:val="hr-HR"/>
        </w:rPr>
        <w:t>Razdoblje isključenja gospodarskog subjekta kod kojeg su ostvarene osnove za isključenje</w:t>
      </w:r>
      <w:r w:rsidR="0052792C" w:rsidRPr="00B54AAF">
        <w:rPr>
          <w:lang w:val="hr-HR"/>
        </w:rPr>
        <w:t>,</w:t>
      </w:r>
      <w:r w:rsidRPr="00B54AAF">
        <w:rPr>
          <w:lang w:val="hr-HR"/>
        </w:rPr>
        <w:t xml:space="preserve"> </w:t>
      </w:r>
      <w:r w:rsidRPr="00B54AAF">
        <w:rPr>
          <w:b/>
          <w:color w:val="00B0F0"/>
          <w:lang w:val="hr-HR"/>
        </w:rPr>
        <w:t>iz točke</w:t>
      </w:r>
      <w:r w:rsidR="00503592" w:rsidRPr="00B54AAF">
        <w:rPr>
          <w:b/>
          <w:color w:val="00B0F0"/>
          <w:lang w:val="hr-HR"/>
        </w:rPr>
        <w:t xml:space="preserve"> 3.1.1</w:t>
      </w:r>
      <w:r w:rsidR="00503592" w:rsidRPr="00B54AAF">
        <w:rPr>
          <w:lang w:val="hr-HR"/>
        </w:rPr>
        <w:t>.</w:t>
      </w:r>
      <w:r w:rsidRPr="00B54AAF">
        <w:rPr>
          <w:lang w:val="hr-HR"/>
        </w:rPr>
        <w:t xml:space="preserve"> ove Dokumentacije o nabavi</w:t>
      </w:r>
      <w:r w:rsidR="0052792C" w:rsidRPr="00B54AAF">
        <w:rPr>
          <w:lang w:val="hr-HR"/>
        </w:rPr>
        <w:t xml:space="preserve">, odnosno </w:t>
      </w:r>
      <w:r w:rsidR="0052792C" w:rsidRPr="00B54AAF">
        <w:rPr>
          <w:rFonts w:ascii="Calibri" w:hAnsi="Calibri" w:cs="Times New Roman"/>
          <w:bCs/>
          <w:lang w:val="hr-HR"/>
        </w:rPr>
        <w:t>iz članka 251. stavka 1. ZJN 2016,</w:t>
      </w:r>
      <w:r w:rsidRPr="00B54AAF">
        <w:rPr>
          <w:lang w:val="hr-HR"/>
        </w:rPr>
        <w:t xml:space="preserve"> iz postupka javne nabave je </w:t>
      </w:r>
      <w:r w:rsidRPr="00B54AAF">
        <w:rPr>
          <w:b/>
          <w:lang w:val="hr-HR"/>
        </w:rPr>
        <w:t>pet godina</w:t>
      </w:r>
      <w:r w:rsidRPr="00B54AAF">
        <w:rPr>
          <w:lang w:val="hr-HR"/>
        </w:rPr>
        <w:t xml:space="preserve"> od dana pravomoćnosti presude, osim ako pravomoćnom presudom nije određeno drukčije. </w:t>
      </w:r>
    </w:p>
    <w:p w14:paraId="24E05BD3" w14:textId="77777777" w:rsidR="00A86CE2" w:rsidRPr="00B54AAF" w:rsidRDefault="00A86CE2" w:rsidP="0038638B">
      <w:pPr>
        <w:jc w:val="both"/>
        <w:rPr>
          <w:lang w:val="hr-HR"/>
        </w:rPr>
      </w:pPr>
    </w:p>
    <w:p w14:paraId="110F7580" w14:textId="4D9FF50E" w:rsidR="002B5C63" w:rsidRPr="00B54AAF" w:rsidRDefault="002B5C63" w:rsidP="0038638B">
      <w:pPr>
        <w:jc w:val="both"/>
        <w:rPr>
          <w:lang w:val="hr-HR"/>
        </w:rPr>
      </w:pPr>
      <w:r w:rsidRPr="00B54AAF">
        <w:rPr>
          <w:lang w:val="hr-HR"/>
        </w:rPr>
        <w:t xml:space="preserve">Razdoblje isključenja gospodarskog subjekta kod kojeg su ostvarene osnove za isključenje </w:t>
      </w:r>
      <w:r w:rsidRPr="00B54AAF">
        <w:rPr>
          <w:b/>
          <w:color w:val="00B0F0"/>
          <w:lang w:val="hr-HR"/>
        </w:rPr>
        <w:t xml:space="preserve">iz točke </w:t>
      </w:r>
      <w:r w:rsidR="00503592" w:rsidRPr="00B54AAF">
        <w:rPr>
          <w:b/>
          <w:color w:val="00B0F0"/>
          <w:lang w:val="hr-HR"/>
        </w:rPr>
        <w:t>3.2.</w:t>
      </w:r>
      <w:r w:rsidRPr="00B54AAF">
        <w:rPr>
          <w:color w:val="00B0F0"/>
          <w:lang w:val="hr-HR"/>
        </w:rPr>
        <w:t xml:space="preserve"> </w:t>
      </w:r>
      <w:r w:rsidRPr="00B54AAF">
        <w:rPr>
          <w:lang w:val="hr-HR"/>
        </w:rPr>
        <w:t xml:space="preserve">ove Dokumentacije o nabavi </w:t>
      </w:r>
      <w:r w:rsidR="0052792C" w:rsidRPr="00B54AAF">
        <w:rPr>
          <w:lang w:val="hr-HR"/>
        </w:rPr>
        <w:t xml:space="preserve">, odnosno </w:t>
      </w:r>
      <w:r w:rsidR="0052792C" w:rsidRPr="00B54AAF">
        <w:rPr>
          <w:rFonts w:ascii="Calibri" w:hAnsi="Calibri" w:cs="Times New Roman"/>
          <w:lang w:val="hr-HR"/>
        </w:rPr>
        <w:t xml:space="preserve">iz članka 254. ZJN 2016, </w:t>
      </w:r>
      <w:r w:rsidRPr="00B54AAF">
        <w:rPr>
          <w:lang w:val="hr-HR"/>
        </w:rPr>
        <w:t xml:space="preserve">iz postupka javne nabave je </w:t>
      </w:r>
      <w:r w:rsidRPr="00B54AAF">
        <w:rPr>
          <w:b/>
          <w:lang w:val="hr-HR"/>
        </w:rPr>
        <w:t>dvije godine</w:t>
      </w:r>
      <w:r w:rsidRPr="00B54AAF">
        <w:rPr>
          <w:lang w:val="hr-HR"/>
        </w:rPr>
        <w:t xml:space="preserve"> od dana dotičnog događaja.</w:t>
      </w:r>
    </w:p>
    <w:p w14:paraId="55710128" w14:textId="77777777" w:rsidR="002C69E0" w:rsidRPr="00B54AAF" w:rsidRDefault="002C69E0" w:rsidP="00470A14">
      <w:pPr>
        <w:pStyle w:val="Naslov1"/>
        <w:ind w:left="567" w:hanging="567"/>
        <w:rPr>
          <w:lang w:val="hr-HR"/>
        </w:rPr>
      </w:pPr>
      <w:bookmarkStart w:id="98" w:name="_Toc2953251"/>
      <w:r w:rsidRPr="00B54AAF">
        <w:rPr>
          <w:lang w:val="hr-HR"/>
        </w:rPr>
        <w:t>KRITERIJI ZA KVALITATIVNI ODABIR GOSPODARSKOG SUBJEKTA (UVJETI SPOSOBNOSTI)</w:t>
      </w:r>
      <w:bookmarkEnd w:id="95"/>
      <w:bookmarkEnd w:id="96"/>
      <w:bookmarkEnd w:id="97"/>
      <w:bookmarkEnd w:id="98"/>
    </w:p>
    <w:p w14:paraId="107E3E8B" w14:textId="77777777" w:rsidR="009F1B70" w:rsidRPr="00B54AAF" w:rsidRDefault="009F1B70" w:rsidP="002C69E0">
      <w:pPr>
        <w:autoSpaceDE w:val="0"/>
        <w:autoSpaceDN w:val="0"/>
        <w:adjustRightInd w:val="0"/>
        <w:spacing w:after="120"/>
        <w:ind w:right="272"/>
        <w:jc w:val="both"/>
        <w:rPr>
          <w:rFonts w:ascii="Calibri" w:hAnsi="Calibri" w:cs="Calibri"/>
          <w:lang w:val="hr-HR"/>
        </w:rPr>
      </w:pPr>
    </w:p>
    <w:p w14:paraId="6B464B79" w14:textId="77777777" w:rsidR="002C69E0" w:rsidRPr="00B54AAF" w:rsidRDefault="002C69E0" w:rsidP="002C69E0">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Gospodarski subjekti dokazuju svoju sposobnost za obavljanje profesionalne djelatnosti, ekonomsku i financijsku sposobnost te tehničku i stručnu sposobnost, na način kako je niže navedeno:</w:t>
      </w:r>
    </w:p>
    <w:p w14:paraId="02CA4909" w14:textId="4E003424" w:rsidR="002C69E0" w:rsidRPr="00B54AAF" w:rsidRDefault="005A28F0" w:rsidP="002C69E0">
      <w:pPr>
        <w:pStyle w:val="Naslov2"/>
        <w:rPr>
          <w:lang w:val="hr-HR"/>
        </w:rPr>
      </w:pPr>
      <w:bookmarkStart w:id="99" w:name="_Ref513561979"/>
      <w:bookmarkStart w:id="100" w:name="_Toc513562351"/>
      <w:bookmarkStart w:id="101" w:name="_Toc528571852"/>
      <w:bookmarkStart w:id="102" w:name="_Toc2953252"/>
      <w:r w:rsidRPr="00B54AAF">
        <w:rPr>
          <w:caps w:val="0"/>
          <w:lang w:val="hr-HR"/>
        </w:rPr>
        <w:t xml:space="preserve">UVJETI </w:t>
      </w:r>
      <w:r w:rsidR="00192AA4" w:rsidRPr="00B54AAF">
        <w:rPr>
          <w:caps w:val="0"/>
          <w:lang w:val="hr-HR"/>
        </w:rPr>
        <w:t>SPOSOBNOST</w:t>
      </w:r>
      <w:r w:rsidR="00192AA4">
        <w:rPr>
          <w:caps w:val="0"/>
          <w:lang w:val="hr-HR"/>
        </w:rPr>
        <w:t xml:space="preserve">I </w:t>
      </w:r>
      <w:r w:rsidR="002C69E0" w:rsidRPr="00B54AAF">
        <w:rPr>
          <w:caps w:val="0"/>
          <w:lang w:val="hr-HR"/>
        </w:rPr>
        <w:t>ZA OBAVLJANJE PROFESIONALNE DJELATNOSTI</w:t>
      </w:r>
      <w:bookmarkEnd w:id="99"/>
      <w:bookmarkEnd w:id="100"/>
      <w:bookmarkEnd w:id="101"/>
      <w:bookmarkEnd w:id="102"/>
    </w:p>
    <w:p w14:paraId="067ECA26" w14:textId="119D3DDE" w:rsidR="002C69E0" w:rsidRPr="0025131C" w:rsidRDefault="003A7B6B" w:rsidP="0025131C">
      <w:pPr>
        <w:ind w:right="-2"/>
        <w:jc w:val="both"/>
        <w:rPr>
          <w:rFonts w:ascii="Calibri" w:hAnsi="Calibri" w:cs="Calibri"/>
          <w:lang w:val="hr-HR"/>
        </w:rPr>
      </w:pPr>
      <w:r w:rsidRPr="00B54AAF">
        <w:rPr>
          <w:lang w:val="hr-HR"/>
        </w:rPr>
        <w:t xml:space="preserve">Kako bi dokazao sposobnost za obavljanje profesionalne djelatnosti gospodarski subjekt mora dokazati </w:t>
      </w:r>
      <w:r w:rsidR="0025131C" w:rsidRPr="0025131C">
        <w:rPr>
          <w:b/>
          <w:lang w:val="hr-HR"/>
        </w:rPr>
        <w:t>u</w:t>
      </w:r>
      <w:r w:rsidR="002C69E0" w:rsidRPr="0025131C">
        <w:rPr>
          <w:rFonts w:ascii="Calibri" w:hAnsi="Calibri" w:cs="Calibri"/>
          <w:b/>
          <w:bCs/>
          <w:lang w:val="hr-HR"/>
        </w:rPr>
        <w:t>pis gospodarskog subjekta u sudski, obrtni, strukovni ili drugi odgovarajući registar u državi njegova poslovnog nastana.</w:t>
      </w:r>
    </w:p>
    <w:p w14:paraId="5B1E89FF" w14:textId="77777777" w:rsidR="008E0C84" w:rsidRPr="00B54AAF" w:rsidRDefault="008E0C84" w:rsidP="00C806C0">
      <w:pPr>
        <w:ind w:right="-2"/>
        <w:jc w:val="both"/>
        <w:rPr>
          <w:rFonts w:ascii="Calibri" w:eastAsia="Calibri" w:hAnsi="Calibri" w:cs="Calibri"/>
          <w:color w:val="000000"/>
          <w:lang w:val="hr-HR"/>
        </w:rPr>
      </w:pPr>
      <w:r w:rsidRPr="00B54AAF">
        <w:rPr>
          <w:rFonts w:ascii="Calibri" w:eastAsia="Calibri" w:hAnsi="Calibri" w:cs="Calibri"/>
          <w:color w:val="000000"/>
          <w:lang w:val="hr-HR"/>
        </w:rPr>
        <w:t>Profesionalnu sposobnost gospodarski subjekt ne može dokazati oslanjajući se na sposobnost drugog subjekta pa niti na podugovaratelja.</w:t>
      </w:r>
    </w:p>
    <w:p w14:paraId="289E362F" w14:textId="77777777" w:rsidR="002A0867" w:rsidRPr="00B54AAF" w:rsidRDefault="002A0867" w:rsidP="00C806C0">
      <w:pPr>
        <w:tabs>
          <w:tab w:val="left" w:pos="284"/>
        </w:tabs>
        <w:ind w:right="-2"/>
        <w:jc w:val="both"/>
        <w:rPr>
          <w:rFonts w:ascii="Calibri" w:hAnsi="Calibri" w:cs="Calibri"/>
          <w:lang w:val="hr-HR"/>
        </w:rPr>
      </w:pPr>
    </w:p>
    <w:p w14:paraId="491DC901" w14:textId="5CF7F0F8" w:rsidR="002C69E0" w:rsidRPr="00B54AAF" w:rsidRDefault="002C69E0" w:rsidP="00C806C0">
      <w:pPr>
        <w:tabs>
          <w:tab w:val="left" w:pos="284"/>
        </w:tabs>
        <w:ind w:right="-2"/>
        <w:jc w:val="both"/>
        <w:rPr>
          <w:rFonts w:ascii="Calibri" w:hAnsi="Calibri" w:cs="Calibri"/>
          <w:lang w:val="hr-HR"/>
        </w:rPr>
      </w:pPr>
      <w:r w:rsidRPr="00B54AAF">
        <w:rPr>
          <w:rFonts w:ascii="Calibri" w:hAnsi="Calibri" w:cs="Calibri"/>
          <w:lang w:val="hr-HR"/>
        </w:rPr>
        <w:t xml:space="preserve">Za potrebe utvrđivanja okolnosti iz </w:t>
      </w:r>
      <w:r w:rsidR="009F1B70" w:rsidRPr="00B54AAF">
        <w:rPr>
          <w:rFonts w:ascii="Calibri" w:hAnsi="Calibri" w:cs="Calibri"/>
          <w:lang w:val="hr-HR"/>
        </w:rPr>
        <w:t>ove točke dokumentacije o nabavi</w:t>
      </w:r>
      <w:r w:rsidRPr="00B54AAF">
        <w:rPr>
          <w:rFonts w:ascii="Calibri" w:hAnsi="Calibri" w:cs="Calibri"/>
          <w:lang w:val="hr-HR"/>
        </w:rPr>
        <w:t xml:space="preserve">., gospodarski subjekt u ponudi dostavlja: </w:t>
      </w:r>
    </w:p>
    <w:p w14:paraId="315D9F3A" w14:textId="5DBC9B71" w:rsidR="0075091B" w:rsidRPr="0075091B" w:rsidRDefault="002C69E0" w:rsidP="0075091B">
      <w:pPr>
        <w:numPr>
          <w:ilvl w:val="0"/>
          <w:numId w:val="7"/>
        </w:numPr>
        <w:tabs>
          <w:tab w:val="left" w:pos="284"/>
        </w:tabs>
        <w:spacing w:after="120"/>
        <w:ind w:left="709" w:right="-2" w:hanging="425"/>
        <w:jc w:val="both"/>
        <w:rPr>
          <w:rFonts w:ascii="Calibri" w:hAnsi="Calibri" w:cs="Calibri"/>
          <w:b/>
          <w:lang w:val="hr-HR"/>
        </w:rPr>
      </w:pPr>
      <w:r w:rsidRPr="00B54AAF">
        <w:rPr>
          <w:rFonts w:ascii="Calibri" w:hAnsi="Calibri" w:cs="Calibri"/>
          <w:b/>
          <w:lang w:val="hr-HR"/>
        </w:rPr>
        <w:t xml:space="preserve">ispunjeni eESPD obrazac (Dio IV. Kriteriji za odabir, </w:t>
      </w:r>
      <w:r w:rsidRPr="00B54AAF">
        <w:rPr>
          <w:rFonts w:ascii="Calibri" w:hAnsi="Calibri" w:cs="Calibri"/>
          <w:b/>
          <w:u w:val="single"/>
          <w:lang w:val="hr-HR"/>
        </w:rPr>
        <w:t>Odjeljak A: Sposobnost za obavljanje profesionalne djelatnosti: točka 1)</w:t>
      </w:r>
      <w:r w:rsidRPr="00B54AAF">
        <w:rPr>
          <w:rFonts w:ascii="Calibri" w:hAnsi="Calibri" w:cs="Calibri"/>
          <w:b/>
          <w:lang w:val="hr-HR"/>
        </w:rPr>
        <w:t>) za sve gospodarske subjekte u ponudi.</w:t>
      </w:r>
    </w:p>
    <w:p w14:paraId="6FB8A77D" w14:textId="026018AF" w:rsidR="00851E50" w:rsidRPr="00B54AAF" w:rsidRDefault="002C69E0" w:rsidP="00C806C0">
      <w:pPr>
        <w:tabs>
          <w:tab w:val="num" w:pos="1492"/>
        </w:tabs>
        <w:spacing w:after="120"/>
        <w:ind w:right="-2"/>
        <w:jc w:val="both"/>
        <w:rPr>
          <w:rFonts w:ascii="Calibri" w:hAnsi="Calibri"/>
          <w:bCs/>
          <w:lang w:val="hr-HR"/>
        </w:rPr>
      </w:pPr>
      <w:r w:rsidRPr="00B54AAF">
        <w:rPr>
          <w:rFonts w:ascii="Calibri" w:hAnsi="Calibri"/>
          <w:bCs/>
          <w:lang w:val="hr-HR"/>
        </w:rPr>
        <w:t>U PONUDI SE OBVEZNO DOSTAVLJA eESPD OBRAZAC – POPRATNI DOKUMENTI SE NE DOSTAVLJAJU UZ PONUDU.</w:t>
      </w:r>
    </w:p>
    <w:p w14:paraId="5D1A4DC7" w14:textId="63589C66" w:rsidR="002E403C" w:rsidRDefault="002E403C" w:rsidP="002E403C">
      <w:pPr>
        <w:autoSpaceDE w:val="0"/>
        <w:autoSpaceDN w:val="0"/>
        <w:adjustRightInd w:val="0"/>
        <w:spacing w:line="276" w:lineRule="auto"/>
        <w:rPr>
          <w:rFonts w:cstheme="minorHAnsi"/>
          <w:bCs/>
        </w:rPr>
      </w:pPr>
      <w:r w:rsidRPr="002A33D7">
        <w:rPr>
          <w:rFonts w:cstheme="minorHAnsi"/>
          <w:bCs/>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5974E8F8" w14:textId="77777777" w:rsidR="0075091B" w:rsidRPr="002A33D7" w:rsidRDefault="0075091B" w:rsidP="002E403C">
      <w:pPr>
        <w:autoSpaceDE w:val="0"/>
        <w:autoSpaceDN w:val="0"/>
        <w:adjustRightInd w:val="0"/>
        <w:spacing w:line="276" w:lineRule="auto"/>
        <w:rPr>
          <w:rFonts w:cstheme="minorHAnsi"/>
          <w:bCs/>
        </w:rPr>
      </w:pPr>
    </w:p>
    <w:p w14:paraId="5526B3AB" w14:textId="77777777" w:rsidR="002E403C" w:rsidRPr="002A33D7" w:rsidRDefault="002E403C" w:rsidP="002E403C">
      <w:pPr>
        <w:autoSpaceDE w:val="0"/>
        <w:autoSpaceDN w:val="0"/>
        <w:adjustRightInd w:val="0"/>
        <w:spacing w:line="276" w:lineRule="auto"/>
        <w:rPr>
          <w:rFonts w:cstheme="minorHAnsi"/>
          <w:bCs/>
        </w:rPr>
      </w:pPr>
      <w:r w:rsidRPr="002A33D7">
        <w:rPr>
          <w:rFonts w:cstheme="minorHAnsi"/>
          <w:bCs/>
        </w:rPr>
        <w:t>Ako se ne može obaviti provjera ili ishoditi potvrda, javni naručitelj će zahtijevati od gospodarskog subjekta da u primjerenom roku, ne kraćem od pet dana, dostavi sve ili dio popratnih dokumenata ili dokaza.</w:t>
      </w:r>
    </w:p>
    <w:p w14:paraId="48C781EF" w14:textId="77777777" w:rsidR="002E403C" w:rsidRDefault="002E403C" w:rsidP="00C806C0">
      <w:pPr>
        <w:tabs>
          <w:tab w:val="num" w:pos="1492"/>
        </w:tabs>
        <w:spacing w:after="120"/>
        <w:ind w:right="-2"/>
        <w:jc w:val="both"/>
        <w:rPr>
          <w:rFonts w:cs="Calibri"/>
          <w:lang w:val="hr-HR"/>
        </w:rPr>
      </w:pPr>
    </w:p>
    <w:p w14:paraId="7B45332C" w14:textId="7A478FCF" w:rsidR="002A0867" w:rsidRPr="00B54AAF" w:rsidRDefault="002A0867" w:rsidP="00C806C0">
      <w:pPr>
        <w:tabs>
          <w:tab w:val="num" w:pos="1492"/>
        </w:tabs>
        <w:spacing w:after="120"/>
        <w:ind w:right="-2"/>
        <w:jc w:val="both"/>
        <w:rPr>
          <w:rFonts w:ascii="Calibri" w:hAnsi="Calibri" w:cs="Calibri"/>
          <w:lang w:val="hr-HR"/>
        </w:rPr>
      </w:pPr>
      <w:r w:rsidRPr="00B54AAF">
        <w:rPr>
          <w:rFonts w:cs="Calibri"/>
          <w:lang w:val="hr-HR"/>
        </w:rPr>
        <w:t>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w:t>
      </w:r>
    </w:p>
    <w:p w14:paraId="324551F8" w14:textId="791FAE43" w:rsidR="002C69E0" w:rsidRPr="00B54AAF" w:rsidRDefault="002C69E0" w:rsidP="00C806C0">
      <w:pPr>
        <w:tabs>
          <w:tab w:val="num" w:pos="1492"/>
        </w:tabs>
        <w:spacing w:after="120"/>
        <w:ind w:right="-2"/>
        <w:jc w:val="both"/>
        <w:rPr>
          <w:rFonts w:ascii="Calibri" w:hAnsi="Calibri"/>
          <w:bCs/>
          <w:lang w:val="hr-HR"/>
        </w:rPr>
      </w:pPr>
      <w:r w:rsidRPr="00B54AAF">
        <w:rPr>
          <w:rFonts w:ascii="Calibri" w:hAnsi="Calibri"/>
          <w:bCs/>
          <w:lang w:val="hr-HR"/>
        </w:rPr>
        <w:t xml:space="preserve">U slučaju provjere informacija navedenih u eESPD obrascu, naručitelj će prihvatiti sljedeće dokumente kao dostatan dokaz sposobnosti za obavljanje profesionalne djelatnosti gospodarskog subjekta </w:t>
      </w:r>
      <w:r w:rsidR="009F1B70" w:rsidRPr="00B54AAF">
        <w:rPr>
          <w:rFonts w:ascii="Calibri" w:hAnsi="Calibri"/>
          <w:bCs/>
          <w:lang w:val="hr-HR"/>
        </w:rPr>
        <w:t>o</w:t>
      </w:r>
      <w:r w:rsidR="00316B7D" w:rsidRPr="00B54AAF">
        <w:rPr>
          <w:rFonts w:ascii="Calibri" w:hAnsi="Calibri"/>
          <w:bCs/>
          <w:lang w:val="hr-HR"/>
        </w:rPr>
        <w:t>ve točke dokumentacije o nabavi:</w:t>
      </w:r>
    </w:p>
    <w:p w14:paraId="286655A9" w14:textId="0D39B63C" w:rsidR="002C69E0" w:rsidRPr="00B54AAF" w:rsidRDefault="002C69E0" w:rsidP="00C806C0">
      <w:pPr>
        <w:tabs>
          <w:tab w:val="left" w:pos="284"/>
        </w:tabs>
        <w:spacing w:after="120"/>
        <w:ind w:right="-2"/>
        <w:jc w:val="both"/>
        <w:rPr>
          <w:rFonts w:ascii="Calibri" w:hAnsi="Calibri"/>
          <w:b/>
          <w:lang w:val="hr-HR"/>
        </w:rPr>
      </w:pPr>
      <w:r w:rsidRPr="00B54AAF">
        <w:rPr>
          <w:rFonts w:ascii="Calibri" w:hAnsi="Calibri"/>
          <w:bCs/>
          <w:lang w:val="hr-HR"/>
        </w:rPr>
        <w:t>-</w:t>
      </w:r>
      <w:r w:rsidRPr="00B54AAF">
        <w:rPr>
          <w:rFonts w:ascii="Calibri" w:hAnsi="Calibri"/>
          <w:bCs/>
          <w:lang w:val="hr-HR"/>
        </w:rPr>
        <w:tab/>
        <w:t>izvadak iz sudskog, obrtnog, strukovnog ili drugog odgovarajućeg registra koji se vodi u državi članici</w:t>
      </w:r>
      <w:r w:rsidRPr="00B54AAF">
        <w:rPr>
          <w:rFonts w:ascii="Calibri" w:hAnsi="Calibri"/>
          <w:b/>
          <w:lang w:val="hr-HR"/>
        </w:rPr>
        <w:t xml:space="preserve"> njegova poslovnog nastana</w:t>
      </w:r>
      <w:r w:rsidR="0075091B">
        <w:rPr>
          <w:rFonts w:ascii="Calibri" w:hAnsi="Calibri"/>
          <w:b/>
          <w:lang w:val="hr-HR"/>
        </w:rPr>
        <w:t>.</w:t>
      </w:r>
    </w:p>
    <w:p w14:paraId="78F10191" w14:textId="77777777" w:rsidR="002C69E0" w:rsidRPr="00B54AAF" w:rsidRDefault="002C69E0" w:rsidP="00C806C0">
      <w:pPr>
        <w:spacing w:after="80"/>
        <w:ind w:right="-2"/>
        <w:jc w:val="both"/>
        <w:rPr>
          <w:bCs/>
          <w:lang w:val="hr-HR" w:eastAsia="en-US"/>
        </w:rPr>
      </w:pPr>
      <w:r w:rsidRPr="00B54AAF">
        <w:rPr>
          <w:bCs/>
          <w:lang w:val="hr-HR" w:eastAsia="en-US"/>
        </w:rPr>
        <w:t>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eESPD-u.</w:t>
      </w:r>
    </w:p>
    <w:p w14:paraId="1C75030B" w14:textId="77777777" w:rsidR="002E403C" w:rsidRPr="002A33D7" w:rsidRDefault="002E403C" w:rsidP="002E403C">
      <w:pPr>
        <w:pStyle w:val="StilCalibri10tokaObostranoPrviredak102cmProred"/>
        <w:rPr>
          <w:rFonts w:asciiTheme="minorHAnsi" w:hAnsiTheme="minorHAnsi"/>
        </w:rPr>
      </w:pPr>
      <w:r w:rsidRPr="002A33D7">
        <w:rPr>
          <w:rFonts w:asciiTheme="minorHAnsi" w:hAnsiTheme="minorHAnsi"/>
        </w:rPr>
        <w:t>Svaki član zajednice gospodarskih subjekata pojedinačno dokazuje sposobnost iz ovog poglavlja.</w:t>
      </w:r>
    </w:p>
    <w:p w14:paraId="50028154" w14:textId="77777777" w:rsidR="002E403C" w:rsidRPr="00761683" w:rsidRDefault="002E403C" w:rsidP="002E403C">
      <w:pPr>
        <w:spacing w:line="276" w:lineRule="auto"/>
        <w:rPr>
          <w:rFonts w:cstheme="minorHAnsi"/>
        </w:rPr>
      </w:pPr>
      <w:r w:rsidRPr="005A63BD">
        <w:rPr>
          <w:rFonts w:cstheme="minorHAnsi"/>
        </w:rPr>
        <w:t xml:space="preserve">Odredbe </w:t>
      </w:r>
      <w:r w:rsidRPr="00761683">
        <w:rPr>
          <w:rFonts w:cstheme="minorHAnsi"/>
          <w:b/>
        </w:rPr>
        <w:t>ove</w:t>
      </w:r>
      <w:r>
        <w:rPr>
          <w:rFonts w:cstheme="minorHAnsi"/>
        </w:rPr>
        <w:t xml:space="preserve"> </w:t>
      </w:r>
      <w:r w:rsidRPr="005A63BD">
        <w:rPr>
          <w:rFonts w:cstheme="minorHAnsi"/>
          <w:b/>
        </w:rPr>
        <w:t xml:space="preserve">točke </w:t>
      </w:r>
      <w:r>
        <w:rPr>
          <w:rFonts w:cstheme="minorHAnsi"/>
        </w:rPr>
        <w:t xml:space="preserve">odnose se </w:t>
      </w:r>
      <w:r w:rsidRPr="005A63BD">
        <w:rPr>
          <w:rFonts w:cstheme="minorHAnsi"/>
        </w:rPr>
        <w:t xml:space="preserve">na </w:t>
      </w:r>
      <w:r w:rsidRPr="005D38E2">
        <w:rPr>
          <w:rFonts w:cstheme="minorHAnsi"/>
          <w:b/>
        </w:rPr>
        <w:t>podugovaratelje</w:t>
      </w:r>
      <w:r>
        <w:rPr>
          <w:rFonts w:cstheme="minorHAnsi"/>
        </w:rPr>
        <w:t xml:space="preserve"> i na </w:t>
      </w:r>
      <w:r w:rsidRPr="005D38E2">
        <w:rPr>
          <w:rFonts w:cstheme="minorHAnsi"/>
          <w:b/>
        </w:rPr>
        <w:t>subjekte na čiju se sposobnost gospodarski subjekt oslanja</w:t>
      </w:r>
      <w:r w:rsidRPr="002A33D7">
        <w:rPr>
          <w:rFonts w:cstheme="minorHAnsi"/>
        </w:rPr>
        <w:t>.</w:t>
      </w:r>
    </w:p>
    <w:p w14:paraId="40E31E89" w14:textId="77777777" w:rsidR="002C69E0" w:rsidRPr="00B54AAF" w:rsidRDefault="002C69E0" w:rsidP="00C806C0">
      <w:pPr>
        <w:spacing w:after="80"/>
        <w:ind w:right="-2"/>
        <w:jc w:val="both"/>
        <w:rPr>
          <w:rFonts w:ascii="Calibri" w:hAnsi="Calibri" w:cs="Times New Roman"/>
          <w:b/>
          <w:lang w:val="hr-HR"/>
        </w:rPr>
      </w:pPr>
    </w:p>
    <w:p w14:paraId="64175060" w14:textId="3FC9CC81" w:rsidR="002C69E0" w:rsidRPr="00B54AAF" w:rsidRDefault="005A28F0" w:rsidP="006D0C5E">
      <w:pPr>
        <w:pStyle w:val="Naslov2"/>
        <w:rPr>
          <w:lang w:val="hr-HR"/>
        </w:rPr>
      </w:pPr>
      <w:bookmarkStart w:id="103" w:name="_Ref513562011"/>
      <w:bookmarkStart w:id="104" w:name="_Toc513562352"/>
      <w:bookmarkStart w:id="105" w:name="_Toc528571853"/>
      <w:bookmarkStart w:id="106" w:name="_Ref528671595"/>
      <w:bookmarkStart w:id="107" w:name="_Toc2953253"/>
      <w:r w:rsidRPr="00B54AAF">
        <w:rPr>
          <w:rStyle w:val="Naslov21Char"/>
          <w:b/>
          <w:bCs/>
          <w:sz w:val="22"/>
          <w:szCs w:val="22"/>
          <w:lang w:val="hr-HR"/>
        </w:rPr>
        <w:t xml:space="preserve">UVJETI EKONOMSKE I </w:t>
      </w:r>
      <w:r w:rsidRPr="00B54AAF">
        <w:rPr>
          <w:rStyle w:val="Naslov21Char"/>
          <w:b/>
          <w:bCs/>
          <w:caps/>
          <w:sz w:val="22"/>
          <w:szCs w:val="22"/>
          <w:lang w:val="hr-HR"/>
        </w:rPr>
        <w:t>FINANCIJSKE</w:t>
      </w:r>
      <w:r w:rsidR="002C69E0" w:rsidRPr="00B54AAF">
        <w:rPr>
          <w:rStyle w:val="Naslov21Char"/>
          <w:b/>
          <w:bCs/>
          <w:sz w:val="22"/>
          <w:szCs w:val="22"/>
          <w:lang w:val="hr-HR"/>
        </w:rPr>
        <w:t xml:space="preserve"> SPOSOBNOST</w:t>
      </w:r>
      <w:bookmarkEnd w:id="103"/>
      <w:bookmarkEnd w:id="104"/>
      <w:bookmarkEnd w:id="105"/>
      <w:r w:rsidRPr="00B54AAF">
        <w:rPr>
          <w:rStyle w:val="Naslov21Char"/>
          <w:b/>
          <w:bCs/>
          <w:sz w:val="22"/>
          <w:szCs w:val="22"/>
          <w:lang w:val="hr-HR"/>
        </w:rPr>
        <w:t>I</w:t>
      </w:r>
      <w:bookmarkEnd w:id="106"/>
      <w:bookmarkEnd w:id="107"/>
    </w:p>
    <w:p w14:paraId="52082985" w14:textId="201A9EC5" w:rsidR="002C69E0" w:rsidRPr="00B54AAF" w:rsidRDefault="008E0C84" w:rsidP="008E0C84">
      <w:pPr>
        <w:ind w:right="272"/>
        <w:jc w:val="both"/>
        <w:rPr>
          <w:rFonts w:ascii="Calibri" w:hAnsi="Calibri" w:cs="ArialMT"/>
          <w:b/>
          <w:lang w:val="hr-HR"/>
        </w:rPr>
      </w:pPr>
      <w:r w:rsidRPr="00B54AAF">
        <w:rPr>
          <w:lang w:val="hr-HR"/>
        </w:rPr>
        <w:t xml:space="preserve">Kako bi dokazao ekonomsku i financijsku sposobnost </w:t>
      </w:r>
      <w:r w:rsidR="002C69E0" w:rsidRPr="00B54AAF">
        <w:rPr>
          <w:b/>
          <w:lang w:val="hr-HR"/>
        </w:rPr>
        <w:t>Gospodarski subjekt mora u postupku javne nabave dokazati da je njegov ukupni promet bez PDV-a u posljednje tri (3) dostupne financijske godine</w:t>
      </w:r>
      <w:r w:rsidR="00851E50">
        <w:rPr>
          <w:b/>
          <w:lang w:val="hr-HR"/>
        </w:rPr>
        <w:t xml:space="preserve"> </w:t>
      </w:r>
      <w:r w:rsidR="002C69E0" w:rsidRPr="00B54AAF">
        <w:rPr>
          <w:b/>
          <w:lang w:val="hr-HR"/>
        </w:rPr>
        <w:t xml:space="preserve">zajedno jednak ili veći od </w:t>
      </w:r>
      <w:r w:rsidR="00424996" w:rsidRPr="00B54AAF">
        <w:rPr>
          <w:rFonts w:ascii="Calibri" w:hAnsi="Calibri" w:cs="ArialMT"/>
          <w:b/>
          <w:lang w:val="hr-HR"/>
        </w:rPr>
        <w:t xml:space="preserve">3.857.760,00 </w:t>
      </w:r>
      <w:r w:rsidR="00424996">
        <w:rPr>
          <w:rFonts w:ascii="Calibri" w:hAnsi="Calibri" w:cs="ArialMT"/>
          <w:b/>
          <w:lang w:val="hr-HR"/>
        </w:rPr>
        <w:t xml:space="preserve"> </w:t>
      </w:r>
      <w:r w:rsidRPr="00B54AAF">
        <w:rPr>
          <w:rFonts w:ascii="Calibri" w:hAnsi="Calibri" w:cs="ArialMT"/>
          <w:b/>
          <w:lang w:val="hr-HR"/>
        </w:rPr>
        <w:t>kn</w:t>
      </w:r>
      <w:r w:rsidR="00424996">
        <w:rPr>
          <w:rFonts w:ascii="Calibri" w:hAnsi="Calibri" w:cs="ArialMT"/>
          <w:b/>
          <w:lang w:val="hr-HR"/>
        </w:rPr>
        <w:t>.</w:t>
      </w:r>
      <w:r w:rsidR="00056062">
        <w:rPr>
          <w:rFonts w:ascii="Calibri" w:hAnsi="Calibri" w:cs="ArialMT"/>
          <w:b/>
          <w:lang w:val="hr-HR"/>
        </w:rPr>
        <w:t>)</w:t>
      </w:r>
    </w:p>
    <w:p w14:paraId="67AA3825" w14:textId="77777777" w:rsidR="002C69E0" w:rsidRPr="00B54AAF" w:rsidRDefault="002C69E0" w:rsidP="002C69E0">
      <w:pPr>
        <w:tabs>
          <w:tab w:val="num" w:pos="1492"/>
        </w:tabs>
        <w:ind w:right="272"/>
        <w:jc w:val="both"/>
        <w:rPr>
          <w:rFonts w:ascii="Calibri" w:hAnsi="Calibri" w:cs="Calibri"/>
          <w:b/>
          <w:bCs/>
          <w:lang w:val="hr-HR"/>
        </w:rPr>
      </w:pPr>
    </w:p>
    <w:p w14:paraId="06B922B1" w14:textId="4684C3B5" w:rsidR="002C69E0" w:rsidRPr="00B54AAF" w:rsidRDefault="002C69E0" w:rsidP="002C69E0">
      <w:pPr>
        <w:tabs>
          <w:tab w:val="left" w:pos="284"/>
        </w:tabs>
        <w:spacing w:after="120"/>
        <w:ind w:right="272"/>
        <w:jc w:val="both"/>
        <w:rPr>
          <w:rFonts w:ascii="Calibri" w:hAnsi="Calibri" w:cs="Calibri"/>
          <w:lang w:val="hr-HR"/>
        </w:rPr>
      </w:pPr>
      <w:r w:rsidRPr="00B54AAF">
        <w:rPr>
          <w:rFonts w:ascii="Calibri" w:hAnsi="Calibri" w:cs="Calibri"/>
          <w:lang w:val="hr-HR"/>
        </w:rPr>
        <w:t xml:space="preserve">Za potrebe utvrđivanja okolnosti iz </w:t>
      </w:r>
      <w:r w:rsidR="008E0C84" w:rsidRPr="00B54AAF">
        <w:rPr>
          <w:rFonts w:ascii="Calibri" w:hAnsi="Calibri" w:cs="Calibri"/>
          <w:b/>
          <w:color w:val="00B0F0"/>
          <w:lang w:val="hr-HR"/>
        </w:rPr>
        <w:t xml:space="preserve">točke </w:t>
      </w:r>
      <w:r w:rsidR="008E0C84" w:rsidRPr="00B54AAF">
        <w:rPr>
          <w:rFonts w:ascii="Calibri" w:hAnsi="Calibri" w:cs="Calibri"/>
          <w:b/>
          <w:color w:val="00B0F0"/>
          <w:lang w:val="hr-HR"/>
        </w:rPr>
        <w:fldChar w:fldCharType="begin"/>
      </w:r>
      <w:r w:rsidR="008E0C84" w:rsidRPr="00B54AAF">
        <w:rPr>
          <w:rFonts w:ascii="Calibri" w:hAnsi="Calibri" w:cs="Calibri"/>
          <w:b/>
          <w:color w:val="00B0F0"/>
          <w:lang w:val="hr-HR"/>
        </w:rPr>
        <w:instrText xml:space="preserve"> REF _Ref513562011 \r \h  \* MERGEFORMAT </w:instrText>
      </w:r>
      <w:r w:rsidR="008E0C84" w:rsidRPr="00B54AAF">
        <w:rPr>
          <w:rFonts w:ascii="Calibri" w:hAnsi="Calibri" w:cs="Calibri"/>
          <w:b/>
          <w:color w:val="00B0F0"/>
          <w:lang w:val="hr-HR"/>
        </w:rPr>
      </w:r>
      <w:r w:rsidR="008E0C84" w:rsidRPr="00B54AAF">
        <w:rPr>
          <w:rFonts w:ascii="Calibri" w:hAnsi="Calibri" w:cs="Calibri"/>
          <w:b/>
          <w:color w:val="00B0F0"/>
          <w:lang w:val="hr-HR"/>
        </w:rPr>
        <w:fldChar w:fldCharType="separate"/>
      </w:r>
      <w:r w:rsidR="00BA713D">
        <w:rPr>
          <w:rFonts w:ascii="Calibri" w:hAnsi="Calibri" w:cs="Calibri"/>
          <w:b/>
          <w:color w:val="00B0F0"/>
          <w:lang w:val="hr-HR"/>
        </w:rPr>
        <w:t>4.2</w:t>
      </w:r>
      <w:r w:rsidR="008E0C84" w:rsidRPr="00B54AAF">
        <w:rPr>
          <w:rFonts w:ascii="Calibri" w:hAnsi="Calibri" w:cs="Calibri"/>
          <w:b/>
          <w:color w:val="00B0F0"/>
          <w:lang w:val="hr-HR"/>
        </w:rPr>
        <w:fldChar w:fldCharType="end"/>
      </w:r>
      <w:r w:rsidRPr="00B54AAF">
        <w:rPr>
          <w:rFonts w:ascii="Calibri" w:hAnsi="Calibri" w:cs="Calibri"/>
          <w:color w:val="3366FF"/>
          <w:lang w:val="hr-HR"/>
        </w:rPr>
        <w:t>.</w:t>
      </w:r>
      <w:r w:rsidRPr="00B54AAF">
        <w:rPr>
          <w:rFonts w:ascii="Calibri" w:hAnsi="Calibri" w:cs="Calibri"/>
          <w:lang w:val="hr-HR"/>
        </w:rPr>
        <w:t xml:space="preserve">, gospodarski subjekt u ponudi dostavlja: </w:t>
      </w:r>
    </w:p>
    <w:p w14:paraId="0774858B" w14:textId="77777777" w:rsidR="002C69E0" w:rsidRPr="00B54AAF" w:rsidRDefault="002C69E0" w:rsidP="00481ABA">
      <w:pPr>
        <w:numPr>
          <w:ilvl w:val="0"/>
          <w:numId w:val="7"/>
        </w:numPr>
        <w:tabs>
          <w:tab w:val="left" w:pos="284"/>
        </w:tabs>
        <w:spacing w:after="120"/>
        <w:ind w:left="709" w:right="272" w:hanging="425"/>
        <w:jc w:val="both"/>
        <w:rPr>
          <w:rFonts w:ascii="Calibri" w:hAnsi="Calibri" w:cs="Calibri"/>
          <w:b/>
          <w:u w:val="single"/>
          <w:lang w:val="hr-HR"/>
        </w:rPr>
      </w:pPr>
      <w:r w:rsidRPr="00B54AAF">
        <w:rPr>
          <w:rFonts w:ascii="Calibri" w:hAnsi="Calibri" w:cs="Calibri"/>
          <w:b/>
          <w:lang w:val="hr-HR"/>
        </w:rPr>
        <w:t xml:space="preserve">ispunjeni eESPD obrazac (Dio IV. Kriteriji za odabir, </w:t>
      </w:r>
      <w:r w:rsidRPr="00B54AAF">
        <w:rPr>
          <w:rFonts w:ascii="Calibri" w:hAnsi="Calibri" w:cs="Calibri"/>
          <w:b/>
          <w:u w:val="single"/>
          <w:lang w:val="hr-HR"/>
        </w:rPr>
        <w:t>Odjeljak B: Ekonomska i financijska sposobnost: točka 1a), ako primjenjivo točka 3</w:t>
      </w:r>
      <w:r w:rsidRPr="00B54AAF">
        <w:rPr>
          <w:rFonts w:ascii="Calibri" w:hAnsi="Calibri" w:cs="Calibri"/>
          <w:b/>
          <w:lang w:val="hr-HR"/>
        </w:rPr>
        <w:t>)</w:t>
      </w:r>
      <w:r w:rsidRPr="00B54AAF">
        <w:rPr>
          <w:rFonts w:ascii="Calibri" w:hAnsi="Calibri" w:cs="Calibri"/>
          <w:lang w:val="hr-HR"/>
        </w:rPr>
        <w:t>.</w:t>
      </w:r>
      <w:r w:rsidRPr="00B54AAF">
        <w:rPr>
          <w:rFonts w:ascii="Calibri" w:hAnsi="Calibri" w:cs="Calibri"/>
          <w:b/>
          <w:lang w:val="hr-HR"/>
        </w:rPr>
        <w:t xml:space="preserve"> </w:t>
      </w:r>
    </w:p>
    <w:p w14:paraId="1C33E38A" w14:textId="2F2F370B" w:rsidR="002C69E0" w:rsidRPr="00B54AAF" w:rsidRDefault="002C69E0" w:rsidP="002C69E0">
      <w:pPr>
        <w:spacing w:after="240"/>
        <w:ind w:right="272"/>
        <w:jc w:val="both"/>
        <w:rPr>
          <w:rFonts w:ascii="Calibri" w:hAnsi="Calibri"/>
          <w:lang w:val="hr-HR"/>
        </w:rPr>
      </w:pPr>
      <w:r w:rsidRPr="00B54AAF">
        <w:rPr>
          <w:rFonts w:ascii="Calibri" w:hAnsi="Calibri"/>
          <w:lang w:val="hr-HR"/>
        </w:rPr>
        <w:t xml:space="preserve">U PONUDI SE OBVEZNO DOSTAVLJA eESPD OBRAZAC – </w:t>
      </w:r>
      <w:r w:rsidR="00424996">
        <w:rPr>
          <w:rFonts w:ascii="Calibri" w:hAnsi="Calibri"/>
          <w:lang w:val="hr-HR"/>
        </w:rPr>
        <w:t xml:space="preserve">AŽURIRANI </w:t>
      </w:r>
      <w:r w:rsidRPr="00B54AAF">
        <w:rPr>
          <w:rFonts w:ascii="Calibri" w:hAnsi="Calibri"/>
          <w:lang w:val="hr-HR"/>
        </w:rPr>
        <w:t>POPRATNI DOKUMENTI SE NE DOSTAVLJAJU UZ PONUDU.</w:t>
      </w:r>
    </w:p>
    <w:p w14:paraId="0DACE7E6" w14:textId="5C1B680C" w:rsidR="002C69E0" w:rsidRPr="00B54AAF" w:rsidRDefault="00316B7D" w:rsidP="002C69E0">
      <w:pPr>
        <w:spacing w:after="240"/>
        <w:ind w:right="272"/>
        <w:jc w:val="both"/>
        <w:rPr>
          <w:rFonts w:ascii="Calibri" w:hAnsi="Calibri"/>
          <w:lang w:val="hr-HR"/>
        </w:rPr>
      </w:pPr>
      <w:r w:rsidRPr="00B54AAF">
        <w:rPr>
          <w:rFonts w:ascii="Calibri" w:hAnsi="Calibri" w:cs="Calibri"/>
          <w:lang w:val="hr-HR"/>
        </w:rPr>
        <w:t xml:space="preserve">Naručitelj će prije donošenja odluke u postupku javne nabave, </w:t>
      </w:r>
      <w:r w:rsidRPr="00B54AAF">
        <w:rPr>
          <w:rFonts w:eastAsia="Calibri" w:cs="Calibri"/>
          <w:color w:val="000000"/>
          <w:lang w:val="hr-HR"/>
        </w:rPr>
        <w:t>sukladno članku 263. ZJN 2016,</w:t>
      </w:r>
      <w:r w:rsidRPr="00B54AAF">
        <w:rPr>
          <w:rFonts w:ascii="Calibri" w:hAnsi="Calibri" w:cs="Calibri"/>
          <w:lang w:val="hr-HR"/>
        </w:rPr>
        <w:t xml:space="preserve"> od ponuditelja koji je podnio ekonomski najpovoljniju ponudu zatražiti da u primjerenom roku, ne kraćem od 5 dana, dostavi ažurirane popratne dokumente, radi provjere okolnosti navedenih u eESPD-u, osim ako već posjeduje te dokumente.</w:t>
      </w:r>
    </w:p>
    <w:p w14:paraId="3D490FF6" w14:textId="63876CED" w:rsidR="002C69E0" w:rsidRPr="00B54AAF" w:rsidRDefault="002C69E0" w:rsidP="002C69E0">
      <w:pPr>
        <w:spacing w:after="240"/>
        <w:ind w:right="272"/>
        <w:jc w:val="both"/>
        <w:rPr>
          <w:rFonts w:ascii="Calibri" w:hAnsi="Calibri" w:cs="Calibri"/>
          <w:lang w:val="hr-HR"/>
        </w:rPr>
      </w:pPr>
      <w:r w:rsidRPr="00B54AAF">
        <w:rPr>
          <w:rFonts w:ascii="Calibri" w:hAnsi="Calibri" w:cs="Calibri"/>
          <w:lang w:val="hr-HR"/>
        </w:rPr>
        <w:t xml:space="preserve">U slučaju provjere informacija navedenih u eESPD Naručitelj će prihvatiti sljedeće dokumente kao dostatan dokaz. </w:t>
      </w:r>
      <w:r w:rsidRPr="00B54AAF">
        <w:rPr>
          <w:rFonts w:ascii="Calibri" w:hAnsi="Calibri" w:cs="Calibri"/>
          <w:bCs/>
          <w:lang w:val="hr-HR"/>
        </w:rPr>
        <w:t xml:space="preserve">Ekonomske i financijske sposobnost gospodarskog subjekta iz </w:t>
      </w:r>
      <w:r w:rsidR="008E0C84" w:rsidRPr="00B54AAF">
        <w:rPr>
          <w:rFonts w:ascii="Calibri" w:eastAsia="Calibri" w:hAnsi="Calibri" w:cs="Calibri"/>
          <w:color w:val="000000"/>
          <w:lang w:val="hr-HR"/>
        </w:rPr>
        <w:t>ove točke dokumentacije o nabavi</w:t>
      </w:r>
    </w:p>
    <w:p w14:paraId="071C4315" w14:textId="3849ABB5" w:rsidR="00424996" w:rsidRPr="00424996" w:rsidRDefault="00424996" w:rsidP="00424996">
      <w:pPr>
        <w:pStyle w:val="Odlomakpopisa"/>
        <w:numPr>
          <w:ilvl w:val="0"/>
          <w:numId w:val="11"/>
        </w:numPr>
        <w:tabs>
          <w:tab w:val="left" w:pos="284"/>
        </w:tabs>
        <w:spacing w:after="120"/>
        <w:ind w:right="272"/>
        <w:jc w:val="both"/>
        <w:rPr>
          <w:rFonts w:ascii="Calibri" w:hAnsi="Calibri"/>
          <w:b/>
          <w:lang w:val="hr-HR"/>
        </w:rPr>
      </w:pPr>
      <w:r w:rsidRPr="00424996">
        <w:rPr>
          <w:rFonts w:ascii="Calibri" w:hAnsi="Calibri"/>
          <w:b/>
          <w:lang w:val="hr-HR"/>
        </w:rPr>
        <w:t xml:space="preserve">Izjavu o ukupnom prometu u tri posljednje dostupne financijske godine, ovisno o datumu osnivanja ili početka obavljanja djelatnosti gospodarskog subjekta, ako je informacija o tim prometima dostupna. </w:t>
      </w:r>
    </w:p>
    <w:p w14:paraId="1E9C16B6" w14:textId="77777777" w:rsidR="00424996" w:rsidRDefault="00424996" w:rsidP="00424996">
      <w:pPr>
        <w:pStyle w:val="Odlomakpopisa"/>
        <w:numPr>
          <w:ilvl w:val="0"/>
          <w:numId w:val="11"/>
        </w:numPr>
        <w:tabs>
          <w:tab w:val="left" w:pos="284"/>
        </w:tabs>
        <w:spacing w:after="120"/>
        <w:ind w:right="272"/>
        <w:jc w:val="both"/>
        <w:rPr>
          <w:rFonts w:ascii="Calibri" w:hAnsi="Calibri"/>
          <w:b/>
          <w:lang w:val="hr-HR"/>
        </w:rPr>
      </w:pPr>
      <w:r w:rsidRPr="00424996">
        <w:rPr>
          <w:rFonts w:ascii="Calibri" w:hAnsi="Calibri"/>
          <w:b/>
          <w:lang w:val="hr-HR"/>
        </w:rPr>
        <w:t>Sukladno članku 267, st. 2. ako gospodarski subjekt iz opravdanog razloga nije u mogućnosti predočiti dokume</w:t>
      </w:r>
      <w:r>
        <w:rPr>
          <w:rFonts w:ascii="Calibri" w:hAnsi="Calibri"/>
          <w:b/>
          <w:lang w:val="hr-HR"/>
        </w:rPr>
        <w:t>nte i dokaze iz poglavlja 4.2.</w:t>
      </w:r>
      <w:r w:rsidRPr="00424996">
        <w:rPr>
          <w:rFonts w:ascii="Calibri" w:hAnsi="Calibri"/>
          <w:b/>
          <w:lang w:val="hr-HR"/>
        </w:rPr>
        <w:t xml:space="preserve"> on može dokazati svoju ekonomsku ili financijsku sposobnost bilo kojim drugim dokumentom koji javni naručitelj smatra prikladnim.</w:t>
      </w:r>
    </w:p>
    <w:p w14:paraId="1F438956" w14:textId="77777777" w:rsidR="002C69E0" w:rsidRPr="00B54AAF" w:rsidRDefault="002C69E0" w:rsidP="002C69E0">
      <w:pPr>
        <w:autoSpaceDE w:val="0"/>
        <w:autoSpaceDN w:val="0"/>
        <w:adjustRightInd w:val="0"/>
        <w:spacing w:after="120"/>
        <w:ind w:right="272"/>
        <w:jc w:val="both"/>
        <w:rPr>
          <w:rFonts w:ascii="Calibri" w:hAnsi="Calibri"/>
          <w:b/>
          <w:lang w:val="hr-HR"/>
        </w:rPr>
      </w:pPr>
      <w:bookmarkStart w:id="108" w:name="_Hlk508033505"/>
      <w:r w:rsidRPr="00B54AAF">
        <w:rPr>
          <w:rFonts w:ascii="Calibri" w:hAnsi="Calibri"/>
          <w:lang w:val="hr-HR"/>
        </w:rPr>
        <w:t>Zajednica gospodarskih subjekata kumulativno (zajednički) dokazuje sposobnost iz ove točke.</w:t>
      </w:r>
    </w:p>
    <w:bookmarkEnd w:id="108"/>
    <w:p w14:paraId="605086B0" w14:textId="455325D8" w:rsidR="002A29DF" w:rsidRPr="005F22E3" w:rsidRDefault="002A29DF" w:rsidP="002A29DF">
      <w:pPr>
        <w:spacing w:after="120"/>
        <w:ind w:right="-11"/>
        <w:jc w:val="both"/>
      </w:pPr>
      <w:r w:rsidRPr="005F22E3">
        <w:rPr>
          <w:rFonts w:ascii="Calibri" w:hAnsi="Calibri" w:cs="Calibri"/>
          <w:color w:val="000000"/>
          <w:lang w:val="hr-HR"/>
        </w:rPr>
        <w:t xml:space="preserve">Strana valuta se preračunava u kune prema srednjem tečaju Hrvatske narodne banke na dan početka postupka javne nabave.  </w:t>
      </w:r>
      <w:r w:rsidRPr="005F22E3">
        <w:t xml:space="preserve">Dan početka postupka javne nabave je dan slanja Poziva na nadmetanje u Elektronički oglasnik javne nabave Republike Hrvatske i Dodatak Službenom listu Europske unije „Tenders Electronic Daily“ (TED). </w:t>
      </w:r>
    </w:p>
    <w:p w14:paraId="0C4BF0EC" w14:textId="77777777" w:rsidR="002A29DF" w:rsidRDefault="002A29DF" w:rsidP="002A29DF">
      <w:pPr>
        <w:spacing w:after="120"/>
        <w:ind w:right="-11"/>
        <w:jc w:val="both"/>
        <w:rPr>
          <w:rFonts w:ascii="Calibri" w:hAnsi="Calibri" w:cs="Calibri"/>
          <w:color w:val="000000"/>
          <w:lang w:val="hr-HR"/>
        </w:rPr>
      </w:pPr>
      <w:r w:rsidRPr="005F22E3">
        <w:t>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p>
    <w:p w14:paraId="5ABB765F" w14:textId="77777777" w:rsidR="006700D9" w:rsidRPr="00B54AAF" w:rsidRDefault="006700D9" w:rsidP="008E0C84">
      <w:pPr>
        <w:tabs>
          <w:tab w:val="left" w:pos="284"/>
        </w:tabs>
        <w:spacing w:after="120"/>
        <w:ind w:right="272"/>
        <w:jc w:val="both"/>
        <w:rPr>
          <w:rFonts w:ascii="Calibri" w:hAnsi="Calibri" w:cs="Calibri"/>
          <w:lang w:val="hr-HR"/>
        </w:rPr>
      </w:pPr>
    </w:p>
    <w:p w14:paraId="5C0A336E" w14:textId="1FD94400" w:rsidR="00CE5B6D" w:rsidRPr="00B54AAF" w:rsidRDefault="005A28F0" w:rsidP="006D0C5E">
      <w:pPr>
        <w:pStyle w:val="Naslov2"/>
        <w:rPr>
          <w:rStyle w:val="Naslov21Char"/>
          <w:b/>
          <w:sz w:val="22"/>
          <w:szCs w:val="22"/>
          <w:lang w:val="hr-HR"/>
        </w:rPr>
      </w:pPr>
      <w:bookmarkStart w:id="109" w:name="_Toc513562353"/>
      <w:bookmarkStart w:id="110" w:name="_Ref513562528"/>
      <w:bookmarkStart w:id="111" w:name="_Toc528571854"/>
      <w:bookmarkStart w:id="112" w:name="_Ref528655369"/>
      <w:bookmarkStart w:id="113" w:name="_Toc2953254"/>
      <w:r w:rsidRPr="00B54AAF">
        <w:rPr>
          <w:rStyle w:val="Naslov21Char"/>
          <w:b/>
          <w:sz w:val="22"/>
          <w:szCs w:val="22"/>
          <w:lang w:val="hr-HR"/>
        </w:rPr>
        <w:t xml:space="preserve">UVJETI TEHNIČKE I </w:t>
      </w:r>
      <w:r w:rsidRPr="00B54AAF">
        <w:rPr>
          <w:rStyle w:val="Naslov21Char"/>
          <w:b/>
          <w:bCs/>
          <w:caps/>
          <w:sz w:val="22"/>
          <w:szCs w:val="22"/>
          <w:lang w:val="hr-HR"/>
        </w:rPr>
        <w:t>STRUČNE</w:t>
      </w:r>
      <w:r w:rsidRPr="00B54AAF">
        <w:rPr>
          <w:rStyle w:val="Naslov21Char"/>
          <w:b/>
          <w:sz w:val="22"/>
          <w:szCs w:val="22"/>
          <w:lang w:val="hr-HR"/>
        </w:rPr>
        <w:t xml:space="preserve"> SPOSOBNOST</w:t>
      </w:r>
      <w:bookmarkEnd w:id="109"/>
      <w:bookmarkEnd w:id="110"/>
      <w:bookmarkEnd w:id="111"/>
      <w:r w:rsidRPr="00B54AAF">
        <w:rPr>
          <w:rStyle w:val="Naslov21Char"/>
          <w:b/>
          <w:sz w:val="22"/>
          <w:szCs w:val="22"/>
          <w:lang w:val="hr-HR"/>
        </w:rPr>
        <w:t>I</w:t>
      </w:r>
      <w:bookmarkEnd w:id="112"/>
      <w:bookmarkEnd w:id="113"/>
    </w:p>
    <w:p w14:paraId="0E63E8CB" w14:textId="77777777" w:rsidR="00CE5B6D" w:rsidRPr="00B54AAF" w:rsidRDefault="00CE5B6D" w:rsidP="00CE5B6D">
      <w:pPr>
        <w:jc w:val="both"/>
        <w:rPr>
          <w:lang w:val="hr-HR"/>
        </w:rPr>
      </w:pPr>
      <w:r w:rsidRPr="00B54AAF">
        <w:rPr>
          <w:lang w:val="hr-HR"/>
        </w:rPr>
        <w:t>Temeljem članka 259. ZJN 2016 naručitelj određuje uvjete tehničke i stručne sposobnosti koje  gospodarski subjekt mora zadovoljiti da bi izvršio ovaj predmet nabave.</w:t>
      </w:r>
    </w:p>
    <w:p w14:paraId="174E58A0" w14:textId="77777777" w:rsidR="00E50F6F" w:rsidRPr="00B54AAF" w:rsidRDefault="00E50F6F" w:rsidP="00E50F6F">
      <w:pPr>
        <w:pStyle w:val="StilCalibri10tokaObostranoPrviredak102cmProred"/>
        <w:spacing w:line="276" w:lineRule="auto"/>
      </w:pPr>
      <w:r w:rsidRPr="00B54AAF">
        <w:t>Kako bi dokazao tehničku i stručnu sposobnost gospodarski subjekt mora dokazati da ima iskustvo potrebno za izvršenje ugovora na odgovarajućoj razini kvalitete te da raspolaže potrebnim stručnim osobama.</w:t>
      </w:r>
    </w:p>
    <w:p w14:paraId="64B9055C" w14:textId="77777777" w:rsidR="006700D9" w:rsidRPr="00B54AAF" w:rsidRDefault="006700D9" w:rsidP="00E50F6F">
      <w:pPr>
        <w:pStyle w:val="StilCalibri10tokaObostranoPrviredak102cmProred"/>
        <w:spacing w:line="276" w:lineRule="auto"/>
      </w:pPr>
    </w:p>
    <w:p w14:paraId="29E66174" w14:textId="77777777" w:rsidR="00CE5B6D" w:rsidRPr="00B54AAF" w:rsidRDefault="00CE5B6D" w:rsidP="00CE5B6D">
      <w:pPr>
        <w:ind w:right="272"/>
        <w:jc w:val="both"/>
        <w:rPr>
          <w:rFonts w:ascii="Calibri" w:hAnsi="Calibri"/>
          <w:lang w:val="hr-HR"/>
        </w:rPr>
      </w:pPr>
      <w:r w:rsidRPr="00B54AAF">
        <w:rPr>
          <w:lang w:val="hr-HR"/>
        </w:rPr>
        <w:t>Gospodarski subjekt sukladno odredbama članka 268. ZJN 2016 traženo dokazuje na način kako slijedi:</w:t>
      </w:r>
    </w:p>
    <w:p w14:paraId="06357157" w14:textId="77777777" w:rsidR="00CE5B6D" w:rsidRPr="00B54AAF" w:rsidRDefault="00CE5B6D" w:rsidP="00CE5B6D">
      <w:pPr>
        <w:ind w:right="272"/>
        <w:jc w:val="both"/>
        <w:rPr>
          <w:rFonts w:ascii="Calibri" w:hAnsi="Calibri" w:cs="Calibri"/>
          <w:lang w:val="hr-HR"/>
        </w:rPr>
      </w:pPr>
    </w:p>
    <w:p w14:paraId="4B49D40C" w14:textId="33AABC01" w:rsidR="00CE5B6D" w:rsidRPr="00B54AAF" w:rsidRDefault="00CE5B6D" w:rsidP="00481ABA">
      <w:pPr>
        <w:pStyle w:val="Naslov3"/>
        <w:numPr>
          <w:ilvl w:val="2"/>
          <w:numId w:val="6"/>
        </w:numPr>
        <w:rPr>
          <w:lang w:val="hr-HR"/>
        </w:rPr>
      </w:pPr>
      <w:bookmarkStart w:id="114" w:name="_Ref528656953"/>
      <w:r w:rsidRPr="00B54AAF">
        <w:rPr>
          <w:lang w:val="hr-HR"/>
        </w:rPr>
        <w:t>Iskustvo</w:t>
      </w:r>
      <w:r w:rsidR="005A28F0" w:rsidRPr="00B54AAF">
        <w:rPr>
          <w:lang w:val="hr-HR"/>
        </w:rPr>
        <w:t xml:space="preserve"> gospodarskog subjekta</w:t>
      </w:r>
      <w:bookmarkEnd w:id="114"/>
    </w:p>
    <w:p w14:paraId="2CCC796A" w14:textId="77777777" w:rsidR="00316B7D" w:rsidRPr="00B54AAF" w:rsidRDefault="00316B7D" w:rsidP="00316B7D">
      <w:pPr>
        <w:rPr>
          <w:rFonts w:eastAsiaTheme="majorEastAsia"/>
          <w:lang w:val="hr-HR"/>
        </w:rPr>
      </w:pPr>
    </w:p>
    <w:p w14:paraId="6635BBD1" w14:textId="3B3B59D6" w:rsidR="00CE5B6D" w:rsidRPr="00B54AAF" w:rsidRDefault="00CE5B6D" w:rsidP="00E50F6F">
      <w:pPr>
        <w:tabs>
          <w:tab w:val="left" w:pos="0"/>
        </w:tabs>
        <w:spacing w:after="120"/>
        <w:ind w:right="272"/>
        <w:jc w:val="both"/>
        <w:rPr>
          <w:rFonts w:ascii="Calibri" w:hAnsi="Calibri" w:cs="Calibri"/>
          <w:lang w:val="hr-HR"/>
        </w:rPr>
      </w:pPr>
      <w:r w:rsidRPr="00B54AAF">
        <w:rPr>
          <w:rFonts w:ascii="Calibri" w:hAnsi="Calibri" w:cs="Calibri"/>
          <w:lang w:val="hr-HR"/>
        </w:rPr>
        <w:t xml:space="preserve">Gospodarski subjekt u postupku javne nabave mora dokazati svoju tehničku i stručnu sposobnost koju </w:t>
      </w:r>
      <w:r w:rsidR="00E50F6F" w:rsidRPr="00B54AAF">
        <w:rPr>
          <w:rFonts w:ascii="Calibri" w:hAnsi="Calibri" w:cs="Calibri"/>
          <w:lang w:val="hr-HR"/>
        </w:rPr>
        <w:t xml:space="preserve">dokazuje </w:t>
      </w:r>
      <w:r w:rsidRPr="00B54AAF">
        <w:rPr>
          <w:rFonts w:ascii="Calibri" w:hAnsi="Calibri" w:cs="Calibri"/>
          <w:b/>
          <w:lang w:val="hr-HR"/>
        </w:rPr>
        <w:t xml:space="preserve">popisom </w:t>
      </w:r>
      <w:r w:rsidR="00E50F6F" w:rsidRPr="00B54AAF">
        <w:rPr>
          <w:rFonts w:ascii="Calibri" w:hAnsi="Calibri" w:cs="Calibri"/>
          <w:b/>
          <w:lang w:val="hr-HR"/>
        </w:rPr>
        <w:t>glavnih</w:t>
      </w:r>
      <w:r w:rsidRPr="00B54AAF">
        <w:rPr>
          <w:rFonts w:ascii="Calibri" w:hAnsi="Calibri" w:cs="Calibri"/>
          <w:b/>
          <w:lang w:val="hr-HR"/>
        </w:rPr>
        <w:t xml:space="preserve"> usluga</w:t>
      </w:r>
      <w:r w:rsidRPr="00B54AAF">
        <w:rPr>
          <w:rFonts w:ascii="Calibri" w:hAnsi="Calibri" w:cs="Calibri"/>
          <w:lang w:val="hr-HR"/>
        </w:rPr>
        <w:t xml:space="preserve"> pruženih u godini u kojoj je započeo postupak nabave i tijekom </w:t>
      </w:r>
      <w:r w:rsidRPr="00B54AAF">
        <w:rPr>
          <w:rFonts w:ascii="Calibri" w:hAnsi="Calibri" w:cs="Calibri"/>
          <w:b/>
          <w:lang w:val="hr-HR"/>
        </w:rPr>
        <w:t>sedam (7) godina</w:t>
      </w:r>
      <w:r w:rsidRPr="00B54AAF">
        <w:rPr>
          <w:rFonts w:ascii="Calibri" w:hAnsi="Calibri" w:cs="Calibri"/>
          <w:lang w:val="hr-HR"/>
        </w:rPr>
        <w:t xml:space="preserve"> koje prethode toj godini kojima mora dokazati da je uredno </w:t>
      </w:r>
      <w:r w:rsidR="005A28F0" w:rsidRPr="00B54AAF">
        <w:rPr>
          <w:rFonts w:ascii="Calibri" w:hAnsi="Calibri" w:cs="Calibri"/>
          <w:lang w:val="hr-HR"/>
        </w:rPr>
        <w:t>pružio</w:t>
      </w:r>
      <w:r w:rsidRPr="00B54AAF">
        <w:rPr>
          <w:rFonts w:ascii="Calibri" w:hAnsi="Calibri" w:cs="Calibri"/>
          <w:lang w:val="hr-HR"/>
        </w:rPr>
        <w:t xml:space="preserve"> sljedeće:</w:t>
      </w:r>
    </w:p>
    <w:p w14:paraId="367340FB" w14:textId="34312DFC" w:rsidR="00CE5B6D" w:rsidRPr="00B54AAF" w:rsidRDefault="005A28F0" w:rsidP="00481ABA">
      <w:pPr>
        <w:pStyle w:val="Odlomakpopisa"/>
        <w:numPr>
          <w:ilvl w:val="0"/>
          <w:numId w:val="10"/>
        </w:numPr>
        <w:ind w:right="272"/>
        <w:jc w:val="both"/>
        <w:rPr>
          <w:rFonts w:ascii="Calibri" w:hAnsi="Calibri" w:cs="Calibri"/>
          <w:b/>
          <w:color w:val="000000" w:themeColor="text1"/>
          <w:lang w:val="hr-HR"/>
        </w:rPr>
      </w:pPr>
      <w:r w:rsidRPr="00B54AAF">
        <w:rPr>
          <w:rFonts w:ascii="Calibri" w:hAnsi="Calibri" w:cs="Calibri"/>
          <w:b/>
          <w:color w:val="000000" w:themeColor="text1"/>
          <w:lang w:val="hr-HR"/>
        </w:rPr>
        <w:t xml:space="preserve">Pružanje </w:t>
      </w:r>
      <w:r w:rsidR="00CE5B6D" w:rsidRPr="00B54AAF">
        <w:rPr>
          <w:rFonts w:ascii="Calibri" w:hAnsi="Calibri" w:cs="Calibri"/>
          <w:b/>
          <w:color w:val="000000" w:themeColor="text1"/>
          <w:lang w:val="hr-HR"/>
        </w:rPr>
        <w:t xml:space="preserve">usluga </w:t>
      </w:r>
      <w:r w:rsidR="000E41C6" w:rsidRPr="00B54AAF">
        <w:rPr>
          <w:rFonts w:ascii="Calibri" w:hAnsi="Calibri" w:cs="Calibri"/>
          <w:b/>
          <w:color w:val="000000" w:themeColor="text1"/>
          <w:lang w:val="hr-HR"/>
        </w:rPr>
        <w:t>voditelja projekta/</w:t>
      </w:r>
      <w:r w:rsidR="00CE5B6D" w:rsidRPr="00B54AAF">
        <w:rPr>
          <w:rFonts w:ascii="Calibri" w:hAnsi="Calibri" w:cs="Calibri"/>
          <w:b/>
          <w:color w:val="000000" w:themeColor="text1"/>
          <w:lang w:val="hr-HR"/>
        </w:rPr>
        <w:t>upravljanj</w:t>
      </w:r>
      <w:r w:rsidR="006700D9" w:rsidRPr="00B54AAF">
        <w:rPr>
          <w:rFonts w:ascii="Calibri" w:hAnsi="Calibri" w:cs="Calibri"/>
          <w:b/>
          <w:color w:val="000000" w:themeColor="text1"/>
          <w:lang w:val="hr-HR"/>
        </w:rPr>
        <w:t>a</w:t>
      </w:r>
      <w:r w:rsidR="00CE5B6D" w:rsidRPr="00B54AAF">
        <w:rPr>
          <w:rFonts w:ascii="Calibri" w:hAnsi="Calibri" w:cs="Calibri"/>
          <w:b/>
          <w:color w:val="000000" w:themeColor="text1"/>
          <w:lang w:val="hr-HR"/>
        </w:rPr>
        <w:t xml:space="preserve"> projektom gradnje nad građenjem infrastrukturnih projekata</w:t>
      </w:r>
      <w:r w:rsidR="00CE5B6D" w:rsidRPr="00B54AAF">
        <w:rPr>
          <w:rStyle w:val="Referencafusnote"/>
          <w:rFonts w:ascii="Calibri" w:hAnsi="Calibri" w:cs="Calibri"/>
          <w:b/>
          <w:color w:val="000000" w:themeColor="text1"/>
          <w:lang w:val="hr-HR"/>
        </w:rPr>
        <w:footnoteReference w:id="1"/>
      </w:r>
      <w:r w:rsidR="00CE5B6D" w:rsidRPr="00B54AAF">
        <w:rPr>
          <w:rFonts w:ascii="Calibri" w:hAnsi="Calibri" w:cs="Calibri"/>
          <w:b/>
          <w:color w:val="000000" w:themeColor="text1"/>
          <w:lang w:val="hr-HR"/>
        </w:rPr>
        <w:t xml:space="preserve"> minimalno u visini polovice procijenjene vrijednosti nabave (1.928.880,00 kuna bez PDV-a). </w:t>
      </w:r>
      <w:r w:rsidR="00CE5B6D" w:rsidRPr="00B54AAF">
        <w:rPr>
          <w:rFonts w:cstheme="minorHAnsi"/>
          <w:b/>
          <w:color w:val="000000" w:themeColor="text1"/>
          <w:lang w:val="hr-HR"/>
        </w:rPr>
        <w:t>Ovaj uvjet tehničke sposobnosti dokazuje se kroz 1 (</w:t>
      </w:r>
      <w:r w:rsidR="0075091B" w:rsidRPr="00B54AAF">
        <w:rPr>
          <w:rFonts w:cstheme="minorHAnsi"/>
          <w:b/>
          <w:color w:val="000000" w:themeColor="text1"/>
          <w:lang w:val="hr-HR"/>
        </w:rPr>
        <w:t>jed</w:t>
      </w:r>
      <w:r w:rsidR="0075091B">
        <w:rPr>
          <w:rFonts w:cstheme="minorHAnsi"/>
          <w:b/>
          <w:color w:val="000000" w:themeColor="text1"/>
          <w:lang w:val="hr-HR"/>
        </w:rPr>
        <w:t>nu</w:t>
      </w:r>
      <w:r w:rsidR="00CE5B6D" w:rsidRPr="00B54AAF">
        <w:rPr>
          <w:rFonts w:cstheme="minorHAnsi"/>
          <w:b/>
          <w:color w:val="000000" w:themeColor="text1"/>
          <w:lang w:val="hr-HR"/>
        </w:rPr>
        <w:t xml:space="preserve">) ili maksimalno </w:t>
      </w:r>
      <w:r w:rsidR="007278F6">
        <w:rPr>
          <w:rFonts w:cstheme="minorHAnsi"/>
          <w:b/>
          <w:color w:val="000000" w:themeColor="text1"/>
          <w:lang w:val="hr-HR"/>
        </w:rPr>
        <w:t>5</w:t>
      </w:r>
      <w:r w:rsidR="00CE5B6D" w:rsidRPr="00B54AAF">
        <w:rPr>
          <w:rFonts w:cstheme="minorHAnsi"/>
          <w:b/>
          <w:color w:val="000000" w:themeColor="text1"/>
          <w:lang w:val="hr-HR"/>
        </w:rPr>
        <w:t xml:space="preserve"> (</w:t>
      </w:r>
      <w:r w:rsidR="007278F6">
        <w:rPr>
          <w:rFonts w:cstheme="minorHAnsi"/>
          <w:b/>
          <w:color w:val="000000" w:themeColor="text1"/>
          <w:lang w:val="hr-HR"/>
        </w:rPr>
        <w:t>pet</w:t>
      </w:r>
      <w:r w:rsidR="00CE5B6D" w:rsidRPr="00B54AAF">
        <w:rPr>
          <w:rFonts w:cstheme="minorHAnsi"/>
          <w:b/>
          <w:color w:val="000000" w:themeColor="text1"/>
          <w:lang w:val="hr-HR"/>
        </w:rPr>
        <w:t xml:space="preserve">) </w:t>
      </w:r>
      <w:r w:rsidR="00424996">
        <w:rPr>
          <w:rFonts w:cstheme="minorHAnsi"/>
          <w:b/>
          <w:color w:val="000000" w:themeColor="text1"/>
          <w:lang w:val="hr-HR"/>
        </w:rPr>
        <w:t>pružen</w:t>
      </w:r>
      <w:r w:rsidR="007278F6">
        <w:rPr>
          <w:rFonts w:cstheme="minorHAnsi"/>
          <w:b/>
          <w:color w:val="000000" w:themeColor="text1"/>
          <w:lang w:val="hr-HR"/>
        </w:rPr>
        <w:t>ih</w:t>
      </w:r>
      <w:r w:rsidR="00424996">
        <w:rPr>
          <w:rFonts w:cstheme="minorHAnsi"/>
          <w:b/>
          <w:color w:val="000000" w:themeColor="text1"/>
          <w:lang w:val="hr-HR"/>
        </w:rPr>
        <w:t xml:space="preserve"> uslug</w:t>
      </w:r>
      <w:r w:rsidR="007278F6">
        <w:rPr>
          <w:rFonts w:cstheme="minorHAnsi"/>
          <w:b/>
          <w:color w:val="000000" w:themeColor="text1"/>
          <w:lang w:val="hr-HR"/>
        </w:rPr>
        <w:t>a</w:t>
      </w:r>
      <w:r w:rsidR="000E41C6" w:rsidRPr="00B54AAF">
        <w:rPr>
          <w:rFonts w:cstheme="minorHAnsi"/>
          <w:b/>
          <w:color w:val="000000" w:themeColor="text1"/>
          <w:lang w:val="hr-HR"/>
        </w:rPr>
        <w:t xml:space="preserve"> vođenja projekta/</w:t>
      </w:r>
      <w:r w:rsidR="00CE5B6D" w:rsidRPr="00B54AAF">
        <w:rPr>
          <w:rFonts w:cstheme="minorHAnsi"/>
          <w:b/>
          <w:color w:val="000000" w:themeColor="text1"/>
          <w:lang w:val="hr-HR"/>
        </w:rPr>
        <w:t xml:space="preserve">upravljanju projektom gradnje. </w:t>
      </w:r>
      <w:r w:rsidR="00CE5B6D" w:rsidRPr="00B54AAF">
        <w:rPr>
          <w:rFonts w:cstheme="minorHAnsi"/>
          <w:color w:val="000000" w:themeColor="text1"/>
          <w:lang w:val="hr-HR"/>
        </w:rPr>
        <w:t xml:space="preserve">(Pojašnjenja radi, navedeno znači da zbroj vrijednosti usluga izvršenih kroz maksimalno </w:t>
      </w:r>
      <w:r w:rsidR="007278F6">
        <w:rPr>
          <w:rFonts w:cstheme="minorHAnsi"/>
          <w:color w:val="000000" w:themeColor="text1"/>
          <w:lang w:val="hr-HR"/>
        </w:rPr>
        <w:t>5</w:t>
      </w:r>
      <w:r w:rsidR="00CE5B6D" w:rsidRPr="00B54AAF">
        <w:rPr>
          <w:rFonts w:cstheme="minorHAnsi"/>
          <w:color w:val="000000" w:themeColor="text1"/>
          <w:lang w:val="hr-HR"/>
        </w:rPr>
        <w:t xml:space="preserve"> </w:t>
      </w:r>
      <w:r w:rsidR="00424996">
        <w:rPr>
          <w:rFonts w:cstheme="minorHAnsi"/>
          <w:color w:val="000000" w:themeColor="text1"/>
          <w:lang w:val="hr-HR"/>
        </w:rPr>
        <w:t>pružen</w:t>
      </w:r>
      <w:r w:rsidR="007278F6">
        <w:rPr>
          <w:rFonts w:cstheme="minorHAnsi"/>
          <w:color w:val="000000" w:themeColor="text1"/>
          <w:lang w:val="hr-HR"/>
        </w:rPr>
        <w:t>ih</w:t>
      </w:r>
      <w:r w:rsidR="00424996">
        <w:rPr>
          <w:rFonts w:cstheme="minorHAnsi"/>
          <w:color w:val="000000" w:themeColor="text1"/>
          <w:lang w:val="hr-HR"/>
        </w:rPr>
        <w:t xml:space="preserve"> uslug</w:t>
      </w:r>
      <w:r w:rsidR="007278F6">
        <w:rPr>
          <w:rFonts w:cstheme="minorHAnsi"/>
          <w:color w:val="000000" w:themeColor="text1"/>
          <w:lang w:val="hr-HR"/>
        </w:rPr>
        <w:t>a</w:t>
      </w:r>
      <w:r w:rsidR="00424996">
        <w:rPr>
          <w:rFonts w:cstheme="minorHAnsi"/>
          <w:color w:val="000000" w:themeColor="text1"/>
          <w:lang w:val="hr-HR"/>
        </w:rPr>
        <w:t xml:space="preserve"> </w:t>
      </w:r>
      <w:r w:rsidR="00424996" w:rsidRPr="00B54AAF">
        <w:rPr>
          <w:rFonts w:cstheme="minorHAnsi"/>
          <w:color w:val="000000" w:themeColor="text1"/>
          <w:lang w:val="hr-HR"/>
        </w:rPr>
        <w:t xml:space="preserve"> </w:t>
      </w:r>
      <w:r w:rsidR="00CE5B6D" w:rsidRPr="00B54AAF">
        <w:rPr>
          <w:rFonts w:cstheme="minorHAnsi"/>
          <w:color w:val="000000" w:themeColor="text1"/>
          <w:lang w:val="hr-HR"/>
        </w:rPr>
        <w:t xml:space="preserve">mora </w:t>
      </w:r>
      <w:r w:rsidR="00E60276" w:rsidRPr="00B54AAF">
        <w:rPr>
          <w:lang w:val="hr-HR"/>
        </w:rPr>
        <w:t>biti isti ili veći od polovice iznosa procijenjene vrijednosti nabave</w:t>
      </w:r>
      <w:r w:rsidR="00CE5B6D" w:rsidRPr="00B54AAF">
        <w:rPr>
          <w:rFonts w:cstheme="minorHAnsi"/>
          <w:color w:val="000000" w:themeColor="text1"/>
          <w:lang w:val="hr-HR"/>
        </w:rPr>
        <w:t>.)</w:t>
      </w:r>
    </w:p>
    <w:p w14:paraId="7E90A0EA" w14:textId="5DBDF2B7" w:rsidR="00CE5B6D" w:rsidRPr="00B54AAF" w:rsidRDefault="00E50F6F" w:rsidP="00481ABA">
      <w:pPr>
        <w:pStyle w:val="Odlomakpopisa"/>
        <w:numPr>
          <w:ilvl w:val="0"/>
          <w:numId w:val="10"/>
        </w:numPr>
        <w:ind w:right="272"/>
        <w:jc w:val="both"/>
        <w:rPr>
          <w:rFonts w:ascii="Calibri" w:hAnsi="Calibri" w:cs="Calibri"/>
          <w:b/>
          <w:color w:val="000000" w:themeColor="text1"/>
          <w:lang w:val="hr-HR"/>
        </w:rPr>
      </w:pPr>
      <w:r w:rsidRPr="00B54AAF">
        <w:rPr>
          <w:rFonts w:cstheme="minorHAnsi"/>
          <w:b/>
          <w:color w:val="000000" w:themeColor="text1"/>
          <w:lang w:val="hr-HR" w:eastAsia="hr-HR"/>
        </w:rPr>
        <w:t xml:space="preserve">Najmanje 1 (jedna) </w:t>
      </w:r>
      <w:r w:rsidR="00662C5F">
        <w:rPr>
          <w:rFonts w:cstheme="minorHAnsi"/>
          <w:b/>
          <w:color w:val="000000" w:themeColor="text1"/>
          <w:lang w:val="hr-HR" w:eastAsia="hr-HR"/>
        </w:rPr>
        <w:t xml:space="preserve">pružena </w:t>
      </w:r>
      <w:r w:rsidRPr="00B54AAF">
        <w:rPr>
          <w:rFonts w:cstheme="minorHAnsi"/>
          <w:b/>
          <w:color w:val="000000" w:themeColor="text1"/>
          <w:lang w:val="hr-HR" w:eastAsia="hr-HR"/>
        </w:rPr>
        <w:t xml:space="preserve">usluga </w:t>
      </w:r>
      <w:r w:rsidR="00662C5F">
        <w:rPr>
          <w:rFonts w:cstheme="minorHAnsi"/>
          <w:b/>
          <w:color w:val="000000" w:themeColor="text1"/>
          <w:lang w:val="hr-HR" w:eastAsia="hr-HR"/>
        </w:rPr>
        <w:t xml:space="preserve">mora se odnositi na </w:t>
      </w:r>
      <w:r w:rsidR="000E41C6" w:rsidRPr="00B54AAF">
        <w:rPr>
          <w:rFonts w:cstheme="minorHAnsi"/>
          <w:b/>
          <w:color w:val="000000" w:themeColor="text1"/>
          <w:lang w:val="hr-HR" w:eastAsia="hr-HR"/>
        </w:rPr>
        <w:t>voditelja projekta/</w:t>
      </w:r>
      <w:r w:rsidR="00CE5B6D" w:rsidRPr="00B54AAF">
        <w:rPr>
          <w:rFonts w:cstheme="minorHAnsi"/>
          <w:b/>
          <w:color w:val="000000" w:themeColor="text1"/>
          <w:lang w:val="hr-HR" w:eastAsia="hr-HR"/>
        </w:rPr>
        <w:t>upravljanja projektom sanacij</w:t>
      </w:r>
      <w:r w:rsidR="007278F6">
        <w:rPr>
          <w:rFonts w:cstheme="minorHAnsi"/>
          <w:b/>
          <w:color w:val="000000" w:themeColor="text1"/>
          <w:lang w:val="hr-HR" w:eastAsia="hr-HR"/>
        </w:rPr>
        <w:t>e</w:t>
      </w:r>
      <w:r w:rsidR="00CE5B6D" w:rsidRPr="00B54AAF">
        <w:rPr>
          <w:rFonts w:cstheme="minorHAnsi"/>
          <w:b/>
          <w:color w:val="000000" w:themeColor="text1"/>
          <w:lang w:val="hr-HR" w:eastAsia="hr-HR"/>
        </w:rPr>
        <w:t xml:space="preserve"> lokacije onečišćene otpadom</w:t>
      </w:r>
      <w:r w:rsidR="007278F6">
        <w:rPr>
          <w:rFonts w:cstheme="minorHAnsi"/>
          <w:b/>
          <w:color w:val="000000" w:themeColor="text1"/>
          <w:lang w:val="hr-HR" w:eastAsia="hr-HR"/>
        </w:rPr>
        <w:t xml:space="preserve"> i/ili građevinom za gospodarenje otpadom</w:t>
      </w:r>
      <w:r w:rsidR="00CE5B6D" w:rsidRPr="00B54AAF">
        <w:rPr>
          <w:rFonts w:cstheme="minorHAnsi"/>
          <w:b/>
          <w:color w:val="000000" w:themeColor="text1"/>
          <w:lang w:val="hr-HR" w:eastAsia="hr-HR"/>
        </w:rPr>
        <w:t>.</w:t>
      </w:r>
    </w:p>
    <w:p w14:paraId="7D73CE4F" w14:textId="77777777" w:rsidR="00AC114C" w:rsidRPr="00B54AAF" w:rsidRDefault="00AC114C" w:rsidP="00AC114C">
      <w:pPr>
        <w:ind w:left="360" w:right="272"/>
        <w:jc w:val="both"/>
        <w:rPr>
          <w:rFonts w:ascii="Calibri" w:hAnsi="Calibri" w:cs="Calibri"/>
          <w:b/>
          <w:color w:val="000000" w:themeColor="text1"/>
          <w:lang w:val="hr-HR"/>
        </w:rPr>
      </w:pPr>
    </w:p>
    <w:p w14:paraId="596350DA" w14:textId="77777777" w:rsidR="000E41C6" w:rsidRPr="00B54AAF" w:rsidRDefault="000E41C6" w:rsidP="00AC114C">
      <w:pPr>
        <w:ind w:left="360" w:right="272"/>
        <w:jc w:val="both"/>
        <w:rPr>
          <w:rFonts w:ascii="Calibri" w:hAnsi="Calibri" w:cs="Calibri"/>
          <w:b/>
          <w:lang w:val="hr-HR"/>
        </w:rPr>
      </w:pPr>
    </w:p>
    <w:p w14:paraId="3301F2C6" w14:textId="353436CA" w:rsidR="00CE5B6D" w:rsidRDefault="00CE5B6D" w:rsidP="00AC114C">
      <w:pPr>
        <w:ind w:left="360" w:right="272"/>
        <w:jc w:val="both"/>
        <w:rPr>
          <w:rFonts w:ascii="Calibri" w:hAnsi="Calibri" w:cs="Calibri"/>
          <w:b/>
          <w:lang w:val="hr-HR"/>
        </w:rPr>
      </w:pPr>
      <w:r w:rsidRPr="00B54AAF">
        <w:rPr>
          <w:rFonts w:ascii="Calibri" w:hAnsi="Calibri" w:cs="Calibri"/>
          <w:b/>
          <w:lang w:val="hr-HR"/>
        </w:rPr>
        <w:t>Projektiranje, te ugovorni, stručni i projektantski nadzor ne smatraju se sličnim uslugama.</w:t>
      </w:r>
    </w:p>
    <w:p w14:paraId="7505F2AC" w14:textId="77777777" w:rsidR="0063298E" w:rsidRDefault="0063298E" w:rsidP="00AC114C">
      <w:pPr>
        <w:ind w:left="360" w:right="272"/>
        <w:jc w:val="both"/>
        <w:rPr>
          <w:rFonts w:ascii="Calibri" w:hAnsi="Calibri" w:cs="Calibri"/>
          <w:b/>
          <w:lang w:val="hr-HR"/>
        </w:rPr>
      </w:pPr>
    </w:p>
    <w:p w14:paraId="2ACB34D2" w14:textId="3C6B1388" w:rsidR="0063298E" w:rsidRDefault="0063298E" w:rsidP="0063298E">
      <w:pPr>
        <w:autoSpaceDE w:val="0"/>
        <w:autoSpaceDN w:val="0"/>
        <w:adjustRightInd w:val="0"/>
        <w:spacing w:after="120"/>
        <w:ind w:right="272"/>
        <w:contextualSpacing/>
        <w:jc w:val="both"/>
        <w:rPr>
          <w:rFonts w:ascii="Calibri" w:hAnsi="Calibri" w:cs="ArialMT"/>
          <w:lang w:val="hr-HR"/>
        </w:rPr>
      </w:pPr>
      <w:r w:rsidRPr="0063298E">
        <w:rPr>
          <w:rFonts w:ascii="Calibri" w:hAnsi="Calibri" w:cs="ArialMT"/>
          <w:lang w:val="hr-HR"/>
        </w:rPr>
        <w:t>Naručitelj će kao uredno pružene usluge upravljanja projektom prihvatiti i usluge kojima su se prije donošenja Zakona o poslovima i djelatnostima prostornog uređenja i gradnje („NN“ br. 78/15</w:t>
      </w:r>
      <w:r w:rsidR="00AA7E08">
        <w:rPr>
          <w:rFonts w:ascii="Calibri" w:hAnsi="Calibri" w:cs="ArialMT"/>
          <w:lang w:val="hr-HR"/>
        </w:rPr>
        <w:t>,</w:t>
      </w:r>
      <w:r w:rsidRPr="0063298E">
        <w:rPr>
          <w:rFonts w:ascii="Calibri" w:hAnsi="Calibri" w:cs="ArialMT"/>
          <w:lang w:val="hr-HR"/>
        </w:rPr>
        <w:t xml:space="preserve"> 118/18</w:t>
      </w:r>
      <w:r w:rsidR="00AA7E08">
        <w:rPr>
          <w:rFonts w:ascii="Calibri" w:hAnsi="Calibri" w:cs="ArialMT"/>
          <w:lang w:val="hr-HR"/>
        </w:rPr>
        <w:t xml:space="preserve"> I 110/19</w:t>
      </w:r>
      <w:r w:rsidRPr="0063298E">
        <w:rPr>
          <w:rFonts w:ascii="Calibri" w:hAnsi="Calibri" w:cs="ArialMT"/>
          <w:lang w:val="hr-HR"/>
        </w:rPr>
        <w:t>) izvršavale aktivnosti upravljanja projektom bez obzira na točan naziv usluge (npr.usluge tehničke podrške upravljanja projektom, usluge tehničke pomoći pri provedbi projekta, usluge tehničke podrške u pripremi i provedbi projekta, usluge vođenja projekta…)</w:t>
      </w:r>
    </w:p>
    <w:p w14:paraId="50B619BB" w14:textId="77777777" w:rsidR="0063298E" w:rsidRPr="008B6D80" w:rsidRDefault="0063298E" w:rsidP="0063298E">
      <w:pPr>
        <w:autoSpaceDE w:val="0"/>
        <w:autoSpaceDN w:val="0"/>
        <w:adjustRightInd w:val="0"/>
        <w:spacing w:after="120"/>
        <w:ind w:right="272"/>
        <w:contextualSpacing/>
        <w:jc w:val="both"/>
        <w:rPr>
          <w:rFonts w:ascii="Calibri" w:hAnsi="Calibri" w:cs="ArialMT"/>
          <w:highlight w:val="yellow"/>
          <w:lang w:val="hr-HR"/>
        </w:rPr>
      </w:pPr>
    </w:p>
    <w:p w14:paraId="2716A52B" w14:textId="77777777" w:rsidR="0063298E" w:rsidRPr="00B54AAF" w:rsidRDefault="0063298E" w:rsidP="00AC114C">
      <w:pPr>
        <w:ind w:left="360" w:right="272"/>
        <w:jc w:val="both"/>
        <w:rPr>
          <w:rFonts w:ascii="Calibri" w:hAnsi="Calibri" w:cs="Calibri"/>
          <w:b/>
          <w:color w:val="000000" w:themeColor="text1"/>
          <w:highlight w:val="yellow"/>
          <w:lang w:val="hr-HR"/>
        </w:rPr>
      </w:pPr>
    </w:p>
    <w:p w14:paraId="6CCB60A1" w14:textId="77777777" w:rsidR="00CE5B6D" w:rsidRPr="00B54AAF" w:rsidRDefault="00CE5B6D" w:rsidP="00CE5B6D">
      <w:pPr>
        <w:pStyle w:val="Odlomakpopisa"/>
        <w:ind w:right="272"/>
        <w:jc w:val="both"/>
        <w:rPr>
          <w:rFonts w:ascii="Calibri" w:hAnsi="Calibri" w:cs="Calibri"/>
          <w:b/>
          <w:color w:val="000000" w:themeColor="text1"/>
          <w:highlight w:val="yellow"/>
          <w:lang w:val="hr-HR"/>
        </w:rPr>
      </w:pPr>
    </w:p>
    <w:p w14:paraId="26A0097E" w14:textId="3B5A99D2" w:rsidR="00CE5B6D" w:rsidRPr="00B54AAF" w:rsidRDefault="00CE5B6D" w:rsidP="00CE5B6D">
      <w:pPr>
        <w:tabs>
          <w:tab w:val="left" w:pos="284"/>
        </w:tabs>
        <w:spacing w:after="120"/>
        <w:ind w:right="272"/>
        <w:jc w:val="both"/>
        <w:rPr>
          <w:rFonts w:ascii="Calibri" w:hAnsi="Calibri"/>
          <w:lang w:val="hr-HR"/>
        </w:rPr>
      </w:pPr>
      <w:r w:rsidRPr="00B54AAF">
        <w:rPr>
          <w:rFonts w:ascii="Calibri" w:hAnsi="Calibri"/>
          <w:lang w:val="hr-HR"/>
        </w:rPr>
        <w:t xml:space="preserve">Za potrebe utvrđivanja okolnosti iz </w:t>
      </w:r>
      <w:r w:rsidR="005A28F0" w:rsidRPr="00B54AAF">
        <w:rPr>
          <w:rFonts w:ascii="Calibri" w:hAnsi="Calibri"/>
          <w:b/>
          <w:color w:val="00B0F0"/>
          <w:lang w:val="hr-HR"/>
        </w:rPr>
        <w:t>točke</w:t>
      </w:r>
      <w:r w:rsidRPr="00B54AAF">
        <w:rPr>
          <w:rFonts w:ascii="Calibri" w:hAnsi="Calibri"/>
          <w:b/>
          <w:color w:val="00B0F0"/>
          <w:lang w:val="hr-HR"/>
        </w:rPr>
        <w:t xml:space="preserve"> </w:t>
      </w:r>
      <w:r w:rsidR="00D4783C" w:rsidRPr="00B54AAF">
        <w:rPr>
          <w:rFonts w:ascii="Calibri" w:hAnsi="Calibri" w:cs="Calibri"/>
          <w:b/>
          <w:color w:val="00B0F0"/>
          <w:lang w:val="hr-HR"/>
        </w:rPr>
        <w:fldChar w:fldCharType="begin"/>
      </w:r>
      <w:r w:rsidR="00D4783C" w:rsidRPr="00B54AAF">
        <w:rPr>
          <w:rFonts w:ascii="Calibri" w:hAnsi="Calibri"/>
          <w:b/>
          <w:color w:val="00B0F0"/>
          <w:lang w:val="hr-HR"/>
        </w:rPr>
        <w:instrText xml:space="preserve"> REF _Ref528656953 \r \h </w:instrText>
      </w:r>
      <w:r w:rsidR="00316B7D" w:rsidRPr="00B54AAF">
        <w:rPr>
          <w:rFonts w:ascii="Calibri" w:hAnsi="Calibri" w:cs="Calibri"/>
          <w:b/>
          <w:color w:val="00B0F0"/>
          <w:lang w:val="hr-HR"/>
        </w:rPr>
        <w:instrText xml:space="preserve"> \* MERGEFORMAT </w:instrText>
      </w:r>
      <w:r w:rsidR="00D4783C" w:rsidRPr="00B54AAF">
        <w:rPr>
          <w:rFonts w:ascii="Calibri" w:hAnsi="Calibri" w:cs="Calibri"/>
          <w:b/>
          <w:color w:val="00B0F0"/>
          <w:lang w:val="hr-HR"/>
        </w:rPr>
      </w:r>
      <w:r w:rsidR="00D4783C" w:rsidRPr="00B54AAF">
        <w:rPr>
          <w:rFonts w:ascii="Calibri" w:hAnsi="Calibri" w:cs="Calibri"/>
          <w:b/>
          <w:color w:val="00B0F0"/>
          <w:lang w:val="hr-HR"/>
        </w:rPr>
        <w:fldChar w:fldCharType="separate"/>
      </w:r>
      <w:r w:rsidR="00BA713D">
        <w:rPr>
          <w:rFonts w:ascii="Calibri" w:hAnsi="Calibri"/>
          <w:b/>
          <w:color w:val="00B0F0"/>
          <w:lang w:val="hr-HR"/>
        </w:rPr>
        <w:t>4.3.1</w:t>
      </w:r>
      <w:r w:rsidR="00D4783C" w:rsidRPr="00B54AAF">
        <w:rPr>
          <w:rFonts w:ascii="Calibri" w:hAnsi="Calibri" w:cs="Calibri"/>
          <w:b/>
          <w:color w:val="00B0F0"/>
          <w:lang w:val="hr-HR"/>
        </w:rPr>
        <w:fldChar w:fldCharType="end"/>
      </w:r>
      <w:r w:rsidR="00E50F6F" w:rsidRPr="00B54AAF">
        <w:rPr>
          <w:rFonts w:ascii="Calibri" w:hAnsi="Calibri" w:cs="Calibri"/>
          <w:b/>
          <w:color w:val="00B0F0"/>
          <w:lang w:val="hr-HR"/>
        </w:rPr>
        <w:t>.</w:t>
      </w:r>
      <w:r w:rsidRPr="00B54AAF">
        <w:rPr>
          <w:rFonts w:ascii="Calibri" w:hAnsi="Calibri"/>
          <w:b/>
          <w:color w:val="00B0F0"/>
          <w:lang w:val="hr-HR"/>
        </w:rPr>
        <w:t>,</w:t>
      </w:r>
      <w:r w:rsidRPr="00B54AAF">
        <w:rPr>
          <w:rFonts w:ascii="Calibri" w:hAnsi="Calibri"/>
          <w:color w:val="00B0F0"/>
          <w:lang w:val="hr-HR"/>
        </w:rPr>
        <w:t xml:space="preserve"> </w:t>
      </w:r>
      <w:r w:rsidRPr="00B54AAF">
        <w:rPr>
          <w:rFonts w:ascii="Calibri" w:hAnsi="Calibri"/>
          <w:lang w:val="hr-HR"/>
        </w:rPr>
        <w:t xml:space="preserve">gospodarski subjekt </w:t>
      </w:r>
      <w:r w:rsidRPr="00B54AAF">
        <w:rPr>
          <w:rFonts w:ascii="Calibri" w:hAnsi="Calibri"/>
          <w:u w:val="single"/>
          <w:lang w:val="hr-HR"/>
        </w:rPr>
        <w:t>u ponudi dostavlja</w:t>
      </w:r>
      <w:r w:rsidRPr="00B54AAF">
        <w:rPr>
          <w:rFonts w:ascii="Calibri" w:hAnsi="Calibri"/>
          <w:lang w:val="hr-HR"/>
        </w:rPr>
        <w:t xml:space="preserve">: </w:t>
      </w:r>
    </w:p>
    <w:p w14:paraId="2B87BEA8" w14:textId="0464A86C" w:rsidR="008E1B9C" w:rsidRPr="00587A1A" w:rsidRDefault="00CE5B6D" w:rsidP="008E1B9C">
      <w:pPr>
        <w:pStyle w:val="Odlomakpopisa"/>
        <w:numPr>
          <w:ilvl w:val="0"/>
          <w:numId w:val="11"/>
        </w:numPr>
        <w:spacing w:after="200" w:line="276" w:lineRule="auto"/>
        <w:contextualSpacing/>
        <w:jc w:val="both"/>
        <w:rPr>
          <w:lang w:eastAsia="hr-HR"/>
        </w:rPr>
      </w:pPr>
      <w:r w:rsidRPr="00B54AAF">
        <w:rPr>
          <w:rFonts w:ascii="Calibri" w:hAnsi="Calibri"/>
          <w:b/>
          <w:lang w:val="hr-HR"/>
        </w:rPr>
        <w:t xml:space="preserve">ispunjeni eESPD obrazac (Dio IV. Kriteriji za odabir, </w:t>
      </w:r>
      <w:r w:rsidRPr="00B54AAF">
        <w:rPr>
          <w:rFonts w:ascii="Calibri" w:hAnsi="Calibri"/>
          <w:b/>
          <w:u w:val="single"/>
          <w:lang w:val="hr-HR"/>
        </w:rPr>
        <w:t>Odjeljak C: Tehnička i stručna sposobnost: točka 1</w:t>
      </w:r>
      <w:r w:rsidR="004B1BA3">
        <w:rPr>
          <w:rFonts w:ascii="Calibri" w:hAnsi="Calibri"/>
          <w:b/>
          <w:u w:val="single"/>
          <w:lang w:val="hr-HR"/>
        </w:rPr>
        <w:t>c</w:t>
      </w:r>
      <w:r w:rsidRPr="00B54AAF">
        <w:rPr>
          <w:rFonts w:ascii="Calibri" w:hAnsi="Calibri"/>
          <w:b/>
          <w:u w:val="single"/>
          <w:lang w:val="hr-HR"/>
        </w:rPr>
        <w:t xml:space="preserve">, </w:t>
      </w:r>
      <w:r w:rsidR="008E1B9C">
        <w:rPr>
          <w:rFonts w:ascii="Calibri" w:hAnsi="Calibri"/>
          <w:b/>
          <w:u w:val="single"/>
          <w:lang w:val="hr-HR"/>
        </w:rPr>
        <w:t xml:space="preserve">ako je primjenjivo </w:t>
      </w:r>
      <w:r w:rsidRPr="00B54AAF">
        <w:rPr>
          <w:rFonts w:ascii="Calibri" w:hAnsi="Calibri"/>
          <w:b/>
          <w:u w:val="single"/>
          <w:lang w:val="hr-HR"/>
        </w:rPr>
        <w:t>točka 10)</w:t>
      </w:r>
      <w:r w:rsidRPr="00B54AAF">
        <w:rPr>
          <w:rFonts w:ascii="Calibri" w:hAnsi="Calibri"/>
          <w:b/>
          <w:lang w:val="hr-HR"/>
        </w:rPr>
        <w:t>)</w:t>
      </w:r>
      <w:r w:rsidRPr="00B54AAF">
        <w:rPr>
          <w:rFonts w:ascii="Calibri" w:hAnsi="Calibri"/>
          <w:lang w:val="hr-HR"/>
        </w:rPr>
        <w:t>.</w:t>
      </w:r>
      <w:r w:rsidR="008E1B9C" w:rsidRPr="008E1B9C">
        <w:rPr>
          <w:lang w:eastAsia="hr-HR"/>
        </w:rPr>
        <w:t xml:space="preserve"> </w:t>
      </w:r>
      <w:r w:rsidR="008E1B9C" w:rsidRPr="00587A1A">
        <w:rPr>
          <w:lang w:eastAsia="hr-HR"/>
        </w:rPr>
        <w:t xml:space="preserve">koji će nadopuniti opisom pruženih usluga (stupac, redak i sl)  u kojem je  neophodno navesti na jasan i nedvojben način točan opis pruženih usluga, kako bi iz navedenog naručitelj mogao utvrditi ispunjavanje ovom točkom traženog uvjeta sposobnosti. </w:t>
      </w:r>
    </w:p>
    <w:p w14:paraId="6498E0FE" w14:textId="5644D2F6" w:rsidR="00CE5B6D" w:rsidRPr="00B54AAF" w:rsidRDefault="00CE5B6D" w:rsidP="008F3E9E">
      <w:pPr>
        <w:tabs>
          <w:tab w:val="left" w:pos="284"/>
        </w:tabs>
        <w:ind w:left="709" w:right="272"/>
        <w:jc w:val="both"/>
        <w:rPr>
          <w:rFonts w:ascii="Calibri" w:hAnsi="Calibri"/>
          <w:b/>
          <w:u w:val="single"/>
          <w:lang w:val="hr-HR"/>
        </w:rPr>
      </w:pPr>
    </w:p>
    <w:p w14:paraId="57FC4F48" w14:textId="77777777" w:rsidR="00CE5B6D" w:rsidRPr="00B54AAF" w:rsidRDefault="00CE5B6D" w:rsidP="00CE5B6D">
      <w:pPr>
        <w:tabs>
          <w:tab w:val="left" w:pos="284"/>
        </w:tabs>
        <w:ind w:left="709" w:right="272"/>
        <w:jc w:val="both"/>
        <w:rPr>
          <w:rFonts w:ascii="Calibri" w:hAnsi="Calibri" w:cs="Calibri"/>
          <w:b/>
          <w:u w:val="single"/>
          <w:lang w:val="hr-HR"/>
        </w:rPr>
      </w:pPr>
    </w:p>
    <w:p w14:paraId="057A634A" w14:textId="57053C71" w:rsidR="00CE5B6D" w:rsidRPr="00B54AAF" w:rsidRDefault="00CE5B6D" w:rsidP="00CE5B6D">
      <w:pPr>
        <w:tabs>
          <w:tab w:val="left" w:pos="284"/>
        </w:tabs>
        <w:ind w:right="272"/>
        <w:jc w:val="both"/>
        <w:rPr>
          <w:rFonts w:ascii="Calibri" w:hAnsi="Calibri" w:cs="Calibri"/>
          <w:lang w:val="hr-HR"/>
        </w:rPr>
      </w:pPr>
      <w:r w:rsidRPr="00B54AAF">
        <w:rPr>
          <w:rFonts w:ascii="Calibri" w:hAnsi="Calibri" w:cs="Calibri"/>
          <w:lang w:val="hr-HR"/>
        </w:rPr>
        <w:t xml:space="preserve">U PONUDI SE OBVEZNO DOSTAVLJA eESPD OBRAZAC – </w:t>
      </w:r>
      <w:r w:rsidR="00662C5F">
        <w:rPr>
          <w:rFonts w:ascii="Calibri" w:hAnsi="Calibri" w:cs="Calibri"/>
          <w:lang w:val="hr-HR"/>
        </w:rPr>
        <w:t xml:space="preserve">AŽURIRANI </w:t>
      </w:r>
      <w:r w:rsidRPr="00B54AAF">
        <w:rPr>
          <w:rFonts w:ascii="Calibri" w:hAnsi="Calibri" w:cs="Calibri"/>
          <w:lang w:val="hr-HR"/>
        </w:rPr>
        <w:t>POPRATNI DOKUMENTI SE NE DOSTAVLJAJU UZ PONUDU.</w:t>
      </w:r>
    </w:p>
    <w:p w14:paraId="433FB119" w14:textId="77777777" w:rsidR="00CE5B6D" w:rsidRPr="00B54AAF" w:rsidRDefault="00CE5B6D" w:rsidP="00CE5B6D">
      <w:pPr>
        <w:tabs>
          <w:tab w:val="left" w:pos="284"/>
        </w:tabs>
        <w:ind w:right="272"/>
        <w:jc w:val="both"/>
        <w:rPr>
          <w:rFonts w:ascii="Calibri" w:hAnsi="Calibri" w:cs="Calibri"/>
          <w:lang w:val="hr-HR"/>
        </w:rPr>
      </w:pPr>
    </w:p>
    <w:p w14:paraId="7D79F427" w14:textId="7FD5C3EB" w:rsidR="00CE5B6D" w:rsidRPr="00B54AAF" w:rsidRDefault="00CE5B6D" w:rsidP="00CE5B6D">
      <w:pPr>
        <w:tabs>
          <w:tab w:val="left" w:pos="284"/>
        </w:tabs>
        <w:ind w:right="272"/>
        <w:jc w:val="both"/>
        <w:rPr>
          <w:rFonts w:ascii="Calibri" w:hAnsi="Calibri" w:cs="Calibri"/>
          <w:lang w:val="hr-HR"/>
        </w:rPr>
      </w:pPr>
      <w:r w:rsidRPr="00B54AAF">
        <w:rPr>
          <w:rFonts w:ascii="Calibri" w:hAnsi="Calibri" w:cs="Calibri"/>
          <w:lang w:val="hr-HR"/>
        </w:rPr>
        <w:t>Naručitelj će prije donošenja odluke u postupku javne nabave</w:t>
      </w:r>
      <w:r w:rsidR="00183889" w:rsidRPr="00B54AAF">
        <w:rPr>
          <w:rFonts w:ascii="Calibri" w:hAnsi="Calibri" w:cs="Calibri"/>
          <w:lang w:val="hr-HR"/>
        </w:rPr>
        <w:t xml:space="preserve">, </w:t>
      </w:r>
      <w:r w:rsidR="00183889" w:rsidRPr="00B54AAF">
        <w:rPr>
          <w:rFonts w:eastAsia="Calibri" w:cs="Calibri"/>
          <w:color w:val="000000"/>
          <w:lang w:val="hr-HR"/>
        </w:rPr>
        <w:t>sukladno članku 263. ZJN 2016,</w:t>
      </w:r>
      <w:r w:rsidRPr="00B54AAF">
        <w:rPr>
          <w:rFonts w:ascii="Calibri" w:hAnsi="Calibri" w:cs="Calibri"/>
          <w:lang w:val="hr-HR"/>
        </w:rPr>
        <w:t xml:space="preserve"> od ponuditelja koji je podnio ekonomski najpovoljniju ponudu zatražiti da u primjerenom roku, ne kraćem od 5 dana, dostavi ažurirane popratne dokumente, radi provjere okolnosti navedenih u eESPD-u, osim ako već posjeduje te dokumente. </w:t>
      </w:r>
    </w:p>
    <w:p w14:paraId="4A9887D5" w14:textId="77777777" w:rsidR="00CE5B6D" w:rsidRPr="00B54AAF" w:rsidRDefault="00CE5B6D" w:rsidP="00CE5B6D">
      <w:pPr>
        <w:tabs>
          <w:tab w:val="left" w:pos="284"/>
        </w:tabs>
        <w:ind w:right="272"/>
        <w:jc w:val="both"/>
        <w:rPr>
          <w:rFonts w:ascii="Calibri" w:hAnsi="Calibri" w:cs="Calibri"/>
          <w:lang w:val="hr-HR"/>
        </w:rPr>
      </w:pPr>
    </w:p>
    <w:p w14:paraId="589FE665" w14:textId="1FF5A7BF" w:rsidR="00CE5B6D" w:rsidRPr="00B54AAF" w:rsidRDefault="00CE5B6D" w:rsidP="00CE5B6D">
      <w:pPr>
        <w:spacing w:after="240"/>
        <w:ind w:right="272"/>
        <w:jc w:val="both"/>
        <w:rPr>
          <w:rFonts w:ascii="Calibri" w:hAnsi="Calibri"/>
          <w:bCs/>
          <w:lang w:val="hr-HR"/>
        </w:rPr>
      </w:pPr>
      <w:r w:rsidRPr="00B54AAF">
        <w:rPr>
          <w:rFonts w:ascii="Calibri" w:hAnsi="Calibri"/>
          <w:lang w:val="hr-HR"/>
        </w:rPr>
        <w:t>U slučaju provjere informacija navedenih u ESPD Naručitelj će prihvatiti sljedeće dokumente kao dostatan dokaz i</w:t>
      </w:r>
      <w:r w:rsidRPr="00B54AAF">
        <w:rPr>
          <w:rFonts w:ascii="Calibri" w:hAnsi="Calibri"/>
          <w:bCs/>
          <w:lang w:val="hr-HR"/>
        </w:rPr>
        <w:t xml:space="preserve">skustva gospodarskog subjekta iz </w:t>
      </w:r>
      <w:r w:rsidR="00D4783C" w:rsidRPr="00B54AAF">
        <w:rPr>
          <w:rFonts w:ascii="Calibri" w:hAnsi="Calibri"/>
          <w:b/>
          <w:color w:val="00B0F0"/>
          <w:lang w:val="hr-HR"/>
        </w:rPr>
        <w:t xml:space="preserve">točke </w:t>
      </w:r>
      <w:r w:rsidR="00D4783C" w:rsidRPr="00B54AAF">
        <w:rPr>
          <w:rFonts w:ascii="Calibri" w:hAnsi="Calibri"/>
          <w:b/>
          <w:color w:val="00B0F0"/>
          <w:lang w:val="hr-HR"/>
        </w:rPr>
        <w:fldChar w:fldCharType="begin"/>
      </w:r>
      <w:r w:rsidR="00D4783C" w:rsidRPr="00B54AAF">
        <w:rPr>
          <w:rFonts w:ascii="Calibri" w:hAnsi="Calibri"/>
          <w:b/>
          <w:color w:val="00B0F0"/>
          <w:lang w:val="hr-HR"/>
        </w:rPr>
        <w:instrText xml:space="preserve"> REF _Ref528656953 \r \h </w:instrText>
      </w:r>
      <w:r w:rsidR="00183889" w:rsidRPr="00B54AAF">
        <w:rPr>
          <w:rFonts w:ascii="Calibri" w:hAnsi="Calibri"/>
          <w:b/>
          <w:color w:val="00B0F0"/>
          <w:lang w:val="hr-HR"/>
        </w:rPr>
        <w:instrText xml:space="preserve"> \* MERGEFORMAT </w:instrText>
      </w:r>
      <w:r w:rsidR="00D4783C" w:rsidRPr="00B54AAF">
        <w:rPr>
          <w:rFonts w:ascii="Calibri" w:hAnsi="Calibri"/>
          <w:b/>
          <w:color w:val="00B0F0"/>
          <w:lang w:val="hr-HR"/>
        </w:rPr>
      </w:r>
      <w:r w:rsidR="00D4783C" w:rsidRPr="00B54AAF">
        <w:rPr>
          <w:rFonts w:ascii="Calibri" w:hAnsi="Calibri"/>
          <w:b/>
          <w:color w:val="00B0F0"/>
          <w:lang w:val="hr-HR"/>
        </w:rPr>
        <w:fldChar w:fldCharType="separate"/>
      </w:r>
      <w:r w:rsidR="00BA713D">
        <w:rPr>
          <w:rFonts w:ascii="Calibri" w:hAnsi="Calibri"/>
          <w:b/>
          <w:color w:val="00B0F0"/>
          <w:lang w:val="hr-HR"/>
        </w:rPr>
        <w:t>4.3.1</w:t>
      </w:r>
      <w:r w:rsidR="00D4783C" w:rsidRPr="00B54AAF">
        <w:rPr>
          <w:rFonts w:ascii="Calibri" w:hAnsi="Calibri"/>
          <w:b/>
          <w:color w:val="00B0F0"/>
          <w:lang w:val="hr-HR"/>
        </w:rPr>
        <w:fldChar w:fldCharType="end"/>
      </w:r>
      <w:r w:rsidR="00D4783C" w:rsidRPr="00B54AAF">
        <w:rPr>
          <w:rFonts w:ascii="Calibri" w:hAnsi="Calibri"/>
          <w:b/>
          <w:color w:val="00B0F0"/>
          <w:lang w:val="hr-HR"/>
        </w:rPr>
        <w:t>.,</w:t>
      </w:r>
    </w:p>
    <w:p w14:paraId="09569FBD" w14:textId="295E099A" w:rsidR="00CE5B6D" w:rsidRPr="00B54AAF" w:rsidRDefault="00787AAD" w:rsidP="00BE3561">
      <w:pPr>
        <w:pStyle w:val="Odlomakpopisa"/>
        <w:numPr>
          <w:ilvl w:val="0"/>
          <w:numId w:val="58"/>
        </w:numPr>
        <w:spacing w:after="200" w:line="276" w:lineRule="auto"/>
        <w:contextualSpacing/>
        <w:rPr>
          <w:rFonts w:ascii="Calibri" w:hAnsi="Calibri"/>
          <w:lang w:val="hr-HR"/>
        </w:rPr>
      </w:pPr>
      <w:r w:rsidRPr="00B54AAF">
        <w:rPr>
          <w:b/>
          <w:lang w:val="hr-HR"/>
        </w:rPr>
        <w:t xml:space="preserve">Popis glavnih usluga pruženih </w:t>
      </w:r>
      <w:r w:rsidRPr="00B54AAF">
        <w:rPr>
          <w:rFonts w:ascii="Calibri" w:hAnsi="Calibri"/>
          <w:b/>
          <w:bCs/>
          <w:lang w:val="hr-HR"/>
        </w:rPr>
        <w:t>usluga upravljanja projektom</w:t>
      </w:r>
      <w:r w:rsidRPr="00B54AAF">
        <w:rPr>
          <w:b/>
          <w:lang w:val="hr-HR"/>
        </w:rPr>
        <w:t xml:space="preserve"> u godini u kojoj je započeo postupak javne nabave i tijekom 7 godina koje prethode toj godini </w:t>
      </w:r>
      <w:r w:rsidR="00CE5B6D" w:rsidRPr="00B54AAF">
        <w:rPr>
          <w:rFonts w:cstheme="minorHAnsi"/>
          <w:b/>
          <w:lang w:val="hr-HR"/>
        </w:rPr>
        <w:t xml:space="preserve"> </w:t>
      </w:r>
      <w:r w:rsidR="00CE5B6D" w:rsidRPr="008F3E9E">
        <w:rPr>
          <w:rFonts w:ascii="Calibri" w:hAnsi="Calibri"/>
          <w:highlight w:val="cyan"/>
          <w:lang w:val="hr-HR"/>
        </w:rPr>
        <w:t>(</w:t>
      </w:r>
      <w:r w:rsidR="00647B86" w:rsidRPr="008F3E9E">
        <w:rPr>
          <w:rFonts w:ascii="Calibri" w:hAnsi="Calibri"/>
          <w:highlight w:val="cyan"/>
          <w:lang w:val="hr-HR"/>
        </w:rPr>
        <w:t>OBRAZAC</w:t>
      </w:r>
      <w:r w:rsidR="000224C6" w:rsidRPr="008F3E9E">
        <w:rPr>
          <w:rFonts w:ascii="Calibri" w:hAnsi="Calibri"/>
          <w:highlight w:val="cyan"/>
          <w:lang w:val="hr-HR"/>
        </w:rPr>
        <w:t xml:space="preserve"> </w:t>
      </w:r>
      <w:r w:rsidR="000D5861">
        <w:rPr>
          <w:rFonts w:ascii="Calibri" w:hAnsi="Calibri"/>
          <w:highlight w:val="cyan"/>
          <w:lang w:val="hr-HR"/>
        </w:rPr>
        <w:t>7</w:t>
      </w:r>
      <w:r w:rsidR="00CE5B6D" w:rsidRPr="008F3E9E">
        <w:rPr>
          <w:rFonts w:ascii="Calibri" w:hAnsi="Calibri"/>
          <w:highlight w:val="cyan"/>
          <w:lang w:val="hr-HR"/>
        </w:rPr>
        <w:t>)</w:t>
      </w:r>
      <w:r w:rsidR="00CE5B6D" w:rsidRPr="00B54AAF">
        <w:rPr>
          <w:rFonts w:ascii="Calibri" w:hAnsi="Calibri"/>
          <w:lang w:val="hr-HR"/>
        </w:rPr>
        <w:t xml:space="preserve"> (obrasci u prilozima su samo prijedlog te ponuditelji mogu predati i svoj obrazac koji sadržajno odgovara predlošku).</w:t>
      </w:r>
    </w:p>
    <w:p w14:paraId="5B3AD07A" w14:textId="15418467" w:rsidR="00CE5B6D" w:rsidRPr="00B54AAF" w:rsidRDefault="00CE5B6D" w:rsidP="00CE5B6D">
      <w:pPr>
        <w:spacing w:after="120"/>
        <w:ind w:right="272" w:firstLine="360"/>
        <w:jc w:val="both"/>
        <w:rPr>
          <w:rFonts w:ascii="Calibri" w:hAnsi="Calibri" w:cs="Calibri"/>
          <w:b/>
          <w:bCs/>
          <w:lang w:val="hr-HR"/>
        </w:rPr>
      </w:pPr>
      <w:r w:rsidRPr="00B54AAF">
        <w:rPr>
          <w:rFonts w:ascii="Calibri" w:hAnsi="Calibri" w:cs="Calibri"/>
          <w:b/>
          <w:bCs/>
          <w:lang w:val="hr-HR"/>
        </w:rPr>
        <w:t xml:space="preserve">Popis </w:t>
      </w:r>
      <w:r w:rsidR="00D4783C" w:rsidRPr="00B54AAF">
        <w:rPr>
          <w:rFonts w:ascii="Calibri" w:hAnsi="Calibri" w:cs="Calibri"/>
          <w:b/>
          <w:bCs/>
          <w:lang w:val="hr-HR"/>
        </w:rPr>
        <w:t>glavnih</w:t>
      </w:r>
      <w:r w:rsidRPr="00B54AAF">
        <w:rPr>
          <w:rFonts w:ascii="Calibri" w:hAnsi="Calibri" w:cs="Calibri"/>
          <w:b/>
          <w:bCs/>
          <w:lang w:val="hr-HR"/>
        </w:rPr>
        <w:t xml:space="preserve"> usluga mora sadržavati sljedeće podatke:</w:t>
      </w:r>
    </w:p>
    <w:p w14:paraId="7A5CC8B6" w14:textId="77777777" w:rsidR="00CE5B6D" w:rsidRPr="00B54AAF" w:rsidRDefault="00CE5B6D" w:rsidP="00481ABA">
      <w:pPr>
        <w:pStyle w:val="Odlomakpopisa"/>
        <w:numPr>
          <w:ilvl w:val="0"/>
          <w:numId w:val="13"/>
        </w:numPr>
        <w:autoSpaceDE w:val="0"/>
        <w:autoSpaceDN w:val="0"/>
        <w:adjustRightInd w:val="0"/>
        <w:spacing w:after="200" w:line="276" w:lineRule="auto"/>
        <w:contextualSpacing/>
        <w:rPr>
          <w:rFonts w:ascii="Calibri" w:hAnsi="Calibri"/>
          <w:lang w:val="hr-HR"/>
        </w:rPr>
      </w:pPr>
      <w:r w:rsidRPr="00B54AAF">
        <w:rPr>
          <w:rFonts w:ascii="Calibri" w:hAnsi="Calibri"/>
          <w:lang w:val="hr-HR"/>
        </w:rPr>
        <w:t>naziv i adresa druge ugovorne strane,</w:t>
      </w:r>
    </w:p>
    <w:p w14:paraId="548CD9A3" w14:textId="79028696" w:rsidR="00CE5B6D" w:rsidRPr="00B54AAF" w:rsidRDefault="00CE5B6D" w:rsidP="00481ABA">
      <w:pPr>
        <w:pStyle w:val="Odlomakpopisa"/>
        <w:numPr>
          <w:ilvl w:val="0"/>
          <w:numId w:val="13"/>
        </w:numPr>
        <w:autoSpaceDE w:val="0"/>
        <w:autoSpaceDN w:val="0"/>
        <w:adjustRightInd w:val="0"/>
        <w:spacing w:after="200" w:line="276" w:lineRule="auto"/>
        <w:contextualSpacing/>
        <w:rPr>
          <w:rFonts w:ascii="Calibri" w:hAnsi="Calibri"/>
          <w:lang w:val="hr-HR"/>
        </w:rPr>
      </w:pPr>
      <w:r w:rsidRPr="00B54AAF">
        <w:rPr>
          <w:rFonts w:ascii="Calibri" w:hAnsi="Calibri"/>
          <w:lang w:val="hr-HR"/>
        </w:rPr>
        <w:t>naziv i adresa izvršitelja</w:t>
      </w:r>
      <w:r w:rsidR="00E0646A" w:rsidRPr="00B54AAF">
        <w:rPr>
          <w:rFonts w:ascii="Calibri" w:hAnsi="Calibri"/>
          <w:lang w:val="hr-HR"/>
        </w:rPr>
        <w:t>/pružatelja usluge</w:t>
      </w:r>
      <w:r w:rsidRPr="00B54AAF">
        <w:rPr>
          <w:rFonts w:ascii="Calibri" w:hAnsi="Calibri"/>
          <w:lang w:val="hr-HR"/>
        </w:rPr>
        <w:t>,</w:t>
      </w:r>
    </w:p>
    <w:p w14:paraId="3A86353B" w14:textId="6A50F759" w:rsidR="00CE5B6D" w:rsidRPr="00B54AAF" w:rsidRDefault="00CE5B6D" w:rsidP="00481ABA">
      <w:pPr>
        <w:pStyle w:val="Odlomakpopisa"/>
        <w:numPr>
          <w:ilvl w:val="0"/>
          <w:numId w:val="13"/>
        </w:numPr>
        <w:autoSpaceDE w:val="0"/>
        <w:autoSpaceDN w:val="0"/>
        <w:adjustRightInd w:val="0"/>
        <w:spacing w:after="200" w:line="276" w:lineRule="auto"/>
        <w:contextualSpacing/>
        <w:rPr>
          <w:rFonts w:ascii="Calibri" w:hAnsi="Calibri"/>
          <w:lang w:val="hr-HR"/>
        </w:rPr>
      </w:pPr>
      <w:r w:rsidRPr="00B54AAF">
        <w:rPr>
          <w:rFonts w:ascii="Calibri" w:hAnsi="Calibri"/>
          <w:lang w:val="hr-HR"/>
        </w:rPr>
        <w:t>predmet usluga i vrijednost usluga (bez PDV-a),</w:t>
      </w:r>
      <w:r w:rsidR="00956CA3" w:rsidRPr="00B54AAF">
        <w:rPr>
          <w:rFonts w:ascii="Calibri" w:hAnsi="Calibri"/>
          <w:lang w:val="hr-HR"/>
        </w:rPr>
        <w:t xml:space="preserve"> na način da je vidljivo da usluga ispunjava uvjete iskustva gospodarskog subjekta</w:t>
      </w:r>
    </w:p>
    <w:p w14:paraId="645DF235" w14:textId="77777777" w:rsidR="00956CA3" w:rsidRPr="00B54AAF" w:rsidRDefault="00CE5B6D" w:rsidP="00481ABA">
      <w:pPr>
        <w:pStyle w:val="Odlomakpopisa"/>
        <w:numPr>
          <w:ilvl w:val="0"/>
          <w:numId w:val="13"/>
        </w:numPr>
        <w:spacing w:after="120"/>
        <w:ind w:left="714" w:right="380" w:hanging="357"/>
        <w:contextualSpacing/>
        <w:jc w:val="both"/>
        <w:rPr>
          <w:rFonts w:ascii="Calibri" w:hAnsi="Calibri" w:cs="ArialMT"/>
          <w:lang w:val="hr-HR"/>
        </w:rPr>
      </w:pPr>
      <w:r w:rsidRPr="00B54AAF">
        <w:rPr>
          <w:rFonts w:ascii="Calibri" w:hAnsi="Calibri"/>
          <w:lang w:val="hr-HR"/>
        </w:rPr>
        <w:t>datum</w:t>
      </w:r>
      <w:r w:rsidR="00956CA3" w:rsidRPr="00B54AAF">
        <w:rPr>
          <w:rFonts w:ascii="Calibri" w:hAnsi="Calibri"/>
          <w:lang w:val="hr-HR"/>
        </w:rPr>
        <w:t>/razdoblje</w:t>
      </w:r>
      <w:r w:rsidRPr="00B54AAF">
        <w:rPr>
          <w:rFonts w:ascii="Calibri" w:hAnsi="Calibri"/>
          <w:lang w:val="hr-HR"/>
        </w:rPr>
        <w:t xml:space="preserve"> izvršenja usluge</w:t>
      </w:r>
    </w:p>
    <w:p w14:paraId="49B4EB4E" w14:textId="439118D3" w:rsidR="00CE5B6D" w:rsidRPr="00B54AAF" w:rsidRDefault="00956CA3" w:rsidP="00481ABA">
      <w:pPr>
        <w:pStyle w:val="Odlomakpopisa"/>
        <w:numPr>
          <w:ilvl w:val="0"/>
          <w:numId w:val="13"/>
        </w:numPr>
        <w:spacing w:after="120"/>
        <w:ind w:left="714" w:right="380" w:hanging="357"/>
        <w:contextualSpacing/>
        <w:jc w:val="both"/>
        <w:rPr>
          <w:rFonts w:ascii="Calibri" w:hAnsi="Calibri" w:cs="ArialMT"/>
          <w:lang w:val="hr-HR"/>
        </w:rPr>
      </w:pPr>
      <w:r w:rsidRPr="00B54AAF">
        <w:rPr>
          <w:rFonts w:ascii="Calibri" w:hAnsi="Calibri"/>
          <w:lang w:val="hr-HR"/>
        </w:rPr>
        <w:t>kontakt podatke druge ugovorne strane</w:t>
      </w:r>
      <w:r w:rsidR="00CE5B6D" w:rsidRPr="00B54AAF">
        <w:rPr>
          <w:rFonts w:ascii="Calibri" w:hAnsi="Calibri"/>
          <w:lang w:val="hr-HR"/>
        </w:rPr>
        <w:t>.</w:t>
      </w:r>
    </w:p>
    <w:p w14:paraId="3CB3E521" w14:textId="38AA5BDC" w:rsidR="00CE5B6D" w:rsidRPr="00B54AAF" w:rsidRDefault="00F11349" w:rsidP="00F11349">
      <w:pPr>
        <w:spacing w:after="120"/>
        <w:ind w:right="380"/>
        <w:contextualSpacing/>
        <w:jc w:val="both"/>
        <w:rPr>
          <w:rFonts w:ascii="Calibri" w:hAnsi="Calibri" w:cs="ArialMT"/>
          <w:lang w:val="hr-HR"/>
        </w:rPr>
      </w:pPr>
      <w:r w:rsidRPr="00B54AAF">
        <w:rPr>
          <w:rFonts w:ascii="Calibri" w:hAnsi="Calibri" w:cs="ArialMT"/>
          <w:lang w:val="hr-HR"/>
        </w:rPr>
        <w:t>U slučaju da je pružatelj usluga/izvršitelj bila zajednica gospodarskih subjekata ili neki drugi oblik gdje je više gospodarskih subjekata zajedno pružalo usluge, u popisu mora biti jasno naznačeno koje usluge i za koju vrijednost je pružio gospodarski subjekt koji podnosi ponudu u ovom predmetu nabave.</w:t>
      </w:r>
    </w:p>
    <w:p w14:paraId="6EC57600" w14:textId="77777777" w:rsidR="00F11349" w:rsidRPr="00B54AAF" w:rsidRDefault="00F11349" w:rsidP="00F11349">
      <w:pPr>
        <w:spacing w:after="120"/>
        <w:ind w:right="380"/>
        <w:contextualSpacing/>
        <w:jc w:val="both"/>
        <w:rPr>
          <w:rFonts w:ascii="Calibri" w:hAnsi="Calibri" w:cs="ArialMT"/>
          <w:lang w:val="hr-HR"/>
        </w:rPr>
      </w:pPr>
    </w:p>
    <w:p w14:paraId="5C69FC00" w14:textId="77777777" w:rsidR="00CE5B6D" w:rsidRPr="00B54AAF" w:rsidRDefault="00CE5B6D" w:rsidP="00CE5B6D">
      <w:pPr>
        <w:jc w:val="both"/>
        <w:rPr>
          <w:rFonts w:ascii="Calibri" w:hAnsi="Calibri" w:cs="Calibri"/>
          <w:lang w:val="hr-HR"/>
        </w:rPr>
      </w:pPr>
      <w:r w:rsidRPr="00B54AAF">
        <w:rPr>
          <w:rFonts w:ascii="Calibri" w:hAnsi="Calibri" w:cs="Calibri"/>
          <w:lang w:val="hr-HR"/>
        </w:rPr>
        <w:t>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eESPD-u.</w:t>
      </w:r>
    </w:p>
    <w:p w14:paraId="68F5841C" w14:textId="77777777" w:rsidR="00CE5B6D" w:rsidRPr="00B54AAF" w:rsidRDefault="00CE5B6D" w:rsidP="00CE5B6D">
      <w:pPr>
        <w:jc w:val="both"/>
        <w:rPr>
          <w:rFonts w:ascii="Calibri" w:hAnsi="Calibri" w:cs="Calibri"/>
          <w:lang w:val="hr-HR"/>
        </w:rPr>
      </w:pPr>
    </w:p>
    <w:p w14:paraId="2DDA0688" w14:textId="77777777" w:rsidR="00CE5B6D" w:rsidRPr="00B54AAF" w:rsidRDefault="00CE5B6D" w:rsidP="00CE5B6D">
      <w:pPr>
        <w:jc w:val="both"/>
        <w:rPr>
          <w:rFonts w:ascii="Calibri" w:hAnsi="Calibri" w:cs="Calibri"/>
          <w:lang w:val="hr-HR"/>
        </w:rPr>
      </w:pPr>
      <w:r w:rsidRPr="00B54AAF">
        <w:rPr>
          <w:rFonts w:ascii="Calibri" w:hAnsi="Calibri" w:cs="Calibri"/>
          <w:lang w:val="hr-HR"/>
        </w:rPr>
        <w:t>Zajednica gospodarskih subjekata kumulativno (zajednički) dokazuje sposobnost iz ove točke.</w:t>
      </w:r>
    </w:p>
    <w:p w14:paraId="25FB19D9" w14:textId="77777777" w:rsidR="00183889" w:rsidRPr="00B54AAF" w:rsidRDefault="00183889" w:rsidP="00CE5B6D">
      <w:pPr>
        <w:jc w:val="both"/>
        <w:rPr>
          <w:rFonts w:ascii="Calibri" w:hAnsi="Calibri" w:cs="Calibri"/>
          <w:lang w:val="hr-HR"/>
        </w:rPr>
      </w:pPr>
    </w:p>
    <w:p w14:paraId="532BC2B7" w14:textId="77777777" w:rsidR="00CE5B6D" w:rsidRPr="00B54AAF" w:rsidRDefault="00CE5B6D" w:rsidP="00CE5B6D">
      <w:pPr>
        <w:jc w:val="both"/>
        <w:rPr>
          <w:rFonts w:ascii="Calibri" w:hAnsi="Calibri" w:cs="Calibri"/>
          <w:lang w:val="hr-HR"/>
        </w:rPr>
      </w:pPr>
      <w:r w:rsidRPr="00B54AAF">
        <w:rPr>
          <w:rFonts w:ascii="Calibri" w:hAnsi="Calibri" w:cs="Calibri"/>
          <w:lang w:val="hr-HR"/>
        </w:rPr>
        <w:t>Sukladno čl. 264. st. 4. ZJN 2016, u slučaju postojanja sumnje u istinitost podataka dostavljenih od strane gospodarskog subjekta u okviru dokazivanja ispunjavanja kriterija za odabir, naručitelj može dostavljene podatke provjeriti kod izdavatelja dokumenta, nadležnog tijela ili treće strane koja ima saznanja o relevantnim činjenicama. U slučaju da se navod ne pokaže istinitim, naručitelj će imati pravo naplatiti jamstvo, odnosno bankarsku garanciju za ozbiljnost ponude/novčani polog.</w:t>
      </w:r>
    </w:p>
    <w:p w14:paraId="50D9D54C" w14:textId="77777777" w:rsidR="00CE5B6D" w:rsidRPr="00B54AAF" w:rsidRDefault="00CE5B6D" w:rsidP="00CE5B6D">
      <w:pPr>
        <w:jc w:val="both"/>
        <w:rPr>
          <w:rFonts w:ascii="Calibri" w:hAnsi="Calibri" w:cs="Calibri"/>
          <w:lang w:val="hr-HR"/>
        </w:rPr>
      </w:pPr>
    </w:p>
    <w:p w14:paraId="4FD8B740" w14:textId="52578A93" w:rsidR="00CE5B6D" w:rsidRPr="005A3C50" w:rsidRDefault="00CE5B6D" w:rsidP="00CE5B6D">
      <w:pPr>
        <w:spacing w:after="240"/>
        <w:ind w:right="1"/>
        <w:jc w:val="both"/>
        <w:rPr>
          <w:rFonts w:ascii="Calibri" w:hAnsi="Calibri" w:cs="Calibri"/>
          <w:lang w:val="hr-HR"/>
        </w:rPr>
      </w:pPr>
      <w:r w:rsidRPr="005A3C50">
        <w:rPr>
          <w:rFonts w:ascii="Calibri" w:hAnsi="Calibri" w:cs="Calibri"/>
          <w:bCs/>
          <w:lang w:val="hr-HR"/>
        </w:rPr>
        <w:t xml:space="preserve">Gospodarski subjekt koji ima poslovni nastan izvan Republike Hrvatske, kao dokaz tehničke i stručne sposobnosti može imati iskazanu vrijednost ugovora u stranoj valuti, ali se obračun u kune, u svrhu ocjene tehničke sposobnosti gospodarskog subjekta prilikom pregleda i ocjene ponuda, obavlja po srednjem tečaju HNB na </w:t>
      </w:r>
      <w:r w:rsidRPr="005A3C50">
        <w:rPr>
          <w:rFonts w:ascii="Calibri" w:hAnsi="Calibri" w:cs="Calibri"/>
          <w:lang w:val="hr-HR"/>
        </w:rPr>
        <w:t xml:space="preserve">dan </w:t>
      </w:r>
      <w:r w:rsidR="00D16879" w:rsidRPr="005A3C50">
        <w:rPr>
          <w:rFonts w:ascii="Calibri" w:hAnsi="Calibri" w:cs="Calibri"/>
          <w:lang w:val="hr-HR"/>
        </w:rPr>
        <w:t xml:space="preserve">početka postupka javne nabave, odnosno na dan </w:t>
      </w:r>
      <w:r w:rsidRPr="005A3C50">
        <w:rPr>
          <w:rFonts w:ascii="Calibri" w:hAnsi="Calibri" w:cs="Calibri"/>
          <w:lang w:val="hr-HR"/>
        </w:rPr>
        <w:t xml:space="preserve">slanja poziva na nadmetanje </w:t>
      </w:r>
      <w:r w:rsidRPr="005A3C50">
        <w:rPr>
          <w:rFonts w:ascii="Calibri" w:hAnsi="Calibri" w:cs="Calibri"/>
          <w:bCs/>
          <w:lang w:val="hr-HR"/>
        </w:rPr>
        <w:t>u Elektroničk</w:t>
      </w:r>
      <w:r w:rsidR="005A3C50" w:rsidRPr="005A3C50">
        <w:rPr>
          <w:rFonts w:ascii="Calibri" w:hAnsi="Calibri" w:cs="Calibri"/>
          <w:bCs/>
          <w:lang w:val="hr-HR"/>
        </w:rPr>
        <w:t>i</w:t>
      </w:r>
      <w:r w:rsidRPr="005A3C50">
        <w:rPr>
          <w:rFonts w:ascii="Calibri" w:hAnsi="Calibri" w:cs="Calibri"/>
          <w:bCs/>
          <w:lang w:val="hr-HR"/>
        </w:rPr>
        <w:t xml:space="preserve"> oglasnik javne nabave RH</w:t>
      </w:r>
      <w:r w:rsidR="00D16879" w:rsidRPr="005A3C50">
        <w:rPr>
          <w:rFonts w:ascii="Calibri" w:hAnsi="Calibri" w:cs="Calibri"/>
          <w:lang w:val="hr-HR"/>
        </w:rPr>
        <w:t xml:space="preserve"> </w:t>
      </w:r>
      <w:r w:rsidR="005A3C50" w:rsidRPr="005A3C50">
        <w:rPr>
          <w:rFonts w:ascii="Calibri" w:hAnsi="Calibri" w:cs="Calibri"/>
          <w:lang w:val="hr-HR"/>
        </w:rPr>
        <w:t>(</w:t>
      </w:r>
      <w:r w:rsidR="005A3C50" w:rsidRPr="005A3C50">
        <w:t xml:space="preserve">i Dodatak Službenom listu Europske unije „Tenders Electronic Daily“ (TED),  </w:t>
      </w:r>
      <w:r w:rsidR="00D16879" w:rsidRPr="005A3C50">
        <w:rPr>
          <w:rFonts w:ascii="Calibri" w:hAnsi="Calibri" w:cs="Calibri"/>
          <w:lang w:val="hr-HR"/>
        </w:rPr>
        <w:t>sukladno čl. 87. st. 1. ZJN 2016.</w:t>
      </w:r>
    </w:p>
    <w:p w14:paraId="6B5E080A" w14:textId="6D23A905" w:rsidR="005A3C50" w:rsidRDefault="005A3C50" w:rsidP="005A3C50">
      <w:pPr>
        <w:spacing w:after="120"/>
        <w:ind w:right="-11"/>
        <w:jc w:val="both"/>
        <w:rPr>
          <w:rFonts w:ascii="Calibri" w:hAnsi="Calibri" w:cs="Calibri"/>
          <w:color w:val="000000"/>
          <w:lang w:val="hr-HR"/>
        </w:rPr>
      </w:pPr>
      <w:r w:rsidRPr="005A3C50">
        <w:t>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r>
        <w:t>.</w:t>
      </w:r>
    </w:p>
    <w:p w14:paraId="1D4FB2FE" w14:textId="77777777" w:rsidR="005A3C50" w:rsidRPr="00B54AAF" w:rsidRDefault="005A3C50" w:rsidP="00CE5B6D">
      <w:pPr>
        <w:spacing w:after="240"/>
        <w:ind w:right="1"/>
        <w:jc w:val="both"/>
        <w:rPr>
          <w:rFonts w:ascii="Calibri" w:hAnsi="Calibri" w:cs="Calibri"/>
          <w:bCs/>
          <w:lang w:val="hr-HR"/>
        </w:rPr>
      </w:pPr>
    </w:p>
    <w:p w14:paraId="77227A1A" w14:textId="483BA1A4" w:rsidR="007B0A9D" w:rsidRPr="00B54AAF" w:rsidRDefault="007B0A9D" w:rsidP="00CE5B6D">
      <w:pPr>
        <w:spacing w:after="240"/>
        <w:ind w:right="1"/>
        <w:jc w:val="both"/>
        <w:rPr>
          <w:rFonts w:ascii="Calibri" w:hAnsi="Calibri" w:cs="Calibri"/>
          <w:b/>
          <w:bCs/>
          <w:u w:val="single"/>
          <w:lang w:val="hr-HR"/>
        </w:rPr>
      </w:pPr>
      <w:r w:rsidRPr="00B54AAF">
        <w:rPr>
          <w:rFonts w:ascii="Calibri" w:hAnsi="Calibri" w:cs="Calibri"/>
          <w:b/>
          <w:bCs/>
          <w:u w:val="single"/>
          <w:lang w:val="hr-HR"/>
        </w:rPr>
        <w:t>Obrazloženje</w:t>
      </w:r>
    </w:p>
    <w:p w14:paraId="32B4DE0E" w14:textId="6750CF1C" w:rsidR="007B0A9D" w:rsidRPr="00B54AAF" w:rsidRDefault="00183889" w:rsidP="007B0A9D">
      <w:pPr>
        <w:ind w:right="272"/>
        <w:jc w:val="both"/>
        <w:rPr>
          <w:rFonts w:ascii="Calibri" w:hAnsi="Calibri" w:cs="Calibri"/>
          <w:color w:val="000000" w:themeColor="text1"/>
          <w:lang w:val="hr-HR"/>
        </w:rPr>
      </w:pPr>
      <w:r w:rsidRPr="00B54AAF">
        <w:rPr>
          <w:rFonts w:eastAsia="Calibri"/>
          <w:lang w:val="hr-HR"/>
        </w:rPr>
        <w:t xml:space="preserve">Uvjeti sposobnosti postavljeni su razmjerno predmetu nabave, budući da se radi o sanaciji lokacije visoko onečišćene opasnim otpadom koja će biti sufinancirana sredstvima iz EU fondova, čiji okvir provedbe postavlja dodatne zahtjeve povrh onih iskazanih Zakonom o javnoj nabavi Republike Hrvatske. </w:t>
      </w:r>
      <w:r w:rsidR="007B0A9D" w:rsidRPr="00B54AAF">
        <w:rPr>
          <w:rFonts w:ascii="Calibri" w:hAnsi="Calibri" w:cs="Calibri"/>
          <w:color w:val="000000" w:themeColor="text1"/>
          <w:lang w:val="hr-HR"/>
        </w:rPr>
        <w:t>Projekt Sanacija jame Sovjak kompleksan je i jedinstven projekt koji se sastoji od specifičnih radova čije je izvođenje predmet usluga upravljanja projektom gradnje te je ocjena Naručitelja da odabrani Ponuditelj mora posjedovati značajno iskustvo u istim ili sličnim poslovima. Zbog navedenog razloga za dokazivanje uredno pruženih usluga iz ove točke određen je duži rok (sedam godina) od minimalno određenog ZJN 2016 (tri godine) kako su slične građevine malobrojne te je vremenski period njihove realizacije dug</w:t>
      </w:r>
      <w:r w:rsidR="00FF06D2">
        <w:rPr>
          <w:rFonts w:ascii="Calibri" w:hAnsi="Calibri" w:cs="Calibri"/>
          <w:color w:val="000000" w:themeColor="text1"/>
          <w:lang w:val="hr-HR"/>
        </w:rPr>
        <w:t xml:space="preserve">, </w:t>
      </w:r>
      <w:r w:rsidR="007B0A9D" w:rsidRPr="00B54AAF">
        <w:rPr>
          <w:rFonts w:ascii="Calibri" w:hAnsi="Calibri" w:cs="Calibri"/>
          <w:color w:val="000000" w:themeColor="text1"/>
          <w:lang w:val="hr-HR"/>
        </w:rPr>
        <w:t xml:space="preserve">ovako </w:t>
      </w:r>
      <w:r w:rsidR="00FF06D2">
        <w:rPr>
          <w:rFonts w:ascii="Calibri" w:hAnsi="Calibri" w:cs="Calibri"/>
          <w:color w:val="000000" w:themeColor="text1"/>
          <w:lang w:val="hr-HR"/>
        </w:rPr>
        <w:t xml:space="preserve">se </w:t>
      </w:r>
      <w:r w:rsidR="007B0A9D" w:rsidRPr="00B54AAF">
        <w:rPr>
          <w:rFonts w:ascii="Calibri" w:hAnsi="Calibri" w:cs="Calibri"/>
          <w:color w:val="000000" w:themeColor="text1"/>
          <w:lang w:val="hr-HR"/>
        </w:rPr>
        <w:t>postavljenim uvjetom otvara mogućnost sudjelovanja većeg broja ponuditelja, odnosno osigurava se odgovarajuća razina tržišnog natjecanja.</w:t>
      </w:r>
    </w:p>
    <w:p w14:paraId="094F7FF7" w14:textId="77777777" w:rsidR="00183889" w:rsidRPr="00B54AAF" w:rsidRDefault="00183889" w:rsidP="007B0A9D">
      <w:pPr>
        <w:ind w:right="272"/>
        <w:jc w:val="both"/>
        <w:rPr>
          <w:rFonts w:ascii="Calibri" w:hAnsi="Calibri" w:cs="Calibri"/>
          <w:color w:val="000000" w:themeColor="text1"/>
          <w:lang w:val="hr-HR"/>
        </w:rPr>
      </w:pPr>
    </w:p>
    <w:p w14:paraId="7FBBC5F9" w14:textId="6D39B2EF" w:rsidR="00CE5B6D" w:rsidRPr="00304AD7" w:rsidRDefault="00CE5B6D" w:rsidP="00481ABA">
      <w:pPr>
        <w:pStyle w:val="Naslov3"/>
        <w:numPr>
          <w:ilvl w:val="2"/>
          <w:numId w:val="6"/>
        </w:numPr>
        <w:rPr>
          <w:lang w:val="hr-HR"/>
        </w:rPr>
      </w:pPr>
      <w:bookmarkStart w:id="117" w:name="_Ref528662264"/>
      <w:r w:rsidRPr="00304AD7">
        <w:rPr>
          <w:lang w:val="hr-HR"/>
        </w:rPr>
        <w:t>Tehnički stručnjaci</w:t>
      </w:r>
      <w:bookmarkEnd w:id="117"/>
    </w:p>
    <w:p w14:paraId="61A6DEF6" w14:textId="61F13F99" w:rsidR="00CE5B6D" w:rsidRPr="00B54AAF" w:rsidRDefault="00CE5B6D" w:rsidP="00CE5B6D">
      <w:pPr>
        <w:autoSpaceDE w:val="0"/>
        <w:autoSpaceDN w:val="0"/>
        <w:adjustRightInd w:val="0"/>
        <w:spacing w:before="240" w:line="276" w:lineRule="auto"/>
        <w:jc w:val="both"/>
        <w:rPr>
          <w:rFonts w:cstheme="minorHAnsi"/>
          <w:bCs/>
          <w:lang w:val="hr-HR"/>
        </w:rPr>
      </w:pPr>
      <w:r w:rsidRPr="00B54AAF">
        <w:rPr>
          <w:rFonts w:cstheme="minorHAnsi"/>
          <w:bCs/>
          <w:lang w:val="hr-HR"/>
        </w:rPr>
        <w:t xml:space="preserve">Ponuditelj mora imati </w:t>
      </w:r>
      <w:r w:rsidR="00D16879" w:rsidRPr="00B54AAF">
        <w:rPr>
          <w:rFonts w:cstheme="minorHAnsi"/>
          <w:bCs/>
          <w:lang w:val="hr-HR"/>
        </w:rPr>
        <w:t xml:space="preserve">na raspolaganju </w:t>
      </w:r>
      <w:r w:rsidRPr="00B54AAF">
        <w:rPr>
          <w:rFonts w:cstheme="minorHAnsi"/>
          <w:bCs/>
          <w:lang w:val="hr-HR"/>
        </w:rPr>
        <w:t>tim sastavljen od tehničkih stručnjaka, neovisno o tome pripadaju li oni gospodarskom subjektu ili ne.</w:t>
      </w:r>
    </w:p>
    <w:p w14:paraId="59C466CC" w14:textId="6F04B348" w:rsidR="00CE5B6D" w:rsidRPr="00B54AAF" w:rsidRDefault="00CE5B6D" w:rsidP="00CE5B6D">
      <w:pPr>
        <w:ind w:right="1"/>
        <w:jc w:val="both"/>
        <w:rPr>
          <w:rFonts w:ascii="Calibri" w:hAnsi="Calibri" w:cs="Calibri"/>
          <w:bCs/>
          <w:lang w:val="hr-HR"/>
        </w:rPr>
      </w:pPr>
      <w:bookmarkStart w:id="118" w:name="_Hlk513565230"/>
      <w:r w:rsidRPr="00B54AAF">
        <w:rPr>
          <w:rFonts w:ascii="Calibri" w:hAnsi="Calibri" w:cs="Calibri"/>
          <w:bCs/>
          <w:lang w:val="hr-HR"/>
        </w:rPr>
        <w:t xml:space="preserve">Naručitelj je odredio 2 (slovima: dva) profila stručnjaka te iskustvo i specifična znanja koja moraju imati kako bi osigurali kvalitetno pružanje usluga koje su predmet nabave: </w:t>
      </w:r>
    </w:p>
    <w:p w14:paraId="5EA87B5F" w14:textId="77777777" w:rsidR="00CE5B6D" w:rsidRPr="00B54AAF" w:rsidRDefault="00CE5B6D" w:rsidP="00CE5B6D">
      <w:pPr>
        <w:ind w:right="1"/>
        <w:jc w:val="both"/>
        <w:rPr>
          <w:rFonts w:ascii="Calibri" w:hAnsi="Calibri" w:cs="Calibri"/>
          <w:bCs/>
          <w:lang w:val="hr-HR"/>
        </w:rPr>
      </w:pPr>
    </w:p>
    <w:p w14:paraId="0091CE7F" w14:textId="0DE1AFF5" w:rsidR="00CE5B6D" w:rsidRPr="00B54AAF" w:rsidRDefault="00CE5B6D" w:rsidP="00481ABA">
      <w:pPr>
        <w:pStyle w:val="Odlomakpopisa"/>
        <w:numPr>
          <w:ilvl w:val="0"/>
          <w:numId w:val="28"/>
        </w:numPr>
        <w:rPr>
          <w:b/>
          <w:lang w:val="hr-HR"/>
        </w:rPr>
      </w:pPr>
      <w:r w:rsidRPr="00B54AAF">
        <w:rPr>
          <w:b/>
          <w:lang w:val="hr-HR"/>
        </w:rPr>
        <w:t>KLJUČNO OSOBLJE:</w:t>
      </w:r>
    </w:p>
    <w:p w14:paraId="059D78F2" w14:textId="77777777" w:rsidR="00946E0D" w:rsidRPr="00B54AAF" w:rsidRDefault="00946E0D" w:rsidP="00946E0D">
      <w:pPr>
        <w:ind w:right="272"/>
        <w:jc w:val="both"/>
        <w:rPr>
          <w:rFonts w:ascii="Calibri" w:hAnsi="Calibri" w:cs="Calibri"/>
          <w:bCs/>
          <w:lang w:val="hr-HR"/>
        </w:rPr>
      </w:pPr>
    </w:p>
    <w:p w14:paraId="71C4FEC8" w14:textId="77777777" w:rsidR="00946E0D" w:rsidRPr="00B54AAF" w:rsidRDefault="00946E0D" w:rsidP="00946E0D">
      <w:pPr>
        <w:ind w:right="272"/>
        <w:jc w:val="both"/>
        <w:rPr>
          <w:rFonts w:ascii="Calibri" w:hAnsi="Calibri" w:cs="Calibri"/>
          <w:bCs/>
          <w:lang w:val="hr-HR"/>
        </w:rPr>
      </w:pPr>
      <w:r w:rsidRPr="00B54AAF">
        <w:rPr>
          <w:rFonts w:ascii="Calibri" w:hAnsi="Calibri" w:cs="Calibri"/>
          <w:bCs/>
          <w:lang w:val="hr-HR"/>
        </w:rPr>
        <w:t>Jedna osoba ne može obavljati više od jedne dolje navedene funkcije.</w:t>
      </w:r>
    </w:p>
    <w:p w14:paraId="3A02A4C5" w14:textId="77777777" w:rsidR="00946E0D" w:rsidRPr="00B54AAF" w:rsidRDefault="00946E0D" w:rsidP="00946E0D">
      <w:pPr>
        <w:rPr>
          <w:b/>
          <w:lang w:val="hr-HR"/>
        </w:rPr>
      </w:pPr>
    </w:p>
    <w:p w14:paraId="74AB8F96" w14:textId="77777777" w:rsidR="00CE5B6D" w:rsidRPr="00B54AAF" w:rsidRDefault="00CE5B6D" w:rsidP="00481ABA">
      <w:pPr>
        <w:pStyle w:val="Odlomakpopisa"/>
        <w:numPr>
          <w:ilvl w:val="0"/>
          <w:numId w:val="14"/>
        </w:numPr>
        <w:ind w:left="851"/>
        <w:rPr>
          <w:rFonts w:ascii="Calibri" w:hAnsi="Calibri" w:cs="Calibri"/>
          <w:bCs/>
          <w:lang w:val="hr-HR"/>
        </w:rPr>
      </w:pPr>
      <w:r w:rsidRPr="00B54AAF">
        <w:rPr>
          <w:rFonts w:ascii="Calibri" w:hAnsi="Calibri" w:cs="Calibri"/>
          <w:b/>
          <w:bCs/>
          <w:lang w:val="hr-HR"/>
        </w:rPr>
        <w:t xml:space="preserve">Stručnjak 1 – </w:t>
      </w:r>
      <w:r w:rsidRPr="00B54AAF">
        <w:rPr>
          <w:rFonts w:ascii="Calibri" w:hAnsi="Calibri" w:cs="Calibri"/>
          <w:lang w:val="hr-HR"/>
        </w:rPr>
        <w:t>Voditelj projekta</w:t>
      </w:r>
      <w:r w:rsidRPr="00B54AAF">
        <w:rPr>
          <w:rFonts w:ascii="Calibri" w:hAnsi="Calibri" w:cs="Calibri"/>
          <w:bCs/>
          <w:lang w:val="hr-HR"/>
        </w:rPr>
        <w:t xml:space="preserve"> </w:t>
      </w:r>
    </w:p>
    <w:p w14:paraId="5CF796DA" w14:textId="77777777" w:rsidR="00481ABA" w:rsidRPr="00B54AAF" w:rsidRDefault="00481ABA" w:rsidP="00481ABA">
      <w:pPr>
        <w:pStyle w:val="Odlomakpopisa"/>
        <w:ind w:left="851"/>
        <w:rPr>
          <w:rFonts w:ascii="Calibri" w:hAnsi="Calibri" w:cs="Calibri"/>
          <w:bCs/>
          <w:lang w:val="hr-HR"/>
        </w:rPr>
      </w:pPr>
    </w:p>
    <w:p w14:paraId="74B06932" w14:textId="31D3162D" w:rsidR="00CE5B6D" w:rsidRPr="00B54AAF" w:rsidRDefault="00CE5B6D" w:rsidP="00481ABA">
      <w:pPr>
        <w:pStyle w:val="Odlomakpopisa"/>
        <w:numPr>
          <w:ilvl w:val="0"/>
          <w:numId w:val="14"/>
        </w:numPr>
        <w:ind w:left="851"/>
        <w:rPr>
          <w:rFonts w:ascii="Calibri" w:hAnsi="Calibri" w:cs="Calibri"/>
          <w:bCs/>
          <w:lang w:val="hr-HR"/>
        </w:rPr>
      </w:pPr>
      <w:r w:rsidRPr="00B54AAF">
        <w:rPr>
          <w:rFonts w:ascii="Calibri" w:hAnsi="Calibri" w:cs="Calibri"/>
          <w:b/>
          <w:bCs/>
          <w:lang w:val="hr-HR"/>
        </w:rPr>
        <w:t xml:space="preserve">Stručnjak 2 – </w:t>
      </w:r>
      <w:r w:rsidRPr="00B54AAF">
        <w:rPr>
          <w:rFonts w:ascii="Calibri" w:hAnsi="Calibri" w:cs="ArialMT"/>
          <w:lang w:val="hr-HR"/>
        </w:rPr>
        <w:t xml:space="preserve">Pomoćnik voditelja projekta </w:t>
      </w:r>
    </w:p>
    <w:p w14:paraId="1F3F5783" w14:textId="77777777" w:rsidR="00D16879" w:rsidRPr="00B54AAF" w:rsidRDefault="00D16879" w:rsidP="00CE5B6D">
      <w:pPr>
        <w:ind w:right="272"/>
        <w:jc w:val="both"/>
        <w:rPr>
          <w:rFonts w:ascii="Calibri" w:hAnsi="Calibri" w:cs="Calibri"/>
          <w:bCs/>
          <w:lang w:val="hr-HR"/>
        </w:rPr>
      </w:pPr>
    </w:p>
    <w:bookmarkEnd w:id="118"/>
    <w:p w14:paraId="4356AF61" w14:textId="589A2C52" w:rsidR="00CE5B6D" w:rsidRPr="00B54AAF" w:rsidRDefault="00CE5B6D" w:rsidP="00481ABA">
      <w:pPr>
        <w:pStyle w:val="Naslov2111"/>
        <w:numPr>
          <w:ilvl w:val="3"/>
          <w:numId w:val="6"/>
        </w:numPr>
      </w:pPr>
      <w:r w:rsidRPr="00B54AAF">
        <w:t>Stručnjak 1: Voditelj projekta</w:t>
      </w:r>
    </w:p>
    <w:p w14:paraId="216320B5" w14:textId="77777777" w:rsidR="00481ABA" w:rsidRPr="00B54AAF" w:rsidRDefault="00481ABA" w:rsidP="00481ABA">
      <w:pPr>
        <w:pStyle w:val="Naslov2111"/>
        <w:ind w:left="1440"/>
      </w:pPr>
    </w:p>
    <w:p w14:paraId="6F92EE35" w14:textId="77777777" w:rsidR="00CE5B6D" w:rsidRPr="00B54AAF" w:rsidRDefault="00CE5B6D" w:rsidP="00CE5B6D">
      <w:pPr>
        <w:ind w:right="272"/>
        <w:rPr>
          <w:rFonts w:ascii="Calibri" w:hAnsi="Calibri" w:cs="Calibri"/>
          <w:bCs/>
          <w:highlight w:val="yellow"/>
          <w:lang w:val="hr-HR"/>
        </w:rPr>
      </w:pPr>
      <w:bookmarkStart w:id="119" w:name="_Hlk512255860"/>
    </w:p>
    <w:bookmarkEnd w:id="119"/>
    <w:p w14:paraId="72C95C84" w14:textId="77777777" w:rsidR="00CE5B6D" w:rsidRPr="00B54AAF" w:rsidRDefault="00CE5B6D" w:rsidP="00CE5B6D">
      <w:pPr>
        <w:ind w:right="272"/>
        <w:jc w:val="both"/>
        <w:rPr>
          <w:rFonts w:ascii="Calibri" w:hAnsi="Calibri" w:cs="Calibri"/>
          <w:bCs/>
          <w:lang w:val="hr-HR"/>
        </w:rPr>
      </w:pPr>
      <w:r w:rsidRPr="00B54AAF">
        <w:rPr>
          <w:rFonts w:ascii="Calibri" w:hAnsi="Calibri" w:cs="Calibri"/>
          <w:bCs/>
          <w:lang w:val="hr-HR"/>
        </w:rPr>
        <w:t>Stručnjak 1 mora ispunjavati niže navedene uvjete u pogledu kvalifikacija, vještina i općenitog stručnog iskustva, a specifičnost stručnog iskustva bit će kriterij bodovanja u okviru ekonomski najpovoljnije ponude:</w:t>
      </w:r>
    </w:p>
    <w:p w14:paraId="31EF1822" w14:textId="77777777" w:rsidR="00CE5B6D" w:rsidRPr="00B54AAF" w:rsidRDefault="00CE5B6D" w:rsidP="00CE5B6D">
      <w:pPr>
        <w:ind w:right="272"/>
        <w:rPr>
          <w:rFonts w:ascii="Calibri" w:hAnsi="Calibri" w:cs="Calibri"/>
          <w:bCs/>
          <w:lang w:val="hr-HR"/>
        </w:rPr>
      </w:pPr>
    </w:p>
    <w:p w14:paraId="3C7DA4A5" w14:textId="77777777" w:rsidR="00CE5B6D" w:rsidRPr="00B54AAF" w:rsidRDefault="00CE5B6D" w:rsidP="00CE5B6D">
      <w:pPr>
        <w:jc w:val="both"/>
        <w:rPr>
          <w:rFonts w:ascii="Calibri" w:hAnsi="Calibri" w:cs="ArialMT"/>
          <w:color w:val="000000"/>
          <w:lang w:val="hr-HR"/>
        </w:rPr>
      </w:pPr>
      <w:r w:rsidRPr="00B54AAF">
        <w:rPr>
          <w:rFonts w:ascii="Calibri" w:hAnsi="Calibri" w:cs="ArialMT"/>
          <w:color w:val="000000"/>
          <w:lang w:val="hr-HR"/>
        </w:rPr>
        <w:t>Gospodarski subjekt mora u postupku javne nabave dokazati da Stručnjak 1 posjeduje:</w:t>
      </w:r>
    </w:p>
    <w:p w14:paraId="72EA8EBA" w14:textId="77777777" w:rsidR="00481ABA" w:rsidRPr="00B54AAF" w:rsidRDefault="00481ABA" w:rsidP="00CE5B6D">
      <w:pPr>
        <w:jc w:val="both"/>
        <w:rPr>
          <w:rFonts w:ascii="Calibri" w:hAnsi="Calibri" w:cs="ArialMT"/>
          <w:color w:val="000000"/>
          <w:lang w:val="hr-HR"/>
        </w:rPr>
      </w:pPr>
    </w:p>
    <w:p w14:paraId="2428CF54" w14:textId="77777777" w:rsidR="00563772" w:rsidRPr="00B826D9" w:rsidRDefault="00563772" w:rsidP="00563772">
      <w:pPr>
        <w:pStyle w:val="Odlomakpopisa"/>
        <w:numPr>
          <w:ilvl w:val="0"/>
          <w:numId w:val="16"/>
        </w:numPr>
        <w:spacing w:after="120"/>
        <w:jc w:val="both"/>
        <w:rPr>
          <w:rFonts w:ascii="Calibri" w:hAnsi="Calibri" w:cs="ArialMT"/>
          <w:color w:val="000000"/>
          <w:lang w:val="hr-HR"/>
        </w:rPr>
      </w:pPr>
      <w:r w:rsidRPr="00A00AC1">
        <w:rPr>
          <w:rFonts w:ascii="Calibri" w:hAnsi="Calibri" w:cs="ArialMT"/>
          <w:color w:val="000000"/>
          <w:lang w:val="hr-HR"/>
        </w:rPr>
        <w:t>Visok</w:t>
      </w:r>
      <w:r>
        <w:rPr>
          <w:rFonts w:ascii="Calibri" w:hAnsi="Calibri" w:cs="ArialMT"/>
          <w:color w:val="000000"/>
          <w:lang w:val="hr-HR"/>
        </w:rPr>
        <w:t>u</w:t>
      </w:r>
      <w:r w:rsidRPr="00A00AC1">
        <w:rPr>
          <w:rFonts w:ascii="Calibri" w:hAnsi="Calibri" w:cs="ArialMT"/>
          <w:color w:val="000000"/>
          <w:lang w:val="hr-HR"/>
        </w:rPr>
        <w:t xml:space="preserve"> stručn</w:t>
      </w:r>
      <w:r>
        <w:rPr>
          <w:rFonts w:ascii="Calibri" w:hAnsi="Calibri" w:cs="ArialMT"/>
          <w:color w:val="000000"/>
          <w:lang w:val="hr-HR"/>
        </w:rPr>
        <w:t>u</w:t>
      </w:r>
      <w:r w:rsidRPr="00A00AC1">
        <w:rPr>
          <w:rFonts w:ascii="Calibri" w:hAnsi="Calibri" w:cs="ArialMT"/>
          <w:color w:val="000000"/>
          <w:lang w:val="hr-HR"/>
        </w:rPr>
        <w:t xml:space="preserve"> sprem</w:t>
      </w:r>
      <w:r>
        <w:rPr>
          <w:rFonts w:ascii="Calibri" w:hAnsi="Calibri" w:cs="ArialMT"/>
          <w:color w:val="000000"/>
          <w:lang w:val="hr-HR"/>
        </w:rPr>
        <w:t>u</w:t>
      </w:r>
      <w:r w:rsidRPr="00A00AC1">
        <w:rPr>
          <w:rFonts w:ascii="Calibri" w:hAnsi="Calibri" w:cs="ArialMT"/>
          <w:color w:val="000000"/>
          <w:lang w:val="hr-HR"/>
        </w:rPr>
        <w:t xml:space="preserve"> odnosno završen preddiplomski i diplomski sveučilišni studij ili integrirani preddiplomski i diplomski sveučilišni studij ili specijalistički diplomski stručni studij (prema Hrvatskom klasifikacijskom okviru (HKO) razina obrazovanja 7.1 ili prema Europskom klasifikacijskom okviru (EQF) razina 7) u znanstvenom polju građevinarstva, arhitekture, strojarstva ili elektrotehnike (zvanje: dipl.ing.građ., mag.ing.aedif., struč.spec.ing.aedif., dipl.ing.arh., mag.ing.arch., struč.spec.ing.arch., dipl.ing.stroj., mag.ing.mech., struč.spec.ing.mech., dipl.ing.el., mag.ing.el. ili struč.spec.ing.el.)</w:t>
      </w:r>
    </w:p>
    <w:p w14:paraId="096DE052" w14:textId="77777777" w:rsidR="00D56A3E" w:rsidRPr="00B54AAF" w:rsidRDefault="00D56A3E" w:rsidP="00D56A3E">
      <w:pPr>
        <w:pStyle w:val="Odlomakpopisa"/>
        <w:spacing w:after="120"/>
        <w:jc w:val="both"/>
        <w:rPr>
          <w:rFonts w:ascii="Calibri" w:hAnsi="Calibri" w:cs="ArialMT"/>
          <w:color w:val="000000"/>
          <w:lang w:val="hr-HR"/>
        </w:rPr>
      </w:pPr>
    </w:p>
    <w:p w14:paraId="1E87B666" w14:textId="1A3E2CB7" w:rsidR="00CE5B6D" w:rsidRPr="00FE398A" w:rsidRDefault="00CE5B6D" w:rsidP="00FE398A">
      <w:pPr>
        <w:spacing w:after="120"/>
        <w:jc w:val="both"/>
        <w:rPr>
          <w:rFonts w:ascii="Calibri" w:hAnsi="Calibri" w:cs="ArialMT"/>
          <w:color w:val="000000"/>
          <w:lang w:val="hr-HR"/>
        </w:rPr>
      </w:pPr>
      <w:r w:rsidRPr="00FE398A">
        <w:rPr>
          <w:rFonts w:ascii="Calibri" w:hAnsi="Calibri" w:cs="ArialMT"/>
          <w:color w:val="000000"/>
          <w:lang w:val="hr-HR"/>
        </w:rPr>
        <w:t>Temeljem članka 268. stavka 1. točke 8. ZJN 2016 stručna kvalifikacija Stručnjaka 1 ocjenjuje se u okviru Kriterija za odabir ponude (vidi</w:t>
      </w:r>
      <w:r w:rsidRPr="00FE398A">
        <w:rPr>
          <w:rFonts w:ascii="Calibri" w:hAnsi="Calibri" w:cs="Calibri"/>
          <w:color w:val="3366FF"/>
          <w:lang w:val="hr-HR"/>
        </w:rPr>
        <w:t xml:space="preserve"> </w:t>
      </w:r>
      <w:r w:rsidR="00356B3C" w:rsidRPr="00FE398A">
        <w:rPr>
          <w:rFonts w:ascii="Calibri" w:hAnsi="Calibri" w:cs="Calibri"/>
          <w:b/>
          <w:color w:val="00B0F0"/>
          <w:lang w:val="hr-HR"/>
        </w:rPr>
        <w:t xml:space="preserve">točku </w:t>
      </w:r>
      <w:r w:rsidR="00356B3C" w:rsidRPr="00FE398A">
        <w:rPr>
          <w:rFonts w:ascii="Calibri" w:hAnsi="Calibri" w:cs="Calibri"/>
          <w:b/>
          <w:color w:val="00B0F0"/>
          <w:lang w:val="hr-HR"/>
        </w:rPr>
        <w:fldChar w:fldCharType="begin"/>
      </w:r>
      <w:r w:rsidR="00356B3C" w:rsidRPr="00FE398A">
        <w:rPr>
          <w:rFonts w:ascii="Calibri" w:hAnsi="Calibri" w:cs="Calibri"/>
          <w:b/>
          <w:color w:val="00B0F0"/>
          <w:lang w:val="hr-HR"/>
        </w:rPr>
        <w:instrText xml:space="preserve"> REF _Ref528691694 \r \h  \* MERGEFORMAT </w:instrText>
      </w:r>
      <w:r w:rsidR="00356B3C" w:rsidRPr="00FE398A">
        <w:rPr>
          <w:rFonts w:ascii="Calibri" w:hAnsi="Calibri" w:cs="Calibri"/>
          <w:b/>
          <w:color w:val="00B0F0"/>
          <w:lang w:val="hr-HR"/>
        </w:rPr>
      </w:r>
      <w:r w:rsidR="00356B3C" w:rsidRPr="00FE398A">
        <w:rPr>
          <w:rFonts w:ascii="Calibri" w:hAnsi="Calibri" w:cs="Calibri"/>
          <w:b/>
          <w:color w:val="00B0F0"/>
          <w:lang w:val="hr-HR"/>
        </w:rPr>
        <w:fldChar w:fldCharType="separate"/>
      </w:r>
      <w:r w:rsidR="00BA713D">
        <w:rPr>
          <w:rFonts w:ascii="Calibri" w:hAnsi="Calibri" w:cs="Calibri"/>
          <w:b/>
          <w:color w:val="00B0F0"/>
          <w:lang w:val="hr-HR"/>
        </w:rPr>
        <w:t>6.5</w:t>
      </w:r>
      <w:r w:rsidR="00356B3C" w:rsidRPr="00FE398A">
        <w:rPr>
          <w:rFonts w:ascii="Calibri" w:hAnsi="Calibri" w:cs="Calibri"/>
          <w:b/>
          <w:color w:val="00B0F0"/>
          <w:lang w:val="hr-HR"/>
        </w:rPr>
        <w:fldChar w:fldCharType="end"/>
      </w:r>
      <w:r w:rsidRPr="00FE398A">
        <w:rPr>
          <w:rFonts w:ascii="Calibri" w:hAnsi="Calibri" w:cs="Calibri"/>
          <w:b/>
          <w:color w:val="00B0F0"/>
          <w:lang w:val="hr-HR"/>
        </w:rPr>
        <w:t>.</w:t>
      </w:r>
      <w:r w:rsidRPr="00FE398A">
        <w:rPr>
          <w:rFonts w:ascii="Calibri" w:hAnsi="Calibri" w:cs="ArialMT"/>
          <w:color w:val="00B0F0"/>
          <w:lang w:val="hr-HR"/>
        </w:rPr>
        <w:t xml:space="preserve"> </w:t>
      </w:r>
      <w:r w:rsidRPr="00FE398A">
        <w:rPr>
          <w:rFonts w:ascii="Calibri" w:hAnsi="Calibri" w:cs="ArialMT"/>
          <w:color w:val="000000"/>
          <w:lang w:val="hr-HR"/>
        </w:rPr>
        <w:t>ove Dokumentacije o nabavi)</w:t>
      </w:r>
    </w:p>
    <w:p w14:paraId="576D294A" w14:textId="77777777" w:rsidR="00CE5B6D" w:rsidRPr="00B54AAF" w:rsidRDefault="00CE5B6D" w:rsidP="00CE5B6D">
      <w:pPr>
        <w:autoSpaceDE w:val="0"/>
        <w:autoSpaceDN w:val="0"/>
        <w:adjustRightInd w:val="0"/>
        <w:spacing w:after="120"/>
        <w:ind w:left="1276" w:right="272" w:hanging="283"/>
        <w:rPr>
          <w:rFonts w:ascii="Calibri" w:hAnsi="Calibri" w:cs="ArialMT"/>
          <w:b/>
          <w:color w:val="000000"/>
          <w:lang w:val="hr-HR"/>
        </w:rPr>
      </w:pPr>
    </w:p>
    <w:p w14:paraId="11D5EB9B" w14:textId="1856B48C" w:rsidR="00CE5B6D" w:rsidRPr="00B54AAF" w:rsidRDefault="00CE5B6D" w:rsidP="00481ABA">
      <w:pPr>
        <w:pStyle w:val="Naslov2111"/>
        <w:numPr>
          <w:ilvl w:val="3"/>
          <w:numId w:val="6"/>
        </w:numPr>
      </w:pPr>
      <w:r w:rsidRPr="00B54AAF">
        <w:t xml:space="preserve"> Stručnjak 2: </w:t>
      </w:r>
      <w:r w:rsidRPr="00B54AAF">
        <w:rPr>
          <w:rFonts w:cs="ArialMT"/>
        </w:rPr>
        <w:t xml:space="preserve">Pomoćnik voditelja projekta </w:t>
      </w:r>
    </w:p>
    <w:p w14:paraId="56BC461D" w14:textId="77777777" w:rsidR="00CE5B6D" w:rsidRPr="00B54AAF" w:rsidRDefault="00CE5B6D" w:rsidP="00CE5B6D">
      <w:pPr>
        <w:ind w:right="272"/>
        <w:jc w:val="both"/>
        <w:rPr>
          <w:rFonts w:ascii="Calibri" w:hAnsi="Calibri" w:cs="Calibri"/>
          <w:b/>
          <w:u w:val="single"/>
          <w:lang w:val="hr-HR"/>
        </w:rPr>
      </w:pPr>
    </w:p>
    <w:p w14:paraId="0FDAB834" w14:textId="63A801D0" w:rsidR="00CE5B6D" w:rsidRPr="00B54AAF" w:rsidRDefault="00CE5B6D" w:rsidP="00CE5B6D">
      <w:pPr>
        <w:ind w:right="272"/>
        <w:jc w:val="both"/>
        <w:rPr>
          <w:rFonts w:ascii="Calibri" w:hAnsi="Calibri" w:cs="Calibri"/>
          <w:bCs/>
          <w:lang w:val="hr-HR"/>
        </w:rPr>
      </w:pPr>
      <w:r w:rsidRPr="00B54AAF">
        <w:rPr>
          <w:rFonts w:ascii="Calibri" w:hAnsi="Calibri" w:cs="Calibri"/>
          <w:bCs/>
          <w:lang w:val="hr-HR"/>
        </w:rPr>
        <w:t>Stručnjak 2 mora ispunjavati niže navedene uvjete u pogledu kvalifikacija, vještina i općenitog stručnog iskustva, a specifičnost stručnog iskustv</w:t>
      </w:r>
      <w:r w:rsidR="009C1016">
        <w:rPr>
          <w:rFonts w:ascii="Calibri" w:hAnsi="Calibri" w:cs="Calibri"/>
          <w:bCs/>
          <w:lang w:val="hr-HR"/>
        </w:rPr>
        <w:t>a</w:t>
      </w:r>
      <w:r w:rsidRPr="00B54AAF">
        <w:rPr>
          <w:rFonts w:ascii="Calibri" w:hAnsi="Calibri" w:cs="Calibri"/>
          <w:bCs/>
          <w:lang w:val="hr-HR"/>
        </w:rPr>
        <w:t xml:space="preserve"> biti će kriterij bodovanja u okviru ekonomski najpovoljnije ponude:</w:t>
      </w:r>
    </w:p>
    <w:p w14:paraId="54D96B6C" w14:textId="77777777" w:rsidR="00CE5B6D" w:rsidRPr="00B54AAF" w:rsidRDefault="00CE5B6D" w:rsidP="00CE5B6D">
      <w:pPr>
        <w:ind w:right="272"/>
        <w:rPr>
          <w:rFonts w:ascii="Calibri" w:hAnsi="Calibri" w:cs="Calibri"/>
          <w:bCs/>
          <w:lang w:val="hr-HR"/>
        </w:rPr>
      </w:pPr>
    </w:p>
    <w:p w14:paraId="33FAE17B" w14:textId="77777777" w:rsidR="00CE5B6D" w:rsidRPr="00B54AAF" w:rsidRDefault="00CE5B6D" w:rsidP="00CE5B6D">
      <w:pPr>
        <w:rPr>
          <w:rFonts w:cs="Times New Roman"/>
          <w:i/>
          <w:lang w:val="hr-HR"/>
        </w:rPr>
      </w:pPr>
      <w:r w:rsidRPr="00B54AAF">
        <w:rPr>
          <w:rFonts w:ascii="Calibri" w:hAnsi="Calibri" w:cs="ArialMT"/>
          <w:color w:val="000000"/>
          <w:lang w:val="hr-HR"/>
        </w:rPr>
        <w:t>Gospodarski subjekt mora u postupku javne nabave dokazati da Stručnjak 2 posjeduje:</w:t>
      </w:r>
    </w:p>
    <w:p w14:paraId="5F629663" w14:textId="0353F895" w:rsidR="00563772" w:rsidRDefault="00563772" w:rsidP="00563772">
      <w:pPr>
        <w:pStyle w:val="Odlomakpopisa"/>
        <w:numPr>
          <w:ilvl w:val="0"/>
          <w:numId w:val="15"/>
        </w:numPr>
        <w:spacing w:after="120"/>
        <w:jc w:val="both"/>
        <w:rPr>
          <w:rFonts w:ascii="Calibri" w:hAnsi="Calibri" w:cs="ArialMT"/>
          <w:color w:val="000000"/>
          <w:lang w:val="hr-HR"/>
        </w:rPr>
      </w:pPr>
      <w:r w:rsidRPr="00A00AC1">
        <w:rPr>
          <w:rFonts w:ascii="Calibri" w:hAnsi="Calibri" w:cs="ArialMT"/>
          <w:color w:val="000000"/>
          <w:lang w:val="hr-HR"/>
        </w:rPr>
        <w:t>Visok</w:t>
      </w:r>
      <w:r>
        <w:rPr>
          <w:rFonts w:ascii="Calibri" w:hAnsi="Calibri" w:cs="ArialMT"/>
          <w:color w:val="000000"/>
          <w:lang w:val="hr-HR"/>
        </w:rPr>
        <w:t>u</w:t>
      </w:r>
      <w:r w:rsidRPr="00A00AC1">
        <w:rPr>
          <w:rFonts w:ascii="Calibri" w:hAnsi="Calibri" w:cs="ArialMT"/>
          <w:color w:val="000000"/>
          <w:lang w:val="hr-HR"/>
        </w:rPr>
        <w:t xml:space="preserve"> stručn</w:t>
      </w:r>
      <w:r>
        <w:rPr>
          <w:rFonts w:ascii="Calibri" w:hAnsi="Calibri" w:cs="ArialMT"/>
          <w:color w:val="000000"/>
          <w:lang w:val="hr-HR"/>
        </w:rPr>
        <w:t>u</w:t>
      </w:r>
      <w:r w:rsidRPr="00A00AC1">
        <w:rPr>
          <w:rFonts w:ascii="Calibri" w:hAnsi="Calibri" w:cs="ArialMT"/>
          <w:color w:val="000000"/>
          <w:lang w:val="hr-HR"/>
        </w:rPr>
        <w:t xml:space="preserve"> sprem</w:t>
      </w:r>
      <w:r>
        <w:rPr>
          <w:rFonts w:ascii="Calibri" w:hAnsi="Calibri" w:cs="ArialMT"/>
          <w:color w:val="000000"/>
          <w:lang w:val="hr-HR"/>
        </w:rPr>
        <w:t>u</w:t>
      </w:r>
      <w:r w:rsidRPr="00A00AC1">
        <w:rPr>
          <w:rFonts w:ascii="Calibri" w:hAnsi="Calibri" w:cs="ArialMT"/>
          <w:color w:val="000000"/>
          <w:lang w:val="hr-HR"/>
        </w:rPr>
        <w:t xml:space="preserve"> odnosno završen preddiplomski i diplomski sveučilišni studij ili integrirani preddiplomski i diplomski sveučilišni studij ili specijalistički diplomski stručni studij (prema Hrvatskom klasifikacijskom okviru (HKO) razina obrazovanja 7.1 ili prema Europskom klasifikacijskom okviru (EQF) razina 7) u znanstvenom polju građevinarstva</w:t>
      </w:r>
      <w:r>
        <w:rPr>
          <w:rFonts w:ascii="Calibri" w:hAnsi="Calibri" w:cs="ArialMT"/>
          <w:color w:val="000000"/>
          <w:lang w:val="hr-HR"/>
        </w:rPr>
        <w:t xml:space="preserve"> ili arhitekture</w:t>
      </w:r>
      <w:r w:rsidRPr="00A00AC1">
        <w:rPr>
          <w:rFonts w:ascii="Calibri" w:hAnsi="Calibri" w:cs="ArialMT"/>
          <w:color w:val="000000"/>
          <w:lang w:val="hr-HR"/>
        </w:rPr>
        <w:t xml:space="preserve"> (zvanje: dipl.ing.građ., mag.ing.aedif.</w:t>
      </w:r>
      <w:r>
        <w:rPr>
          <w:rFonts w:ascii="Calibri" w:hAnsi="Calibri" w:cs="ArialMT"/>
          <w:color w:val="000000"/>
          <w:lang w:val="hr-HR"/>
        </w:rPr>
        <w:t xml:space="preserve"> ili</w:t>
      </w:r>
      <w:r w:rsidRPr="00A00AC1">
        <w:rPr>
          <w:rFonts w:ascii="Calibri" w:hAnsi="Calibri" w:cs="ArialMT"/>
          <w:color w:val="000000"/>
          <w:lang w:val="hr-HR"/>
        </w:rPr>
        <w:t xml:space="preserve"> struč.spec.ing.aedif.</w:t>
      </w:r>
      <w:r>
        <w:rPr>
          <w:rFonts w:ascii="Calibri" w:hAnsi="Calibri" w:cs="ArialMT"/>
          <w:color w:val="000000"/>
          <w:lang w:val="hr-HR"/>
        </w:rPr>
        <w:t xml:space="preserve"> ,</w:t>
      </w:r>
      <w:r w:rsidRPr="00563772">
        <w:rPr>
          <w:rFonts w:ascii="Calibri" w:hAnsi="Calibri" w:cs="ArialMT"/>
          <w:color w:val="000000"/>
          <w:lang w:val="hr-HR"/>
        </w:rPr>
        <w:t xml:space="preserve"> </w:t>
      </w:r>
      <w:r w:rsidRPr="00A00AC1">
        <w:rPr>
          <w:rFonts w:ascii="Calibri" w:hAnsi="Calibri" w:cs="ArialMT"/>
          <w:color w:val="000000"/>
          <w:lang w:val="hr-HR"/>
        </w:rPr>
        <w:t>dipl.ing.arh., mag.ing.arch., struč.spec.ing.arch)</w:t>
      </w:r>
    </w:p>
    <w:p w14:paraId="3AA8FDF5" w14:textId="3682B26F" w:rsidR="00CE5B6D" w:rsidRPr="00B54AAF" w:rsidRDefault="00CE5B6D" w:rsidP="002D1E68">
      <w:pPr>
        <w:pStyle w:val="Odlomakpopisa"/>
        <w:spacing w:after="120"/>
        <w:ind w:left="1440"/>
        <w:jc w:val="both"/>
        <w:rPr>
          <w:rFonts w:ascii="Calibri" w:hAnsi="Calibri" w:cs="Calibri"/>
          <w:bCs/>
          <w:lang w:val="hr-HR"/>
        </w:rPr>
      </w:pPr>
    </w:p>
    <w:p w14:paraId="102162BE" w14:textId="382DABC2" w:rsidR="00CE5B6D" w:rsidRPr="00B54AAF" w:rsidRDefault="00CE5B6D" w:rsidP="00CE5B6D">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 xml:space="preserve">Temeljem članka 268. stavka 1. točke 8. ZJN 2016 stručna kvalifikacija Stručnjaka 2 ocjenjuje se u okviru Kriterija za odabir ponude (vidi </w:t>
      </w:r>
      <w:r w:rsidR="00356B3C" w:rsidRPr="00B54AAF">
        <w:rPr>
          <w:rFonts w:ascii="Calibri" w:hAnsi="Calibri" w:cs="Calibri"/>
          <w:b/>
          <w:color w:val="00B0F0"/>
          <w:lang w:val="hr-HR"/>
        </w:rPr>
        <w:t>točku</w:t>
      </w:r>
      <w:r w:rsidRPr="00B54AAF">
        <w:rPr>
          <w:rFonts w:ascii="Calibri" w:hAnsi="Calibri" w:cs="Calibri"/>
          <w:b/>
          <w:color w:val="00B0F0"/>
          <w:lang w:val="hr-HR"/>
        </w:rPr>
        <w:t xml:space="preserve"> </w:t>
      </w:r>
      <w:r w:rsidR="00356B3C" w:rsidRPr="00B54AAF">
        <w:rPr>
          <w:rFonts w:ascii="Calibri" w:hAnsi="Calibri" w:cs="Calibri"/>
          <w:b/>
          <w:color w:val="00B0F0"/>
          <w:lang w:val="hr-HR"/>
        </w:rPr>
        <w:fldChar w:fldCharType="begin"/>
      </w:r>
      <w:r w:rsidR="00356B3C" w:rsidRPr="00B54AAF">
        <w:rPr>
          <w:rFonts w:ascii="Calibri" w:hAnsi="Calibri" w:cs="Calibri"/>
          <w:b/>
          <w:color w:val="00B0F0"/>
          <w:lang w:val="hr-HR"/>
        </w:rPr>
        <w:instrText xml:space="preserve"> REF _Ref528691694 \r \h  \* MERGEFORMAT </w:instrText>
      </w:r>
      <w:r w:rsidR="00356B3C" w:rsidRPr="00B54AAF">
        <w:rPr>
          <w:rFonts w:ascii="Calibri" w:hAnsi="Calibri" w:cs="Calibri"/>
          <w:b/>
          <w:color w:val="00B0F0"/>
          <w:lang w:val="hr-HR"/>
        </w:rPr>
      </w:r>
      <w:r w:rsidR="00356B3C" w:rsidRPr="00B54AAF">
        <w:rPr>
          <w:rFonts w:ascii="Calibri" w:hAnsi="Calibri" w:cs="Calibri"/>
          <w:b/>
          <w:color w:val="00B0F0"/>
          <w:lang w:val="hr-HR"/>
        </w:rPr>
        <w:fldChar w:fldCharType="separate"/>
      </w:r>
      <w:r w:rsidR="00BA713D">
        <w:rPr>
          <w:rFonts w:ascii="Calibri" w:hAnsi="Calibri" w:cs="Calibri"/>
          <w:b/>
          <w:color w:val="00B0F0"/>
          <w:lang w:val="hr-HR"/>
        </w:rPr>
        <w:t>6.5</w:t>
      </w:r>
      <w:r w:rsidR="00356B3C" w:rsidRPr="00B54AAF">
        <w:rPr>
          <w:rFonts w:ascii="Calibri" w:hAnsi="Calibri" w:cs="Calibri"/>
          <w:b/>
          <w:color w:val="00B0F0"/>
          <w:lang w:val="hr-HR"/>
        </w:rPr>
        <w:fldChar w:fldCharType="end"/>
      </w:r>
      <w:r w:rsidRPr="00B54AAF">
        <w:rPr>
          <w:rFonts w:ascii="Calibri" w:hAnsi="Calibri" w:cs="Calibri"/>
          <w:color w:val="3366FF"/>
          <w:lang w:val="hr-HR"/>
        </w:rPr>
        <w:t>.</w:t>
      </w:r>
      <w:r w:rsidRPr="00B54AAF">
        <w:rPr>
          <w:rFonts w:ascii="Calibri" w:hAnsi="Calibri" w:cs="ArialMT"/>
          <w:color w:val="000000"/>
          <w:lang w:val="hr-HR"/>
        </w:rPr>
        <w:t xml:space="preserve"> ove Dokumentacije o nabavi)</w:t>
      </w:r>
    </w:p>
    <w:p w14:paraId="6BD5D136" w14:textId="77777777" w:rsidR="00CE5B6D" w:rsidRPr="00B54AAF" w:rsidRDefault="00CE5B6D" w:rsidP="00CE5B6D">
      <w:pPr>
        <w:ind w:left="993" w:right="272" w:hanging="993"/>
        <w:jc w:val="both"/>
        <w:rPr>
          <w:rFonts w:ascii="Calibri" w:hAnsi="Calibri" w:cs="Calibri"/>
          <w:b/>
          <w:u w:val="single"/>
          <w:lang w:val="hr-HR"/>
        </w:rPr>
      </w:pPr>
    </w:p>
    <w:p w14:paraId="3AA7F51A" w14:textId="48A00412" w:rsidR="00CE5B6D" w:rsidRPr="00B54AAF" w:rsidRDefault="00CE5B6D" w:rsidP="00CE5B6D">
      <w:pPr>
        <w:autoSpaceDE w:val="0"/>
        <w:autoSpaceDN w:val="0"/>
        <w:adjustRightInd w:val="0"/>
        <w:spacing w:after="120"/>
        <w:ind w:right="272"/>
        <w:jc w:val="both"/>
        <w:rPr>
          <w:rFonts w:cs="Times New Roman"/>
          <w:highlight w:val="yellow"/>
          <w:lang w:val="hr-HR"/>
        </w:rPr>
      </w:pPr>
    </w:p>
    <w:p w14:paraId="6C7D4BD1" w14:textId="77777777" w:rsidR="00CE5B6D" w:rsidRPr="00B54AAF" w:rsidRDefault="00CE5B6D" w:rsidP="00CE5B6D">
      <w:pPr>
        <w:autoSpaceDE w:val="0"/>
        <w:autoSpaceDN w:val="0"/>
        <w:adjustRightInd w:val="0"/>
        <w:spacing w:after="120"/>
        <w:ind w:right="272"/>
        <w:jc w:val="both"/>
        <w:rPr>
          <w:rFonts w:ascii="Calibri" w:hAnsi="Calibri" w:cs="ArialMT"/>
          <w:color w:val="000000"/>
          <w:highlight w:val="yellow"/>
          <w:lang w:val="hr-HR"/>
        </w:rPr>
      </w:pPr>
    </w:p>
    <w:p w14:paraId="1DD288F7" w14:textId="3B3B3FEA" w:rsidR="00CE5B6D" w:rsidRPr="00B54AAF" w:rsidRDefault="00CE5B6D" w:rsidP="00CE5B6D">
      <w:pPr>
        <w:tabs>
          <w:tab w:val="left" w:pos="284"/>
        </w:tabs>
        <w:spacing w:after="120"/>
        <w:ind w:right="272"/>
        <w:jc w:val="both"/>
        <w:rPr>
          <w:rFonts w:ascii="Calibri" w:hAnsi="Calibri" w:cs="Calibri"/>
          <w:lang w:val="hr-HR"/>
        </w:rPr>
      </w:pPr>
      <w:r w:rsidRPr="00B54AAF">
        <w:rPr>
          <w:rFonts w:ascii="Calibri" w:hAnsi="Calibri" w:cs="Calibri"/>
          <w:lang w:val="hr-HR"/>
        </w:rPr>
        <w:t xml:space="preserve">Za potrebe utvrđivanja okolnosti iz </w:t>
      </w:r>
      <w:r w:rsidR="00946E0D" w:rsidRPr="00B54AAF">
        <w:rPr>
          <w:rFonts w:ascii="Calibri" w:hAnsi="Calibri" w:cs="Calibri"/>
          <w:b/>
          <w:color w:val="00B0F0"/>
          <w:lang w:val="hr-HR"/>
        </w:rPr>
        <w:t>točke</w:t>
      </w:r>
      <w:r w:rsidRPr="00B54AAF">
        <w:rPr>
          <w:rFonts w:ascii="Calibri" w:hAnsi="Calibri" w:cs="Calibri"/>
          <w:b/>
          <w:color w:val="00B0F0"/>
          <w:lang w:val="hr-HR"/>
        </w:rPr>
        <w:t xml:space="preserve"> </w:t>
      </w:r>
      <w:r w:rsidR="00946E0D" w:rsidRPr="00B54AAF">
        <w:rPr>
          <w:rFonts w:ascii="Calibri" w:hAnsi="Calibri" w:cs="Calibri"/>
          <w:b/>
          <w:color w:val="00B0F0"/>
          <w:lang w:val="hr-HR"/>
        </w:rPr>
        <w:fldChar w:fldCharType="begin"/>
      </w:r>
      <w:r w:rsidR="00946E0D" w:rsidRPr="00B54AAF">
        <w:rPr>
          <w:rFonts w:ascii="Calibri" w:hAnsi="Calibri" w:cs="Calibri"/>
          <w:b/>
          <w:color w:val="00B0F0"/>
          <w:lang w:val="hr-HR"/>
        </w:rPr>
        <w:instrText xml:space="preserve"> REF _Ref528662264 \r \h </w:instrText>
      </w:r>
      <w:r w:rsidR="007253FD" w:rsidRPr="00B54AAF">
        <w:rPr>
          <w:rFonts w:ascii="Calibri" w:hAnsi="Calibri" w:cs="Calibri"/>
          <w:b/>
          <w:color w:val="00B0F0"/>
          <w:lang w:val="hr-HR"/>
        </w:rPr>
        <w:instrText xml:space="preserve"> \* MERGEFORMAT </w:instrText>
      </w:r>
      <w:r w:rsidR="00946E0D" w:rsidRPr="00B54AAF">
        <w:rPr>
          <w:rFonts w:ascii="Calibri" w:hAnsi="Calibri" w:cs="Calibri"/>
          <w:b/>
          <w:color w:val="00B0F0"/>
          <w:lang w:val="hr-HR"/>
        </w:rPr>
      </w:r>
      <w:r w:rsidR="00946E0D" w:rsidRPr="00B54AAF">
        <w:rPr>
          <w:rFonts w:ascii="Calibri" w:hAnsi="Calibri" w:cs="Calibri"/>
          <w:b/>
          <w:color w:val="00B0F0"/>
          <w:lang w:val="hr-HR"/>
        </w:rPr>
        <w:fldChar w:fldCharType="separate"/>
      </w:r>
      <w:r w:rsidR="00BA713D">
        <w:rPr>
          <w:rFonts w:ascii="Calibri" w:hAnsi="Calibri" w:cs="Calibri"/>
          <w:b/>
          <w:color w:val="00B0F0"/>
          <w:lang w:val="hr-HR"/>
        </w:rPr>
        <w:t>4.3.2</w:t>
      </w:r>
      <w:r w:rsidR="00946E0D" w:rsidRPr="00B54AAF">
        <w:rPr>
          <w:rFonts w:ascii="Calibri" w:hAnsi="Calibri" w:cs="Calibri"/>
          <w:b/>
          <w:color w:val="00B0F0"/>
          <w:lang w:val="hr-HR"/>
        </w:rPr>
        <w:fldChar w:fldCharType="end"/>
      </w:r>
      <w:r w:rsidRPr="00B54AAF">
        <w:rPr>
          <w:rFonts w:ascii="Calibri" w:hAnsi="Calibri" w:cs="Calibri"/>
          <w:lang w:val="hr-HR"/>
        </w:rPr>
        <w:t xml:space="preserve">, gospodarski subjekt u ponudi dostavlja: </w:t>
      </w:r>
    </w:p>
    <w:p w14:paraId="30DD1EE8" w14:textId="76C45F34" w:rsidR="00CE5B6D" w:rsidRPr="008F3E9E" w:rsidRDefault="00CE5B6D" w:rsidP="00481ABA">
      <w:pPr>
        <w:numPr>
          <w:ilvl w:val="0"/>
          <w:numId w:val="7"/>
        </w:numPr>
        <w:tabs>
          <w:tab w:val="left" w:pos="284"/>
        </w:tabs>
        <w:spacing w:after="120"/>
        <w:ind w:left="709" w:right="272" w:hanging="425"/>
        <w:jc w:val="both"/>
        <w:rPr>
          <w:rFonts w:ascii="Calibri" w:hAnsi="Calibri" w:cs="Calibri"/>
          <w:b/>
          <w:u w:val="single"/>
          <w:lang w:val="hr-HR"/>
        </w:rPr>
      </w:pPr>
      <w:r w:rsidRPr="00B54AAF">
        <w:rPr>
          <w:rFonts w:ascii="Calibri" w:hAnsi="Calibri" w:cs="Calibri"/>
          <w:b/>
          <w:lang w:val="hr-HR"/>
        </w:rPr>
        <w:t xml:space="preserve">ispunjeni eESPD obrazac (Dio IV. Kriteriji za odabir, </w:t>
      </w:r>
      <w:r w:rsidRPr="00B54AAF">
        <w:rPr>
          <w:rFonts w:ascii="Calibri" w:hAnsi="Calibri" w:cs="Calibri"/>
          <w:b/>
          <w:u w:val="single"/>
          <w:lang w:val="hr-HR"/>
        </w:rPr>
        <w:t>Odjeljak C: Tehnička i stručna sposobnost: točka 2</w:t>
      </w:r>
      <w:r w:rsidR="00006AC2">
        <w:rPr>
          <w:rFonts w:ascii="Calibri" w:hAnsi="Calibri" w:cs="Calibri"/>
          <w:b/>
          <w:u w:val="single"/>
          <w:lang w:val="hr-HR"/>
        </w:rPr>
        <w:t>)</w:t>
      </w:r>
      <w:r w:rsidRPr="00B54AAF">
        <w:rPr>
          <w:rFonts w:ascii="Calibri" w:hAnsi="Calibri" w:cs="Calibri"/>
          <w:b/>
          <w:u w:val="single"/>
          <w:lang w:val="hr-HR"/>
        </w:rPr>
        <w:t>, točka 6</w:t>
      </w:r>
      <w:r w:rsidR="008A052D">
        <w:rPr>
          <w:rFonts w:ascii="Calibri" w:hAnsi="Calibri" w:cs="Calibri"/>
          <w:b/>
          <w:u w:val="single"/>
          <w:lang w:val="hr-HR"/>
        </w:rPr>
        <w:t>a)</w:t>
      </w:r>
      <w:r w:rsidR="00B10A64" w:rsidRPr="00B10A64">
        <w:rPr>
          <w:b/>
        </w:rPr>
        <w:t xml:space="preserve"> </w:t>
      </w:r>
      <w:r w:rsidR="00B10A64" w:rsidRPr="002A33D7">
        <w:rPr>
          <w:b/>
        </w:rPr>
        <w:t>ako je primjenjivo točka 10)</w:t>
      </w:r>
      <w:r w:rsidR="00B10A64" w:rsidRPr="00F54287">
        <w:rPr>
          <w:b/>
        </w:rPr>
        <w:t xml:space="preserve"> za ponuditelja i člana zajednice gospodarskih subjekata te gospodarskog subjekta na čiju se sposobnost ponuditelj oslanja</w:t>
      </w:r>
      <w:r w:rsidRPr="00B54AAF">
        <w:rPr>
          <w:rFonts w:ascii="Calibri" w:hAnsi="Calibri" w:cs="Calibri"/>
          <w:b/>
          <w:lang w:val="hr-HR"/>
        </w:rPr>
        <w:t xml:space="preserve"> </w:t>
      </w:r>
    </w:p>
    <w:p w14:paraId="6B787409" w14:textId="77777777" w:rsidR="00F70A1A" w:rsidRDefault="00F70A1A" w:rsidP="008F3E9E">
      <w:pPr>
        <w:tabs>
          <w:tab w:val="left" w:pos="284"/>
        </w:tabs>
        <w:spacing w:after="120"/>
        <w:ind w:left="709" w:right="272"/>
        <w:jc w:val="both"/>
        <w:rPr>
          <w:rFonts w:ascii="Calibri" w:hAnsi="Calibri" w:cs="Calibri"/>
          <w:b/>
          <w:lang w:val="hr-HR"/>
        </w:rPr>
      </w:pPr>
    </w:p>
    <w:p w14:paraId="6BB11D7A" w14:textId="77777777" w:rsidR="00F70A1A" w:rsidRPr="00F54287" w:rsidRDefault="00F70A1A" w:rsidP="00F70A1A">
      <w:pPr>
        <w:rPr>
          <w:b/>
          <w:lang w:eastAsia="en-US"/>
        </w:rPr>
      </w:pPr>
      <w:r w:rsidRPr="00F54287">
        <w:rPr>
          <w:b/>
          <w:lang w:eastAsia="en-US"/>
        </w:rPr>
        <w:t>Točka 6). Dijela IV Kriteriji za odabir gospodarskog subjekta popunjava se tekstom o imenu i prezimenu stručnjaka:</w:t>
      </w:r>
    </w:p>
    <w:p w14:paraId="04C4CA69" w14:textId="66853FDB" w:rsidR="00F70A1A" w:rsidRPr="00F54287" w:rsidRDefault="00F70A1A" w:rsidP="00F70A1A">
      <w:pPr>
        <w:numPr>
          <w:ilvl w:val="0"/>
          <w:numId w:val="70"/>
        </w:numPr>
        <w:autoSpaceDN w:val="0"/>
        <w:jc w:val="both"/>
        <w:rPr>
          <w:b/>
          <w:lang w:eastAsia="en-US"/>
        </w:rPr>
      </w:pPr>
      <w:r w:rsidRPr="00F54287">
        <w:rPr>
          <w:b/>
          <w:lang w:eastAsia="en-US"/>
        </w:rPr>
        <w:t xml:space="preserve">Voditelj </w:t>
      </w:r>
      <w:r>
        <w:rPr>
          <w:b/>
          <w:lang w:eastAsia="en-US"/>
        </w:rPr>
        <w:t>projekta</w:t>
      </w:r>
      <w:r w:rsidRPr="00F54287">
        <w:rPr>
          <w:b/>
          <w:lang w:eastAsia="en-US"/>
        </w:rPr>
        <w:t>     </w:t>
      </w:r>
    </w:p>
    <w:p w14:paraId="0C95BFA4" w14:textId="0B5168F3" w:rsidR="00F70A1A" w:rsidRPr="00F54287" w:rsidRDefault="00F70A1A" w:rsidP="00F70A1A">
      <w:pPr>
        <w:numPr>
          <w:ilvl w:val="0"/>
          <w:numId w:val="70"/>
        </w:numPr>
        <w:autoSpaceDN w:val="0"/>
        <w:jc w:val="both"/>
        <w:rPr>
          <w:b/>
          <w:lang w:eastAsia="en-US"/>
        </w:rPr>
      </w:pPr>
      <w:r>
        <w:rPr>
          <w:b/>
          <w:lang w:eastAsia="en-US"/>
        </w:rPr>
        <w:t>Pomoćnik voditelja projekta</w:t>
      </w:r>
    </w:p>
    <w:p w14:paraId="07087D07" w14:textId="77777777" w:rsidR="00F70A1A" w:rsidRPr="00B54AAF" w:rsidRDefault="00F70A1A" w:rsidP="008F3E9E">
      <w:pPr>
        <w:tabs>
          <w:tab w:val="left" w:pos="284"/>
        </w:tabs>
        <w:spacing w:after="120"/>
        <w:ind w:left="709" w:right="272"/>
        <w:jc w:val="both"/>
        <w:rPr>
          <w:rFonts w:ascii="Calibri" w:hAnsi="Calibri" w:cs="Calibri"/>
          <w:b/>
          <w:u w:val="single"/>
          <w:lang w:val="hr-HR"/>
        </w:rPr>
      </w:pPr>
    </w:p>
    <w:p w14:paraId="2DF78672" w14:textId="77777777" w:rsidR="00CE5B6D" w:rsidRPr="00B54AAF" w:rsidRDefault="00CE5B6D" w:rsidP="00CE5B6D">
      <w:pPr>
        <w:autoSpaceDE w:val="0"/>
        <w:autoSpaceDN w:val="0"/>
        <w:adjustRightInd w:val="0"/>
        <w:spacing w:after="120"/>
        <w:ind w:right="272"/>
        <w:jc w:val="both"/>
        <w:rPr>
          <w:rFonts w:ascii="Calibri" w:hAnsi="Calibri"/>
          <w:b/>
          <w:lang w:val="hr-HR"/>
        </w:rPr>
      </w:pPr>
      <w:r w:rsidRPr="00B54AAF">
        <w:rPr>
          <w:rFonts w:ascii="Calibri" w:hAnsi="Calibri"/>
          <w:lang w:val="hr-HR"/>
        </w:rPr>
        <w:t>Zajednica gospodarskih subjekata kumulativno (zajednički) dokazuje sposobnost iz ove točke.</w:t>
      </w:r>
    </w:p>
    <w:p w14:paraId="0BED86EE" w14:textId="2D1DEACD" w:rsidR="00CE5B6D" w:rsidRPr="00B54AAF" w:rsidRDefault="00CE5B6D" w:rsidP="00CE5B6D">
      <w:pPr>
        <w:tabs>
          <w:tab w:val="num" w:pos="1492"/>
          <w:tab w:val="left" w:pos="9203"/>
        </w:tabs>
        <w:ind w:right="-11"/>
        <w:jc w:val="both"/>
        <w:rPr>
          <w:rFonts w:cstheme="minorHAnsi"/>
          <w:bCs/>
          <w:lang w:val="hr-HR"/>
        </w:rPr>
      </w:pPr>
      <w:r w:rsidRPr="00B54AAF">
        <w:rPr>
          <w:rFonts w:cstheme="minorHAnsi"/>
          <w:bCs/>
          <w:lang w:val="hr-HR"/>
        </w:rPr>
        <w:t xml:space="preserve">U PONUDI SE OBVEZNO DOSTAVLJA eESPD OBRAZAC – </w:t>
      </w:r>
      <w:r w:rsidR="00E108E8">
        <w:rPr>
          <w:rFonts w:cstheme="minorHAnsi"/>
          <w:bCs/>
          <w:lang w:val="hr-HR"/>
        </w:rPr>
        <w:t xml:space="preserve">AŽURIRANI </w:t>
      </w:r>
      <w:r w:rsidRPr="00B54AAF">
        <w:rPr>
          <w:rFonts w:cstheme="minorHAnsi"/>
          <w:bCs/>
          <w:lang w:val="hr-HR"/>
        </w:rPr>
        <w:t>POPRATNI DOKUMENTI SE NE DOSTAVLJAJU UZ PONUDU.</w:t>
      </w:r>
    </w:p>
    <w:p w14:paraId="6765A51F" w14:textId="77777777" w:rsidR="00787AAD" w:rsidRPr="00B54AAF" w:rsidRDefault="00787AAD" w:rsidP="00CE5B6D">
      <w:pPr>
        <w:tabs>
          <w:tab w:val="num" w:pos="1492"/>
        </w:tabs>
        <w:spacing w:after="120"/>
        <w:ind w:right="272"/>
        <w:jc w:val="both"/>
        <w:rPr>
          <w:rFonts w:cstheme="minorHAnsi"/>
          <w:bCs/>
          <w:lang w:val="hr-HR"/>
        </w:rPr>
      </w:pPr>
    </w:p>
    <w:p w14:paraId="3CBDBDE5" w14:textId="77777777" w:rsidR="00787AAD" w:rsidRPr="00B54AAF" w:rsidRDefault="00787AAD" w:rsidP="00787AAD">
      <w:pPr>
        <w:tabs>
          <w:tab w:val="left" w:pos="284"/>
        </w:tabs>
        <w:ind w:right="272"/>
        <w:jc w:val="both"/>
        <w:rPr>
          <w:rFonts w:ascii="Calibri" w:hAnsi="Calibri" w:cs="Calibri"/>
          <w:lang w:val="hr-HR"/>
        </w:rPr>
      </w:pPr>
      <w:r w:rsidRPr="00B54AAF">
        <w:rPr>
          <w:rFonts w:ascii="Calibri" w:hAnsi="Calibri" w:cs="Calibri"/>
          <w:lang w:val="hr-HR"/>
        </w:rPr>
        <w:t xml:space="preserve">Naručitelj će prije donošenja odluke u postupku javne nabave, </w:t>
      </w:r>
      <w:r w:rsidRPr="00B54AAF">
        <w:rPr>
          <w:rFonts w:eastAsia="Calibri" w:cs="Calibri"/>
          <w:color w:val="000000"/>
          <w:lang w:val="hr-HR"/>
        </w:rPr>
        <w:t>sukladno članku 263. ZJN 2016,</w:t>
      </w:r>
      <w:r w:rsidRPr="00B54AAF">
        <w:rPr>
          <w:rFonts w:ascii="Calibri" w:hAnsi="Calibri" w:cs="Calibri"/>
          <w:lang w:val="hr-HR"/>
        </w:rPr>
        <w:t xml:space="preserve"> od ponuditelja koji je podnio ekonomski najpovoljniju ponudu zatražiti da u primjerenom roku, ne kraćem od 5 dana, dostavi ažurirane popratne dokumente, radi provjere okolnosti navedenih u eESPD-u, osim ako već posjeduje te dokumente. </w:t>
      </w:r>
    </w:p>
    <w:p w14:paraId="562AE1E4" w14:textId="77777777" w:rsidR="00787AAD" w:rsidRPr="00B54AAF" w:rsidRDefault="00787AAD" w:rsidP="00787AAD">
      <w:pPr>
        <w:tabs>
          <w:tab w:val="num" w:pos="1492"/>
        </w:tabs>
        <w:spacing w:after="120"/>
        <w:ind w:right="272"/>
        <w:jc w:val="both"/>
        <w:rPr>
          <w:rFonts w:ascii="Calibri" w:hAnsi="Calibri" w:cs="Calibri"/>
          <w:bCs/>
          <w:lang w:val="hr-HR"/>
        </w:rPr>
      </w:pPr>
    </w:p>
    <w:p w14:paraId="5B05BE7D" w14:textId="417C89BA" w:rsidR="00CE5B6D" w:rsidRPr="00B54AAF" w:rsidRDefault="00CE5B6D" w:rsidP="00787AAD">
      <w:pPr>
        <w:tabs>
          <w:tab w:val="num" w:pos="1492"/>
        </w:tabs>
        <w:spacing w:after="120"/>
        <w:ind w:right="272"/>
        <w:jc w:val="both"/>
        <w:rPr>
          <w:rFonts w:ascii="Calibri" w:hAnsi="Calibri" w:cs="Calibri"/>
          <w:bCs/>
          <w:lang w:val="hr-HR"/>
        </w:rPr>
      </w:pPr>
      <w:r w:rsidRPr="00B54AAF">
        <w:rPr>
          <w:rFonts w:ascii="Calibri" w:hAnsi="Calibri" w:cs="Calibri"/>
          <w:bCs/>
          <w:lang w:val="hr-HR"/>
        </w:rPr>
        <w:t xml:space="preserve">U slučaju provjere informacija navedenih u ESPD naručitelj će prihvatiti sljedeće dokumente kao dostatan dokaz tehničke i stručne sposobnosti gospodarskog subjekta iz </w:t>
      </w:r>
      <w:r w:rsidR="00946E0D" w:rsidRPr="00B54AAF">
        <w:rPr>
          <w:rFonts w:ascii="Calibri" w:hAnsi="Calibri" w:cs="Calibri"/>
          <w:b/>
          <w:color w:val="00B0F0"/>
          <w:lang w:val="hr-HR"/>
        </w:rPr>
        <w:t xml:space="preserve">točke </w:t>
      </w:r>
      <w:r w:rsidR="00946E0D" w:rsidRPr="00B54AAF">
        <w:rPr>
          <w:rFonts w:ascii="Calibri" w:hAnsi="Calibri" w:cs="Calibri"/>
          <w:b/>
          <w:color w:val="00B0F0"/>
          <w:lang w:val="hr-HR"/>
        </w:rPr>
        <w:fldChar w:fldCharType="begin"/>
      </w:r>
      <w:r w:rsidR="00946E0D" w:rsidRPr="00B54AAF">
        <w:rPr>
          <w:rFonts w:ascii="Calibri" w:hAnsi="Calibri" w:cs="Calibri"/>
          <w:b/>
          <w:color w:val="00B0F0"/>
          <w:lang w:val="hr-HR"/>
        </w:rPr>
        <w:instrText xml:space="preserve"> REF _Ref528662264 \r \h </w:instrText>
      </w:r>
      <w:r w:rsidR="00787AAD" w:rsidRPr="00B54AAF">
        <w:rPr>
          <w:rFonts w:ascii="Calibri" w:hAnsi="Calibri" w:cs="Calibri"/>
          <w:b/>
          <w:color w:val="00B0F0"/>
          <w:lang w:val="hr-HR"/>
        </w:rPr>
        <w:instrText xml:space="preserve"> \* MERGEFORMAT </w:instrText>
      </w:r>
      <w:r w:rsidR="00946E0D" w:rsidRPr="00B54AAF">
        <w:rPr>
          <w:rFonts w:ascii="Calibri" w:hAnsi="Calibri" w:cs="Calibri"/>
          <w:b/>
          <w:color w:val="00B0F0"/>
          <w:lang w:val="hr-HR"/>
        </w:rPr>
      </w:r>
      <w:r w:rsidR="00946E0D" w:rsidRPr="00B54AAF">
        <w:rPr>
          <w:rFonts w:ascii="Calibri" w:hAnsi="Calibri" w:cs="Calibri"/>
          <w:b/>
          <w:color w:val="00B0F0"/>
          <w:lang w:val="hr-HR"/>
        </w:rPr>
        <w:fldChar w:fldCharType="separate"/>
      </w:r>
      <w:r w:rsidR="00BA713D">
        <w:rPr>
          <w:rFonts w:ascii="Calibri" w:hAnsi="Calibri" w:cs="Calibri"/>
          <w:b/>
          <w:color w:val="00B0F0"/>
          <w:lang w:val="hr-HR"/>
        </w:rPr>
        <w:t>4.3.2</w:t>
      </w:r>
      <w:r w:rsidR="00946E0D" w:rsidRPr="00B54AAF">
        <w:rPr>
          <w:rFonts w:ascii="Calibri" w:hAnsi="Calibri" w:cs="Calibri"/>
          <w:b/>
          <w:color w:val="00B0F0"/>
          <w:lang w:val="hr-HR"/>
        </w:rPr>
        <w:fldChar w:fldCharType="end"/>
      </w:r>
      <w:r w:rsidRPr="00B54AAF">
        <w:rPr>
          <w:rFonts w:ascii="Calibri" w:hAnsi="Calibri" w:cs="Calibri"/>
          <w:b/>
          <w:color w:val="00B0F0"/>
          <w:lang w:val="hr-HR"/>
        </w:rPr>
        <w:t>:</w:t>
      </w:r>
    </w:p>
    <w:p w14:paraId="0669B973" w14:textId="713B408B" w:rsidR="00CE5B6D" w:rsidRPr="008D443E" w:rsidRDefault="00CE5B6D" w:rsidP="008F3E9E">
      <w:pPr>
        <w:pStyle w:val="StilCalibri10tokaObostranoPrviredak102cmProred"/>
        <w:numPr>
          <w:ilvl w:val="1"/>
          <w:numId w:val="67"/>
        </w:numPr>
      </w:pPr>
      <w:r w:rsidRPr="00B54AAF">
        <w:rPr>
          <w:rFonts w:cstheme="minorHAnsi"/>
        </w:rPr>
        <w:t>Presliku diplome o završenom studiju</w:t>
      </w:r>
      <w:r w:rsidR="000379D1" w:rsidRPr="002A33D7">
        <w:rPr>
          <w:rFonts w:asciiTheme="minorHAnsi" w:hAnsiTheme="minorHAnsi"/>
        </w:rPr>
        <w:t>,</w:t>
      </w:r>
      <w:r w:rsidR="000379D1">
        <w:rPr>
          <w:rFonts w:asciiTheme="minorHAnsi" w:hAnsiTheme="minorHAnsi"/>
        </w:rPr>
        <w:t xml:space="preserve"> uvjerenja</w:t>
      </w:r>
      <w:r w:rsidR="000379D1" w:rsidRPr="002A33D7">
        <w:rPr>
          <w:rFonts w:asciiTheme="minorHAnsi" w:hAnsiTheme="minorHAnsi"/>
        </w:rPr>
        <w:t xml:space="preserve"> ili jednakovrijednog dokumenta za </w:t>
      </w:r>
      <w:r w:rsidR="000379D1">
        <w:rPr>
          <w:rFonts w:asciiTheme="minorHAnsi" w:hAnsiTheme="minorHAnsi"/>
        </w:rPr>
        <w:t xml:space="preserve">ključne </w:t>
      </w:r>
      <w:r w:rsidR="000379D1" w:rsidRPr="002A33D7">
        <w:rPr>
          <w:rFonts w:asciiTheme="minorHAnsi" w:hAnsiTheme="minorHAnsi"/>
        </w:rPr>
        <w:t>stručnjak</w:t>
      </w:r>
      <w:r w:rsidR="000379D1">
        <w:rPr>
          <w:rFonts w:asciiTheme="minorHAnsi" w:hAnsiTheme="minorHAnsi"/>
        </w:rPr>
        <w:t>e</w:t>
      </w:r>
      <w:r w:rsidR="000379D1" w:rsidRPr="002A33D7">
        <w:rPr>
          <w:rFonts w:asciiTheme="minorHAnsi" w:hAnsiTheme="minorHAnsi"/>
        </w:rPr>
        <w:t xml:space="preserve">, kojima se </w:t>
      </w:r>
      <w:r w:rsidR="000379D1">
        <w:rPr>
          <w:rFonts w:asciiTheme="minorHAnsi" w:hAnsiTheme="minorHAnsi"/>
        </w:rPr>
        <w:t xml:space="preserve">nedvojbeno </w:t>
      </w:r>
      <w:r w:rsidR="000379D1" w:rsidRPr="002A33D7">
        <w:rPr>
          <w:rFonts w:asciiTheme="minorHAnsi" w:hAnsiTheme="minorHAnsi"/>
        </w:rPr>
        <w:t>dokazuje stečena razina obrazovanja</w:t>
      </w:r>
      <w:r w:rsidR="000379D1">
        <w:rPr>
          <w:rFonts w:asciiTheme="minorHAnsi" w:hAnsiTheme="minorHAnsi"/>
        </w:rPr>
        <w:t xml:space="preserve"> svih </w:t>
      </w:r>
      <w:r w:rsidR="000379D1" w:rsidRPr="002A33D7">
        <w:rPr>
          <w:rFonts w:asciiTheme="minorHAnsi" w:hAnsiTheme="minorHAnsi"/>
        </w:rPr>
        <w:t xml:space="preserve"> </w:t>
      </w:r>
      <w:r w:rsidR="000379D1">
        <w:rPr>
          <w:rFonts w:asciiTheme="minorHAnsi" w:hAnsiTheme="minorHAnsi"/>
        </w:rPr>
        <w:t xml:space="preserve">ključnih </w:t>
      </w:r>
      <w:r w:rsidR="000379D1" w:rsidRPr="002A33D7">
        <w:rPr>
          <w:rFonts w:asciiTheme="minorHAnsi" w:hAnsiTheme="minorHAnsi"/>
        </w:rPr>
        <w:t>stručnjaka propisana u ovoj točki dokumentacije.</w:t>
      </w:r>
    </w:p>
    <w:p w14:paraId="03F66411" w14:textId="77777777" w:rsidR="00CE5B6D" w:rsidRPr="00B54AAF" w:rsidRDefault="00CE5B6D" w:rsidP="00CE5B6D">
      <w:pPr>
        <w:pStyle w:val="Odlomakpopisa"/>
        <w:spacing w:after="120"/>
        <w:jc w:val="both"/>
        <w:rPr>
          <w:rFonts w:cstheme="minorHAnsi"/>
          <w:lang w:val="hr-HR"/>
        </w:rPr>
      </w:pPr>
    </w:p>
    <w:p w14:paraId="1E698591" w14:textId="77777777" w:rsidR="00CE5B6D" w:rsidRPr="00B54AAF" w:rsidRDefault="00CE5B6D" w:rsidP="006D0C5E">
      <w:pPr>
        <w:pStyle w:val="Naslov2"/>
        <w:rPr>
          <w:rStyle w:val="Naslov21Char"/>
          <w:b/>
          <w:sz w:val="22"/>
          <w:szCs w:val="22"/>
          <w:lang w:val="hr-HR"/>
        </w:rPr>
      </w:pPr>
      <w:bookmarkStart w:id="120" w:name="_Toc513562354"/>
      <w:bookmarkStart w:id="121" w:name="_Toc528571855"/>
      <w:bookmarkStart w:id="122" w:name="_Toc2953255"/>
      <w:r w:rsidRPr="00B54AAF">
        <w:rPr>
          <w:rStyle w:val="Naslov21Char"/>
          <w:b/>
          <w:sz w:val="22"/>
          <w:szCs w:val="22"/>
          <w:lang w:val="hr-HR"/>
        </w:rPr>
        <w:t xml:space="preserve">OSLANJANJE NA SPOSOBNOST DRUGIH </w:t>
      </w:r>
      <w:r w:rsidRPr="00B54AAF">
        <w:rPr>
          <w:rStyle w:val="Naslov21Char"/>
          <w:b/>
          <w:bCs/>
          <w:caps/>
          <w:sz w:val="22"/>
          <w:szCs w:val="22"/>
          <w:lang w:val="hr-HR"/>
        </w:rPr>
        <w:t>SUBJEKATA</w:t>
      </w:r>
      <w:bookmarkEnd w:id="120"/>
      <w:bookmarkEnd w:id="121"/>
      <w:bookmarkEnd w:id="122"/>
    </w:p>
    <w:p w14:paraId="5135D7A7" w14:textId="089B9921" w:rsidR="00CE5B6D" w:rsidRPr="00B54AAF" w:rsidRDefault="00CE5B6D" w:rsidP="00304AD7">
      <w:pPr>
        <w:spacing w:beforeLines="30" w:before="72" w:afterLines="30" w:after="72"/>
        <w:ind w:right="-2"/>
        <w:jc w:val="both"/>
        <w:textAlignment w:val="baseline"/>
        <w:rPr>
          <w:color w:val="231F20"/>
          <w:lang w:val="hr-HR"/>
        </w:rPr>
      </w:pPr>
      <w:r w:rsidRPr="00B54AAF">
        <w:rPr>
          <w:color w:val="231F20"/>
          <w:lang w:val="hr-HR"/>
        </w:rPr>
        <w:t xml:space="preserve">Gospodarski subjekt može se u postupku javne nabave radi dokazivanja ispunjavanja kriterija za odabir gospodarskog subjekta </w:t>
      </w:r>
      <w:r w:rsidRPr="00B54AAF">
        <w:rPr>
          <w:color w:val="231F20"/>
          <w:lang w:val="hr-HR" w:eastAsia="hr-HR"/>
        </w:rPr>
        <w:t>iz</w:t>
      </w:r>
      <w:r w:rsidRPr="00B54AAF">
        <w:rPr>
          <w:rFonts w:ascii="Calibri" w:hAnsi="Calibri" w:cs="ArialMT"/>
          <w:color w:val="3366FF"/>
          <w:lang w:val="hr-HR"/>
        </w:rPr>
        <w:t xml:space="preserve"> </w:t>
      </w:r>
      <w:r w:rsidR="00787AAD" w:rsidRPr="00B54AAF">
        <w:rPr>
          <w:rFonts w:ascii="Calibri" w:hAnsi="Calibri" w:cs="Calibri"/>
          <w:b/>
          <w:color w:val="00B0F0"/>
          <w:lang w:val="hr-HR"/>
        </w:rPr>
        <w:t xml:space="preserve">točaka </w:t>
      </w:r>
      <w:r w:rsidR="00787AAD" w:rsidRPr="00B54AAF">
        <w:rPr>
          <w:rFonts w:ascii="Calibri" w:hAnsi="Calibri" w:cs="Calibri"/>
          <w:b/>
          <w:color w:val="00B0F0"/>
          <w:lang w:val="hr-HR"/>
        </w:rPr>
        <w:fldChar w:fldCharType="begin"/>
      </w:r>
      <w:r w:rsidR="00787AAD" w:rsidRPr="00B54AAF">
        <w:rPr>
          <w:rFonts w:ascii="Calibri" w:hAnsi="Calibri" w:cs="Calibri"/>
          <w:b/>
          <w:color w:val="00B0F0"/>
          <w:lang w:val="hr-HR"/>
        </w:rPr>
        <w:instrText xml:space="preserve"> REF _Ref528671595 \r \h </w:instrText>
      </w:r>
      <w:r w:rsidR="007253FD" w:rsidRPr="00B54AAF">
        <w:rPr>
          <w:rFonts w:ascii="Calibri" w:hAnsi="Calibri" w:cs="Calibri"/>
          <w:b/>
          <w:color w:val="00B0F0"/>
          <w:lang w:val="hr-HR"/>
        </w:rPr>
        <w:instrText xml:space="preserve"> \* MERGEFORMAT </w:instrText>
      </w:r>
      <w:r w:rsidR="00787AAD" w:rsidRPr="00B54AAF">
        <w:rPr>
          <w:rFonts w:ascii="Calibri" w:hAnsi="Calibri" w:cs="Calibri"/>
          <w:b/>
          <w:color w:val="00B0F0"/>
          <w:lang w:val="hr-HR"/>
        </w:rPr>
      </w:r>
      <w:r w:rsidR="00787AAD" w:rsidRPr="00B54AAF">
        <w:rPr>
          <w:rFonts w:ascii="Calibri" w:hAnsi="Calibri" w:cs="Calibri"/>
          <w:b/>
          <w:color w:val="00B0F0"/>
          <w:lang w:val="hr-HR"/>
        </w:rPr>
        <w:fldChar w:fldCharType="separate"/>
      </w:r>
      <w:r w:rsidR="00BA713D">
        <w:rPr>
          <w:rFonts w:ascii="Calibri" w:hAnsi="Calibri" w:cs="Calibri"/>
          <w:b/>
          <w:color w:val="00B0F0"/>
          <w:lang w:val="hr-HR"/>
        </w:rPr>
        <w:t>4.2</w:t>
      </w:r>
      <w:r w:rsidR="00787AAD" w:rsidRPr="00B54AAF">
        <w:rPr>
          <w:rFonts w:ascii="Calibri" w:hAnsi="Calibri" w:cs="Calibri"/>
          <w:b/>
          <w:color w:val="00B0F0"/>
          <w:lang w:val="hr-HR"/>
        </w:rPr>
        <w:fldChar w:fldCharType="end"/>
      </w:r>
      <w:r w:rsidRPr="00B54AAF">
        <w:rPr>
          <w:rFonts w:ascii="Calibri" w:hAnsi="Calibri" w:cs="Calibri"/>
          <w:b/>
          <w:color w:val="00B0F0"/>
          <w:lang w:val="hr-HR"/>
        </w:rPr>
        <w:t xml:space="preserve"> i </w:t>
      </w:r>
      <w:r w:rsidR="00787AAD" w:rsidRPr="00B54AAF">
        <w:rPr>
          <w:rFonts w:ascii="Calibri" w:hAnsi="Calibri" w:cs="Calibri"/>
          <w:b/>
          <w:color w:val="00B0F0"/>
          <w:lang w:val="hr-HR"/>
        </w:rPr>
        <w:fldChar w:fldCharType="begin"/>
      </w:r>
      <w:r w:rsidR="00787AAD" w:rsidRPr="00B54AAF">
        <w:rPr>
          <w:rFonts w:ascii="Calibri" w:hAnsi="Calibri" w:cs="Calibri"/>
          <w:b/>
          <w:color w:val="00B0F0"/>
          <w:lang w:val="hr-HR"/>
        </w:rPr>
        <w:instrText xml:space="preserve"> REF _Ref528655369 \r \h </w:instrText>
      </w:r>
      <w:r w:rsidR="007253FD" w:rsidRPr="00B54AAF">
        <w:rPr>
          <w:rFonts w:ascii="Calibri" w:hAnsi="Calibri" w:cs="Calibri"/>
          <w:b/>
          <w:color w:val="00B0F0"/>
          <w:lang w:val="hr-HR"/>
        </w:rPr>
        <w:instrText xml:space="preserve"> \* MERGEFORMAT </w:instrText>
      </w:r>
      <w:r w:rsidR="00787AAD" w:rsidRPr="00B54AAF">
        <w:rPr>
          <w:rFonts w:ascii="Calibri" w:hAnsi="Calibri" w:cs="Calibri"/>
          <w:b/>
          <w:color w:val="00B0F0"/>
          <w:lang w:val="hr-HR"/>
        </w:rPr>
      </w:r>
      <w:r w:rsidR="00787AAD" w:rsidRPr="00B54AAF">
        <w:rPr>
          <w:rFonts w:ascii="Calibri" w:hAnsi="Calibri" w:cs="Calibri"/>
          <w:b/>
          <w:color w:val="00B0F0"/>
          <w:lang w:val="hr-HR"/>
        </w:rPr>
        <w:fldChar w:fldCharType="separate"/>
      </w:r>
      <w:r w:rsidR="00BA713D">
        <w:rPr>
          <w:rFonts w:ascii="Calibri" w:hAnsi="Calibri" w:cs="Calibri"/>
          <w:b/>
          <w:color w:val="00B0F0"/>
          <w:lang w:val="hr-HR"/>
        </w:rPr>
        <w:t>4.3</w:t>
      </w:r>
      <w:r w:rsidR="00787AAD" w:rsidRPr="00B54AAF">
        <w:rPr>
          <w:rFonts w:ascii="Calibri" w:hAnsi="Calibri" w:cs="Calibri"/>
          <w:b/>
          <w:color w:val="00B0F0"/>
          <w:lang w:val="hr-HR"/>
        </w:rPr>
        <w:fldChar w:fldCharType="end"/>
      </w:r>
      <w:r w:rsidR="00CD5097" w:rsidRPr="00B54AAF">
        <w:rPr>
          <w:rFonts w:ascii="Calibri" w:hAnsi="Calibri" w:cs="ArialMT"/>
          <w:color w:val="3366FF"/>
          <w:lang w:val="hr-HR"/>
        </w:rPr>
        <w:t xml:space="preserve">, </w:t>
      </w:r>
      <w:r w:rsidR="00CD5097" w:rsidRPr="00B54AAF">
        <w:rPr>
          <w:lang w:val="hr-HR"/>
        </w:rPr>
        <w:t>koji se odnose na ekonomsku i financijsku, tehničku i stručnu sposobnost</w:t>
      </w:r>
      <w:r w:rsidR="00CD5097" w:rsidRPr="00B54AAF">
        <w:rPr>
          <w:color w:val="231F20"/>
          <w:lang w:val="hr-HR"/>
        </w:rPr>
        <w:t xml:space="preserve">, </w:t>
      </w:r>
      <w:r w:rsidRPr="00B54AAF">
        <w:rPr>
          <w:color w:val="231F20"/>
          <w:lang w:val="hr-HR"/>
        </w:rPr>
        <w:t>osloniti na sposobnost drugih subjekata, bez obzira na pravnu prirodu njihova međusobnog odnosa.</w:t>
      </w:r>
    </w:p>
    <w:p w14:paraId="57FC1434" w14:textId="7C954FAC" w:rsidR="007253FD" w:rsidRPr="00B54AAF" w:rsidRDefault="007253FD" w:rsidP="00304AD7">
      <w:pPr>
        <w:spacing w:beforeLines="30" w:before="72" w:afterLines="30" w:after="72"/>
        <w:ind w:right="-2"/>
        <w:jc w:val="both"/>
        <w:textAlignment w:val="baseline"/>
        <w:rPr>
          <w:color w:val="231F20"/>
          <w:lang w:val="hr-HR"/>
        </w:rPr>
      </w:pPr>
      <w:r w:rsidRPr="00B54AAF">
        <w:rPr>
          <w:color w:val="231F20"/>
          <w:lang w:val="hr-HR"/>
        </w:rPr>
        <w:t xml:space="preserve">Gospodarski subjekt može se u postupku javne nabave osloniti na sposobnost drugih subjekata radi dokazivanja ispunjavanja kriterija koji su vezani uz obrazovne i stručne kvalifikacije </w:t>
      </w:r>
      <w:r w:rsidRPr="00B54AAF">
        <w:rPr>
          <w:color w:val="231F20"/>
          <w:lang w:val="hr-HR" w:eastAsia="hr-HR"/>
        </w:rPr>
        <w:t xml:space="preserve">iz </w:t>
      </w:r>
      <w:r w:rsidRPr="00B54AAF">
        <w:rPr>
          <w:rFonts w:ascii="Calibri" w:hAnsi="Calibri" w:cs="Calibri"/>
          <w:b/>
          <w:color w:val="00B0F0"/>
          <w:lang w:val="hr-HR"/>
        </w:rPr>
        <w:t>točke 4.3</w:t>
      </w:r>
      <w:r w:rsidRPr="00B54AAF">
        <w:rPr>
          <w:rFonts w:ascii="Calibri" w:hAnsi="Calibri" w:cs="ArialMT"/>
          <w:color w:val="3366FF"/>
          <w:lang w:val="hr-HR"/>
        </w:rPr>
        <w:t xml:space="preserve">.. </w:t>
      </w:r>
      <w:r w:rsidRPr="00B54AAF">
        <w:rPr>
          <w:color w:val="231F20"/>
          <w:lang w:val="hr-HR"/>
        </w:rPr>
        <w:t>ili uz relevantno stručno iskustvo, samo ako će ti subjekti izvoditi radove ili pružati usluge za koje se ta sposobnost traži.</w:t>
      </w:r>
    </w:p>
    <w:p w14:paraId="0431AFBF" w14:textId="77777777" w:rsidR="00CE5B6D" w:rsidRPr="00B54AAF" w:rsidRDefault="00CE5B6D" w:rsidP="00304AD7">
      <w:pPr>
        <w:spacing w:beforeLines="30" w:before="72" w:afterLines="30" w:after="72"/>
        <w:ind w:right="-2"/>
        <w:jc w:val="both"/>
        <w:textAlignment w:val="baseline"/>
        <w:rPr>
          <w:color w:val="231F20"/>
          <w:lang w:val="hr-HR"/>
        </w:rPr>
      </w:pPr>
      <w:r w:rsidRPr="00B54AAF">
        <w:rPr>
          <w:color w:val="231F20"/>
          <w:lang w:val="hr-HR"/>
        </w:rPr>
        <w:t>Ako se gospodarski subjekt oslanja na sposobnost drugih subjekata</w:t>
      </w:r>
      <w:r w:rsidRPr="00B54AAF">
        <w:rPr>
          <w:color w:val="231F20"/>
          <w:lang w:val="hr-HR" w:eastAsia="hr-HR"/>
        </w:rPr>
        <w:t>,</w:t>
      </w:r>
      <w:r w:rsidRPr="00B54AAF">
        <w:rPr>
          <w:color w:val="231F20"/>
          <w:lang w:val="hr-HR"/>
        </w:rPr>
        <w:t xml:space="preserve"> mora dokazati naručitelju da će imati na raspolaganju potrebne resurse za izvršenje ugovora, primjerice prihvaćanjem obveze drugih subjekata da će te resurse staviti na raspolaganje gospodarskom subjektu.</w:t>
      </w:r>
    </w:p>
    <w:p w14:paraId="52B5D4CD" w14:textId="071E628A" w:rsidR="00647B86" w:rsidRPr="00B54AAF" w:rsidRDefault="00CE5B6D" w:rsidP="00304AD7">
      <w:pPr>
        <w:spacing w:beforeLines="30" w:before="72" w:afterLines="30" w:after="72"/>
        <w:ind w:right="-2"/>
        <w:jc w:val="both"/>
        <w:textAlignment w:val="baseline"/>
        <w:rPr>
          <w:color w:val="231F20"/>
          <w:lang w:val="hr-HR" w:eastAsia="hr-HR"/>
        </w:rPr>
      </w:pPr>
      <w:r w:rsidRPr="00B54AAF">
        <w:rPr>
          <w:color w:val="231F20"/>
          <w:lang w:val="hr-HR" w:eastAsia="hr-HR"/>
        </w:rPr>
        <w:t>Naručitelj će obvezno provjeriti ispunjavaju li drugi subjekti na čiju se sposobnost gospodarski subjekt oslanja relevantne kriterije za odabir gospodarskog subjekta te postoje l</w:t>
      </w:r>
      <w:r w:rsidR="00647B86" w:rsidRPr="00B54AAF">
        <w:rPr>
          <w:color w:val="231F20"/>
          <w:lang w:val="hr-HR" w:eastAsia="hr-HR"/>
        </w:rPr>
        <w:t>i osnove za njihovo isključenje</w:t>
      </w:r>
      <w:r w:rsidR="007253FD" w:rsidRPr="00B54AAF">
        <w:rPr>
          <w:color w:val="231F20"/>
          <w:lang w:val="hr-HR" w:eastAsia="hr-HR"/>
        </w:rPr>
        <w:t xml:space="preserve"> iz </w:t>
      </w:r>
      <w:r w:rsidR="007253FD" w:rsidRPr="00B54AAF">
        <w:rPr>
          <w:rFonts w:ascii="Calibri" w:hAnsi="Calibri" w:cs="Calibri"/>
          <w:b/>
          <w:color w:val="00B0F0"/>
          <w:lang w:val="hr-HR"/>
        </w:rPr>
        <w:t>točke 3.</w:t>
      </w:r>
      <w:r w:rsidR="00647B86" w:rsidRPr="00B54AAF">
        <w:rPr>
          <w:rFonts w:ascii="Calibri" w:hAnsi="Calibri" w:cs="Calibri"/>
          <w:b/>
          <w:color w:val="00B0F0"/>
          <w:lang w:val="hr-HR"/>
        </w:rPr>
        <w:t>.</w:t>
      </w:r>
    </w:p>
    <w:p w14:paraId="24F12834" w14:textId="24B19989" w:rsidR="00CE5B6D" w:rsidRPr="00B54AAF" w:rsidRDefault="00CE5B6D" w:rsidP="00304AD7">
      <w:pPr>
        <w:spacing w:beforeLines="30" w:before="72" w:afterLines="30" w:after="72"/>
        <w:ind w:right="-2"/>
        <w:jc w:val="both"/>
        <w:textAlignment w:val="baseline"/>
        <w:rPr>
          <w:color w:val="231F20"/>
          <w:lang w:val="hr-HR"/>
        </w:rPr>
      </w:pPr>
      <w:r w:rsidRPr="00B54AAF">
        <w:rPr>
          <w:color w:val="231F20"/>
          <w:lang w:val="hr-HR"/>
        </w:rPr>
        <w:t xml:space="preserve">Naručitelj će od gospodarskog subjekta zahtijevati da </w:t>
      </w:r>
      <w:r w:rsidRPr="00B54AAF">
        <w:rPr>
          <w:color w:val="231F20"/>
          <w:lang w:val="hr-HR" w:eastAsia="hr-HR"/>
        </w:rPr>
        <w:t>zamijeni</w:t>
      </w:r>
      <w:r w:rsidRPr="00B54AAF">
        <w:rPr>
          <w:color w:val="231F20"/>
          <w:lang w:val="hr-HR"/>
        </w:rPr>
        <w:t xml:space="preserve"> subjekt na čiju se sposobnost oslonio radi dokazivanja kriterija za odabir ako</w:t>
      </w:r>
      <w:r w:rsidRPr="00B54AAF">
        <w:rPr>
          <w:color w:val="231F20"/>
          <w:lang w:val="hr-HR" w:eastAsia="hr-HR"/>
        </w:rPr>
        <w:t>, na temelju provjere iz prethodnog stavka,</w:t>
      </w:r>
      <w:r w:rsidRPr="00B54AAF">
        <w:rPr>
          <w:color w:val="231F20"/>
          <w:lang w:val="hr-HR"/>
        </w:rPr>
        <w:t xml:space="preserve"> utvrdi da kod tog subjekta postoje osnove za isključenje ili da ne udovoljava relevantnim kriterijima za odabir gospodarskog subjekta.</w:t>
      </w:r>
    </w:p>
    <w:p w14:paraId="47DFAA83" w14:textId="77777777" w:rsidR="00CD5097" w:rsidRPr="00B54AAF" w:rsidRDefault="00CD5097" w:rsidP="00304AD7">
      <w:pPr>
        <w:pStyle w:val="StilCalibri10tokaObostranoPrviredak102cmProred"/>
        <w:ind w:right="-2"/>
      </w:pPr>
      <w:r w:rsidRPr="00B54AAF">
        <w:t>Pod istim uvjetima, zajednica gospodarskih subjekata može se osloniti na sposobnost članova zajednice ili drugih subjekata.</w:t>
      </w:r>
    </w:p>
    <w:p w14:paraId="52A00684" w14:textId="77777777" w:rsidR="00CE5B6D" w:rsidRPr="00B54AAF" w:rsidRDefault="00CE5B6D" w:rsidP="00304AD7">
      <w:pPr>
        <w:spacing w:beforeLines="30" w:before="72" w:afterLines="30" w:after="72"/>
        <w:ind w:right="-2"/>
        <w:jc w:val="both"/>
        <w:textAlignment w:val="baseline"/>
        <w:rPr>
          <w:color w:val="231F20"/>
          <w:lang w:val="hr-HR" w:eastAsia="hr-HR"/>
        </w:rPr>
      </w:pPr>
      <w:r w:rsidRPr="00B54AAF">
        <w:rPr>
          <w:color w:val="231F20"/>
          <w:lang w:val="hr-HR" w:eastAsia="hr-HR"/>
        </w:rPr>
        <w:t xml:space="preserve">Ako se gospodarski subjekt oslanja na sposobnost drugih subjekata radi dokazivanja ispunjavanja kriterija ekonomske i financijske sposobnosti, </w:t>
      </w:r>
      <w:r w:rsidRPr="00B54AAF">
        <w:rPr>
          <w:color w:val="231F20"/>
          <w:u w:val="single"/>
          <w:lang w:val="hr-HR" w:eastAsia="hr-HR"/>
        </w:rPr>
        <w:t>naručitelj zahtijeva njihovu solidarnu odgovornost za izvršenje ugovora</w:t>
      </w:r>
      <w:r w:rsidRPr="00B54AAF">
        <w:rPr>
          <w:color w:val="231F20"/>
          <w:lang w:val="hr-HR" w:eastAsia="hr-HR"/>
        </w:rPr>
        <w:t>.</w:t>
      </w:r>
    </w:p>
    <w:p w14:paraId="0F4E6586" w14:textId="77777777" w:rsidR="007253FD" w:rsidRPr="00B54AAF" w:rsidRDefault="007253FD" w:rsidP="00304AD7">
      <w:pPr>
        <w:spacing w:beforeLines="30" w:before="72" w:afterLines="30" w:after="72"/>
        <w:ind w:right="-2"/>
        <w:jc w:val="both"/>
        <w:textAlignment w:val="baseline"/>
        <w:rPr>
          <w:color w:val="231F20"/>
          <w:lang w:val="hr-HR"/>
        </w:rPr>
      </w:pPr>
    </w:p>
    <w:p w14:paraId="3F9350B6" w14:textId="77777777" w:rsidR="00CD5097" w:rsidRPr="00B54AAF" w:rsidRDefault="00CD5097" w:rsidP="00CD5097">
      <w:pPr>
        <w:pStyle w:val="StilCalibri10tokaObostranoPrviredak102cmProred"/>
      </w:pPr>
    </w:p>
    <w:p w14:paraId="193FAD7E" w14:textId="3F88E365" w:rsidR="00CD5097" w:rsidRPr="00B54AAF" w:rsidRDefault="00CD5097" w:rsidP="00CD5097">
      <w:pPr>
        <w:pStyle w:val="StilCalibri10tokaObostranoPrviredak102cmProred"/>
        <w:spacing w:line="240" w:lineRule="auto"/>
        <w:rPr>
          <w:rFonts w:asciiTheme="minorHAnsi" w:hAnsiTheme="minorHAnsi" w:cs="Arial"/>
          <w:color w:val="231F20"/>
          <w:lang w:eastAsia="sl-SI"/>
        </w:rPr>
      </w:pPr>
      <w:r w:rsidRPr="00B54AAF">
        <w:rPr>
          <w:rFonts w:asciiTheme="minorHAnsi" w:hAnsiTheme="minorHAnsi" w:cs="Arial"/>
          <w:color w:val="231F20"/>
          <w:lang w:eastAsia="sl-SI"/>
        </w:rPr>
        <w:t xml:space="preserve">Sukladno članku 273. ZJN 2016, gospodarski subjekt može se u postupku javne nabave osloniti na sposobnost drugih subjekata radi dokazivanja ispunjavanja kriterija koji su vezani uz obrazovne i stručne kvalifikacije ili uz relevantno stručno iskustvo samo ako će ti subjekti pružati usluge za koje se ta sposobnost traži. </w:t>
      </w:r>
    </w:p>
    <w:p w14:paraId="337B967D" w14:textId="77777777" w:rsidR="007253FD" w:rsidRPr="00B54AAF" w:rsidRDefault="007253FD" w:rsidP="00CD5097">
      <w:pPr>
        <w:pStyle w:val="StilCalibri10tokaObostranoPrviredak102cmProred"/>
        <w:spacing w:line="240" w:lineRule="auto"/>
        <w:rPr>
          <w:rFonts w:asciiTheme="minorHAnsi" w:hAnsiTheme="minorHAnsi" w:cs="Arial"/>
          <w:color w:val="231F20"/>
          <w:lang w:eastAsia="sl-SI"/>
        </w:rPr>
      </w:pPr>
    </w:p>
    <w:p w14:paraId="3AEF7F30" w14:textId="77777777" w:rsidR="00CD5097" w:rsidRPr="00B54AAF" w:rsidRDefault="00CD5097" w:rsidP="00CD5097">
      <w:pPr>
        <w:pStyle w:val="StilCalibri10tokaObostranoPrviredak102cmProred"/>
        <w:spacing w:line="240" w:lineRule="auto"/>
        <w:rPr>
          <w:rFonts w:asciiTheme="minorHAnsi" w:hAnsiTheme="minorHAnsi" w:cs="Arial"/>
          <w:color w:val="231F20"/>
          <w:lang w:eastAsia="sl-SI"/>
        </w:rPr>
      </w:pPr>
      <w:r w:rsidRPr="00263561">
        <w:rPr>
          <w:rFonts w:asciiTheme="minorHAnsi" w:hAnsiTheme="minorHAnsi" w:cs="Arial"/>
          <w:color w:val="231F20"/>
          <w:lang w:eastAsia="sl-SI"/>
        </w:rPr>
        <w:t>U slučaju oslanjanja na sposobnost drugih subjekata gospodarski subjekt u ponudi kao dokaz dostavlja potpisanu i ovjerenu Izjavu o stavljanju resursa na raspolaganje ili Ugovor/Sporazum o poslovnoj/tehničkoj suradnji iz kojega je vidljivo koji se resursi međusobno ustupaju.</w:t>
      </w:r>
    </w:p>
    <w:p w14:paraId="2E8806DA" w14:textId="77777777" w:rsidR="007253FD" w:rsidRPr="00B54AAF" w:rsidRDefault="007253FD" w:rsidP="00CD5097">
      <w:pPr>
        <w:pStyle w:val="StilCalibri10tokaObostranoPrviredak102cmProred"/>
        <w:spacing w:line="240" w:lineRule="auto"/>
        <w:rPr>
          <w:rFonts w:asciiTheme="minorHAnsi" w:hAnsiTheme="minorHAnsi" w:cs="Arial"/>
          <w:color w:val="231F20"/>
          <w:lang w:eastAsia="sl-SI"/>
        </w:rPr>
      </w:pPr>
    </w:p>
    <w:p w14:paraId="10EF18B3" w14:textId="3E053F7A" w:rsidR="00CD5097" w:rsidRPr="00B54AAF" w:rsidRDefault="00CD5097" w:rsidP="00CD5097">
      <w:pPr>
        <w:pStyle w:val="StilCalibri10tokaObostranoPrviredak102cmProred"/>
        <w:spacing w:line="240" w:lineRule="auto"/>
        <w:rPr>
          <w:rFonts w:asciiTheme="minorHAnsi" w:hAnsiTheme="minorHAnsi" w:cs="Arial"/>
          <w:color w:val="231F20"/>
          <w:lang w:eastAsia="sl-SI"/>
        </w:rPr>
      </w:pPr>
      <w:r w:rsidRPr="00B54AAF">
        <w:rPr>
          <w:rFonts w:asciiTheme="minorHAnsi" w:hAnsiTheme="minorHAnsi" w:cs="Arial"/>
          <w:color w:val="231F20"/>
          <w:lang w:eastAsia="sl-SI"/>
        </w:rPr>
        <w:t>Izjava o stavljanju resursa na raspolaganje ili Ugovor/Sporazum o poslovnoj/tehničkoj suradnji mora minimalno sadržavati: naziv i sjedište gospodarskog subjekta koji ustupa resurse te naziv i sjedište gospodarskog subjekta kojem ustupa resurse, jasno i točno navedene resurse koje stavlja na raspolaganje te način na koji se stavljaju na raspolaganje u svrhu izvršenja ugovora, potpis ovlaštene osobe gospodarskog subjekta koji stavlja resurse na raspolaganje, odnosno u slučaju Ugovora/sporazuma o poslovnoj suradnji potpis ugovornih strana</w:t>
      </w:r>
      <w:r w:rsidR="00A9665B">
        <w:rPr>
          <w:rFonts w:asciiTheme="minorHAnsi" w:hAnsiTheme="minorHAnsi" w:cs="Arial"/>
          <w:color w:val="231F20"/>
          <w:lang w:eastAsia="sl-SI"/>
        </w:rPr>
        <w:t xml:space="preserve"> </w:t>
      </w:r>
      <w:r w:rsidR="00A9665B" w:rsidRPr="00B54AAF">
        <w:rPr>
          <w:color w:val="231F20"/>
        </w:rPr>
        <w:t>i ovjerava pečatom, ako je pečat obveza u državi poslovnog nastana</w:t>
      </w:r>
      <w:r w:rsidRPr="00B54AAF">
        <w:rPr>
          <w:rFonts w:asciiTheme="minorHAnsi" w:hAnsiTheme="minorHAnsi" w:cs="Arial"/>
          <w:color w:val="231F20"/>
          <w:lang w:eastAsia="sl-SI"/>
        </w:rPr>
        <w:t>.</w:t>
      </w:r>
    </w:p>
    <w:p w14:paraId="02232499" w14:textId="77777777" w:rsidR="00CD5097" w:rsidRPr="00B54AAF" w:rsidRDefault="00CD5097" w:rsidP="00CE5B6D">
      <w:pPr>
        <w:spacing w:beforeLines="30" w:before="72" w:afterLines="30" w:after="72"/>
        <w:ind w:right="272"/>
        <w:jc w:val="both"/>
        <w:textAlignment w:val="baseline"/>
        <w:rPr>
          <w:color w:val="231F20"/>
          <w:lang w:val="hr-HR" w:eastAsia="hr-HR"/>
        </w:rPr>
      </w:pPr>
    </w:p>
    <w:p w14:paraId="6026E110" w14:textId="77777777" w:rsidR="00CE5B6D" w:rsidRPr="00B54AAF" w:rsidRDefault="00CE5B6D" w:rsidP="00CE5B6D">
      <w:pPr>
        <w:spacing w:beforeLines="30" w:before="72" w:afterLines="30" w:after="72"/>
        <w:ind w:right="272"/>
        <w:jc w:val="both"/>
        <w:textAlignment w:val="baseline"/>
        <w:rPr>
          <w:color w:val="231F20"/>
          <w:lang w:val="hr-HR"/>
        </w:rPr>
      </w:pPr>
      <w:r w:rsidRPr="00B54AAF">
        <w:rPr>
          <w:color w:val="231F20"/>
          <w:lang w:val="hr-HR" w:eastAsia="hr-HR"/>
        </w:rPr>
        <w:t>Zajednica</w:t>
      </w:r>
      <w:r w:rsidRPr="00B54AAF">
        <w:rPr>
          <w:color w:val="231F20"/>
          <w:lang w:val="hr-HR"/>
        </w:rPr>
        <w:t xml:space="preserve"> gospodarskih subjekata može se osloniti na sposobnost članova zajednice ili drugih subjekata</w:t>
      </w:r>
      <w:r w:rsidRPr="00B54AAF">
        <w:rPr>
          <w:color w:val="231F20"/>
          <w:lang w:val="hr-HR" w:eastAsia="hr-HR"/>
        </w:rPr>
        <w:t xml:space="preserve"> pod uvjetima određenim ovim poglavljem</w:t>
      </w:r>
      <w:r w:rsidRPr="00B54AAF">
        <w:rPr>
          <w:color w:val="231F20"/>
          <w:lang w:val="hr-HR"/>
        </w:rPr>
        <w:t>.</w:t>
      </w:r>
    </w:p>
    <w:p w14:paraId="4E950292" w14:textId="4C66E158" w:rsidR="00CE5B6D" w:rsidRPr="00B54AAF" w:rsidRDefault="00CE5B6D" w:rsidP="00CE5B6D">
      <w:pPr>
        <w:autoSpaceDE w:val="0"/>
        <w:autoSpaceDN w:val="0"/>
        <w:adjustRightInd w:val="0"/>
        <w:spacing w:after="120"/>
        <w:ind w:right="272"/>
        <w:jc w:val="both"/>
        <w:rPr>
          <w:rFonts w:ascii="Calibri" w:hAnsi="Calibri"/>
          <w:color w:val="000000"/>
          <w:lang w:val="hr-HR"/>
        </w:rPr>
      </w:pPr>
      <w:r w:rsidRPr="00B54AAF">
        <w:rPr>
          <w:rFonts w:ascii="Calibri" w:hAnsi="Calibri"/>
          <w:color w:val="000000"/>
          <w:lang w:val="hr-HR"/>
        </w:rPr>
        <w:t xml:space="preserve">Gospodarski subjekt koji sudjeluje sam i ne oslanja se na sposobnosti drugih subjekata kako bi ispunio kriterije za odabir dužan je ispuniti jedan </w:t>
      </w:r>
      <w:r w:rsidR="00CD5097" w:rsidRPr="00B54AAF">
        <w:rPr>
          <w:rFonts w:ascii="Calibri" w:hAnsi="Calibri"/>
          <w:color w:val="000000"/>
          <w:lang w:val="hr-HR"/>
        </w:rPr>
        <w:t>e</w:t>
      </w:r>
      <w:r w:rsidRPr="00B54AAF">
        <w:rPr>
          <w:rFonts w:ascii="Calibri" w:hAnsi="Calibri"/>
          <w:color w:val="000000"/>
          <w:lang w:val="hr-HR"/>
        </w:rPr>
        <w:t>ESPD.</w:t>
      </w:r>
    </w:p>
    <w:p w14:paraId="45907A20" w14:textId="2CD2E143" w:rsidR="00CE5B6D" w:rsidRDefault="00CE5B6D" w:rsidP="00CE5B6D">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Gospodarski subjekt koji sudjeluje sam</w:t>
      </w:r>
      <w:r w:rsidR="00AA31A3">
        <w:rPr>
          <w:rFonts w:ascii="Calibri" w:hAnsi="Calibri" w:cs="Calibri"/>
          <w:color w:val="000000"/>
          <w:lang w:val="hr-HR"/>
        </w:rPr>
        <w:t>,</w:t>
      </w:r>
      <w:r w:rsidRPr="00B54AAF">
        <w:rPr>
          <w:rFonts w:ascii="Calibri" w:hAnsi="Calibri" w:cs="Calibri"/>
          <w:color w:val="000000"/>
          <w:lang w:val="hr-HR"/>
        </w:rPr>
        <w:t xml:space="preserve"> kao i zajednica gospodarskih subjekata, koji se oslanjaju na sposobnosti najmanje jednog drugog subjekta mora osigurati da naručitelj zaprimi njegov ESPD zajedno sa zasebnim ESPD-om u kojem su navedeni relevantni podaci (vidjeti Dio II.</w:t>
      </w:r>
      <w:r w:rsidR="005C072A">
        <w:rPr>
          <w:rFonts w:ascii="Calibri" w:hAnsi="Calibri" w:cs="Calibri"/>
          <w:color w:val="000000"/>
          <w:lang w:val="hr-HR"/>
        </w:rPr>
        <w:t>-V</w:t>
      </w:r>
      <w:r w:rsidRPr="00B54AAF">
        <w:rPr>
          <w:rFonts w:ascii="Calibri" w:hAnsi="Calibri" w:cs="Calibri"/>
          <w:color w:val="000000"/>
          <w:lang w:val="hr-HR"/>
        </w:rPr>
        <w:t xml:space="preserve">, </w:t>
      </w:r>
      <w:r w:rsidR="005C072A">
        <w:rPr>
          <w:rFonts w:ascii="Calibri" w:hAnsi="Calibri" w:cs="Calibri"/>
          <w:color w:val="000000"/>
          <w:lang w:val="hr-HR"/>
        </w:rPr>
        <w:t>)</w:t>
      </w:r>
      <w:r w:rsidRPr="00B54AAF">
        <w:rPr>
          <w:rFonts w:ascii="Calibri" w:hAnsi="Calibri" w:cs="Calibri"/>
          <w:color w:val="000000"/>
          <w:lang w:val="hr-HR"/>
        </w:rPr>
        <w:t>za svaki subjekt na koji se oslanja</w:t>
      </w:r>
    </w:p>
    <w:p w14:paraId="407B951D" w14:textId="77777777" w:rsidR="000318DE" w:rsidRDefault="000318DE" w:rsidP="00CE5B6D">
      <w:pPr>
        <w:autoSpaceDE w:val="0"/>
        <w:autoSpaceDN w:val="0"/>
        <w:adjustRightInd w:val="0"/>
        <w:spacing w:after="120"/>
        <w:ind w:right="272"/>
        <w:jc w:val="both"/>
        <w:rPr>
          <w:rFonts w:ascii="Calibri" w:hAnsi="Calibri" w:cs="Calibri"/>
          <w:color w:val="000000"/>
          <w:lang w:val="hr-HR"/>
        </w:rPr>
      </w:pPr>
    </w:p>
    <w:p w14:paraId="6A60EEFA" w14:textId="77777777" w:rsidR="00A9665B" w:rsidRPr="00A9665B" w:rsidRDefault="00A9665B" w:rsidP="00A9665B">
      <w:pPr>
        <w:rPr>
          <w:rStyle w:val="Naslov21Char"/>
          <w:b w:val="0"/>
          <w:sz w:val="22"/>
          <w:szCs w:val="22"/>
          <w:lang w:val="hr-HR"/>
        </w:rPr>
      </w:pPr>
    </w:p>
    <w:p w14:paraId="22A47B7B" w14:textId="5E5FA278" w:rsidR="00CE5B6D" w:rsidRPr="00B54AAF" w:rsidRDefault="006C0DFB" w:rsidP="006C0DFB">
      <w:pPr>
        <w:pStyle w:val="Naslov1"/>
        <w:ind w:left="0" w:firstLine="0"/>
        <w:rPr>
          <w:lang w:val="hr-HR"/>
        </w:rPr>
      </w:pPr>
      <w:bookmarkStart w:id="123" w:name="_Toc2953256"/>
      <w:r w:rsidRPr="00B54AAF">
        <w:rPr>
          <w:lang w:val="hr-HR"/>
        </w:rPr>
        <w:t>EUROPSKA JEDINSTVENA DOKUMENTACIJA O NABAVI (ESPD)</w:t>
      </w:r>
      <w:bookmarkEnd w:id="123"/>
    </w:p>
    <w:p w14:paraId="32853AB3" w14:textId="77777777" w:rsidR="006D0C5E" w:rsidRPr="00B54AAF" w:rsidRDefault="006D0C5E" w:rsidP="006D0C5E">
      <w:pPr>
        <w:rPr>
          <w:lang w:val="hr-HR"/>
        </w:rPr>
      </w:pPr>
    </w:p>
    <w:p w14:paraId="1FDB5F92" w14:textId="0FDE174A" w:rsidR="006D0C5E" w:rsidRPr="00B54AAF" w:rsidRDefault="006D0C5E" w:rsidP="006D0C5E">
      <w:pPr>
        <w:pStyle w:val="Naslov2"/>
        <w:rPr>
          <w:rStyle w:val="Naslov21Char"/>
          <w:b/>
          <w:bCs/>
          <w:caps/>
          <w:sz w:val="22"/>
          <w:szCs w:val="22"/>
          <w:lang w:val="hr-HR"/>
        </w:rPr>
      </w:pPr>
      <w:bookmarkStart w:id="124" w:name="_Toc526842197"/>
      <w:bookmarkStart w:id="125" w:name="_Toc2953257"/>
      <w:r w:rsidRPr="00B54AAF">
        <w:rPr>
          <w:rStyle w:val="Naslov21Char"/>
          <w:b/>
          <w:bCs/>
          <w:caps/>
          <w:sz w:val="22"/>
          <w:szCs w:val="22"/>
          <w:lang w:val="hr-HR"/>
        </w:rPr>
        <w:t>NAVOD DA JE GOSPODARSKI SUBJEKT U PONUDI OBVEZAN DOSTAVITI EESPD OBRAZAC KAO PRELIMINARNI DOKAZ DA ISPUNJAVA TRAŽENE KRITERIJE ZA KVALITATIVNI ODABIR GOSPODARSKOG SUBJEKTA</w:t>
      </w:r>
      <w:bookmarkEnd w:id="124"/>
      <w:bookmarkEnd w:id="125"/>
    </w:p>
    <w:p w14:paraId="3DEE1D6F" w14:textId="77777777" w:rsidR="006D0C5E" w:rsidRPr="00B54AAF" w:rsidRDefault="006D0C5E" w:rsidP="006D0C5E">
      <w:pPr>
        <w:jc w:val="both"/>
        <w:rPr>
          <w:rFonts w:cstheme="minorHAnsi"/>
          <w:lang w:val="hr-HR" w:eastAsia="en-GB"/>
        </w:rPr>
      </w:pPr>
      <w:r w:rsidRPr="00B54AAF">
        <w:rPr>
          <w:rFonts w:cstheme="minorHAnsi"/>
          <w:lang w:val="hr-HR" w:eastAsia="en-GB"/>
        </w:rPr>
        <w:t>U cilju dokazivanja da Ponuditelj nije u jednoj od situacija zbog koje se isključuje iz ovog postupka javne nabave, te u cilju dokazivanja ispunjavanja traženih kriterija za kvalitativni odabir gospodarskog subjekta, Ponuditelj obvezno u svojoj ponudi, kao njen sastavni dio prilaže popunjenu Europsku jedinstvenu dokumentaciju o nabavi (EESPD). EESPD je ažurirana formalna izjava gospodarskog subjekta, koja služi kao preliminarni dokaz umjesto potvrda koje izdaju tijela javne vlasti ili treće strane, a kojima se potvrđuje da taj gospodarski subjekt ispunjava tražene kriterije za kvalitativni odabir gospodarskog subjekta, odnosno da:</w:t>
      </w:r>
    </w:p>
    <w:p w14:paraId="72EC0A68" w14:textId="77777777" w:rsidR="006D0C5E" w:rsidRPr="00B54AAF" w:rsidRDefault="006D0C5E" w:rsidP="00481ABA">
      <w:pPr>
        <w:pStyle w:val="Odlomakpopisa"/>
        <w:numPr>
          <w:ilvl w:val="0"/>
          <w:numId w:val="31"/>
        </w:numPr>
        <w:spacing w:before="120" w:after="120"/>
        <w:jc w:val="both"/>
        <w:rPr>
          <w:rFonts w:cstheme="minorHAnsi"/>
          <w:lang w:val="hr-HR" w:eastAsia="en-GB"/>
        </w:rPr>
      </w:pPr>
      <w:r w:rsidRPr="00B54AAF">
        <w:rPr>
          <w:rFonts w:cstheme="minorHAnsi"/>
          <w:lang w:val="hr-HR" w:eastAsia="en-GB"/>
        </w:rPr>
        <w:t>nije u jednoj od situacija zbog koje se gospodarski subjekt isključuje iz postupka javne nabave (osnove za isključenje)</w:t>
      </w:r>
    </w:p>
    <w:p w14:paraId="645824E0" w14:textId="77777777" w:rsidR="006D0C5E" w:rsidRPr="00B54AAF" w:rsidRDefault="006D0C5E" w:rsidP="00481ABA">
      <w:pPr>
        <w:pStyle w:val="Odlomakpopisa"/>
        <w:numPr>
          <w:ilvl w:val="0"/>
          <w:numId w:val="31"/>
        </w:numPr>
        <w:spacing w:before="120" w:after="120"/>
        <w:jc w:val="both"/>
        <w:rPr>
          <w:rFonts w:cstheme="minorHAnsi"/>
          <w:lang w:val="hr-HR" w:eastAsia="en-GB"/>
        </w:rPr>
      </w:pPr>
      <w:r w:rsidRPr="00B54AAF">
        <w:rPr>
          <w:rFonts w:cstheme="minorHAnsi"/>
          <w:lang w:val="hr-HR" w:eastAsia="en-GB"/>
        </w:rPr>
        <w:t>ispunjava tražene kriterije za odabir gospodarskog subjekta.</w:t>
      </w:r>
    </w:p>
    <w:p w14:paraId="74234FAF" w14:textId="77777777" w:rsidR="006D0C5E" w:rsidRPr="00B54AAF" w:rsidRDefault="006D0C5E" w:rsidP="006D0C5E">
      <w:pPr>
        <w:pStyle w:val="Odlomakpopisa"/>
        <w:spacing w:before="120" w:after="120"/>
        <w:jc w:val="both"/>
        <w:rPr>
          <w:rFonts w:cstheme="minorHAnsi"/>
          <w:lang w:val="hr-HR" w:eastAsia="en-GB"/>
        </w:rPr>
      </w:pPr>
    </w:p>
    <w:p w14:paraId="248B9133" w14:textId="0B9AE786" w:rsidR="006D0C5E" w:rsidRPr="00B54AAF" w:rsidRDefault="00DA77CA" w:rsidP="006D0C5E">
      <w:pPr>
        <w:pStyle w:val="Naslov2"/>
        <w:rPr>
          <w:rStyle w:val="Naslov21Char"/>
          <w:b/>
          <w:bCs/>
          <w:caps/>
          <w:sz w:val="22"/>
          <w:szCs w:val="22"/>
          <w:lang w:val="hr-HR"/>
        </w:rPr>
      </w:pPr>
      <w:bookmarkStart w:id="126" w:name="_Toc526842198"/>
      <w:bookmarkStart w:id="127" w:name="_Toc2953258"/>
      <w:r w:rsidRPr="00B54AAF">
        <w:rPr>
          <w:rStyle w:val="Naslov21Char"/>
          <w:b/>
          <w:bCs/>
          <w:sz w:val="22"/>
          <w:szCs w:val="22"/>
          <w:lang w:val="hr-HR"/>
        </w:rPr>
        <w:t>UPUTE ZA ISPUNJAVANJE e</w:t>
      </w:r>
      <w:r w:rsidR="00734F3C" w:rsidRPr="00B54AAF">
        <w:rPr>
          <w:rStyle w:val="Naslov21Char"/>
          <w:b/>
          <w:bCs/>
          <w:sz w:val="22"/>
          <w:szCs w:val="22"/>
          <w:lang w:val="hr-HR"/>
        </w:rPr>
        <w:t>ESPD OBRASCA</w:t>
      </w:r>
      <w:bookmarkEnd w:id="126"/>
      <w:bookmarkEnd w:id="127"/>
    </w:p>
    <w:p w14:paraId="194E139E" w14:textId="77777777" w:rsidR="006D0C5E" w:rsidRPr="00B54AAF" w:rsidRDefault="006D0C5E" w:rsidP="006D0C5E">
      <w:pPr>
        <w:ind w:right="284"/>
        <w:jc w:val="both"/>
        <w:rPr>
          <w:lang w:val="hr-HR"/>
        </w:rPr>
      </w:pPr>
      <w:r w:rsidRPr="00B54AAF">
        <w:rPr>
          <w:lang w:val="hr-HR"/>
        </w:rPr>
        <w:t xml:space="preserve">Sukladno ZJN 2016 obvezna primjena eESPD je od 18. travnja 2018., pa su ponuditelji u obvezi kao sastavni dio ponude ispuniti i dostaviti eESPD obrazac. eESPD je elektronička verzija ESPD obrasca tj. verzija u obliku web-obrasca. eESPD obrazac kreira se i popunjava putem platforme Elektroničkog oglasnika javne nabave RH ili EU Usluge za ispunjavanje i ponovnu uporabu europske jedinstvene dokumentacije o nabavi. </w:t>
      </w:r>
    </w:p>
    <w:p w14:paraId="63534FD1" w14:textId="77777777" w:rsidR="006D0C5E" w:rsidRPr="00B54AAF" w:rsidRDefault="006D0C5E" w:rsidP="006D0C5E">
      <w:pPr>
        <w:ind w:right="284"/>
        <w:jc w:val="both"/>
        <w:rPr>
          <w:lang w:val="hr-HR"/>
        </w:rPr>
      </w:pPr>
      <w:r w:rsidRPr="00B54AAF">
        <w:rPr>
          <w:lang w:val="hr-HR"/>
        </w:rPr>
        <w:t>Kreirani eESPD obrazac priložen je uz dokumentaciju o nabavi kao zasebni dokument (xml datoteka) u predviđeno mjesto za prilaganje eESPD obrasca. Nakon objave postupka javne nabave, ponuditelji preuzimaju eESPD obrazac (xml datoteku). Kroz modul „Popunjavanje eESPD obrasca“ u Elektroničkome oglasniku javne nabave RH ponuditelji prilažu preuzetu xml datoteku eESPD obrasca te definiraju svoje odgovore. Nakon što su napisani odgovori od strane ponuditelja, Elektronički oglasnik javne nabave RH generira ispunjeni eESPD obrazac (xml datoteku). Generiranu xml datoteku eESPD obrasca potrebno je lokalno spremiti na računalo. Generirani ispunjeni eESPD obrazac prilaže se kao zasebni dokument (xml datoteka) kao sastavni dio ponude. Generirani ispunjeni eESPD obrazac (xml datoteka) prilaže se u predviđeno mjesto za prilaganje ispunjenog eESPD obrasca.</w:t>
      </w:r>
    </w:p>
    <w:p w14:paraId="0E29E057" w14:textId="77777777" w:rsidR="006D0C5E" w:rsidRPr="00B54AAF" w:rsidRDefault="006D0C5E" w:rsidP="006D0C5E">
      <w:pPr>
        <w:ind w:right="284"/>
        <w:jc w:val="both"/>
        <w:rPr>
          <w:lang w:val="hr-HR"/>
        </w:rPr>
      </w:pPr>
      <w:r w:rsidRPr="00B54AAF">
        <w:rPr>
          <w:lang w:val="hr-HR"/>
        </w:rPr>
        <w:t>Upute za popunjavanje eESPD obrasca dostupne su na internetskoj stranici:</w:t>
      </w:r>
    </w:p>
    <w:p w14:paraId="77903428" w14:textId="77777777" w:rsidR="006D0C5E" w:rsidRPr="00B54AAF" w:rsidRDefault="003A73FF" w:rsidP="006D0C5E">
      <w:pPr>
        <w:ind w:right="284"/>
        <w:rPr>
          <w:rFonts w:cstheme="minorHAnsi"/>
          <w:color w:val="003399"/>
          <w:lang w:val="hr-HR"/>
        </w:rPr>
      </w:pPr>
      <w:hyperlink r:id="rId20" w:history="1">
        <w:r w:rsidR="006D0C5E" w:rsidRPr="00B54AAF">
          <w:rPr>
            <w:rStyle w:val="Hiperveza"/>
            <w:rFonts w:cstheme="minorHAnsi"/>
            <w:lang w:val="hr-HR"/>
          </w:rPr>
          <w:t>https://help.nn.hr/support/solutions/articles/12000043401--kreiranje-e-espd-odgovora-ponuditelji-natjecatelji</w:t>
        </w:r>
      </w:hyperlink>
    </w:p>
    <w:p w14:paraId="722DD877" w14:textId="77777777" w:rsidR="006D0C5E" w:rsidRPr="00B54AAF" w:rsidRDefault="006D0C5E" w:rsidP="006D0C5E">
      <w:pPr>
        <w:autoSpaceDE w:val="0"/>
        <w:autoSpaceDN w:val="0"/>
        <w:adjustRightInd w:val="0"/>
        <w:rPr>
          <w:rFonts w:cstheme="minorHAnsi"/>
          <w:lang w:val="hr-HR"/>
        </w:rPr>
      </w:pPr>
    </w:p>
    <w:p w14:paraId="63D649D6" w14:textId="1257B721" w:rsidR="006D0C5E" w:rsidRPr="00B54AAF" w:rsidRDefault="006D0C5E" w:rsidP="006D0C5E">
      <w:pPr>
        <w:autoSpaceDE w:val="0"/>
        <w:autoSpaceDN w:val="0"/>
        <w:adjustRightInd w:val="0"/>
        <w:spacing w:line="276" w:lineRule="auto"/>
        <w:rPr>
          <w:rFonts w:cstheme="minorHAnsi"/>
          <w:lang w:val="hr-HR"/>
        </w:rPr>
      </w:pPr>
      <w:bookmarkStart w:id="128" w:name="_Hlk525223607"/>
      <w:r w:rsidRPr="00B54AAF">
        <w:rPr>
          <w:rFonts w:cstheme="minorHAnsi"/>
          <w:b/>
          <w:lang w:val="hr-HR"/>
        </w:rPr>
        <w:t>eESPD obrazac</w:t>
      </w:r>
      <w:r w:rsidR="000E4CF7">
        <w:rPr>
          <w:rFonts w:cstheme="minorHAnsi"/>
          <w:b/>
          <w:lang w:val="hr-HR"/>
        </w:rPr>
        <w:t>,</w:t>
      </w:r>
      <w:r w:rsidRPr="00B54AAF">
        <w:rPr>
          <w:rFonts w:cstheme="minorHAnsi"/>
          <w:b/>
          <w:lang w:val="hr-HR"/>
        </w:rPr>
        <w:t xml:space="preserve"> </w:t>
      </w:r>
      <w:r w:rsidR="000E4CF7">
        <w:rPr>
          <w:rFonts w:cstheme="minorHAnsi"/>
          <w:b/>
        </w:rPr>
        <w:t>obrazac</w:t>
      </w:r>
      <w:r w:rsidR="000E4CF7">
        <w:rPr>
          <w:rFonts w:ascii="Calibri" w:hAnsi="Calibri" w:cs="ArialMT"/>
        </w:rPr>
        <w:t xml:space="preserve"> </w:t>
      </w:r>
      <w:r w:rsidR="000E4CF7">
        <w:rPr>
          <w:rFonts w:ascii="Calibri" w:hAnsi="Calibri" w:cs="ArialMT"/>
          <w:b/>
          <w:bCs/>
        </w:rPr>
        <w:t>za ponuditelja i člana zajednice gospodarskih subjekata te gospodarskog subjekta na čiju se sposobnost ponuditelj oslanja</w:t>
      </w:r>
      <w:r w:rsidR="000E4CF7" w:rsidRPr="00B54AAF">
        <w:rPr>
          <w:rFonts w:cstheme="minorHAnsi"/>
          <w:b/>
          <w:lang w:val="hr-HR"/>
        </w:rPr>
        <w:t xml:space="preserve"> </w:t>
      </w:r>
      <w:r w:rsidRPr="00B54AAF">
        <w:rPr>
          <w:rFonts w:cstheme="minorHAnsi"/>
          <w:b/>
          <w:lang w:val="hr-HR"/>
        </w:rPr>
        <w:t>mora biti popunjen u sljedećim dijelovima</w:t>
      </w:r>
      <w:r w:rsidRPr="00B54AAF">
        <w:rPr>
          <w:rFonts w:cstheme="minorHAnsi"/>
          <w:lang w:val="hr-HR"/>
        </w:rPr>
        <w:t>:</w:t>
      </w:r>
    </w:p>
    <w:p w14:paraId="2EDB7348" w14:textId="77777777" w:rsidR="006D0C5E" w:rsidRPr="00B54AAF" w:rsidRDefault="006D0C5E" w:rsidP="00481ABA">
      <w:pPr>
        <w:numPr>
          <w:ilvl w:val="0"/>
          <w:numId w:val="30"/>
        </w:numPr>
        <w:autoSpaceDE w:val="0"/>
        <w:autoSpaceDN w:val="0"/>
        <w:adjustRightInd w:val="0"/>
        <w:spacing w:before="120" w:after="120" w:line="276" w:lineRule="auto"/>
        <w:jc w:val="both"/>
        <w:rPr>
          <w:rFonts w:cstheme="minorHAnsi"/>
          <w:lang w:val="hr-HR"/>
        </w:rPr>
      </w:pPr>
      <w:r w:rsidRPr="00B54AAF">
        <w:rPr>
          <w:rFonts w:cstheme="minorHAnsi"/>
          <w:b/>
          <w:lang w:val="hr-HR"/>
        </w:rPr>
        <w:t>Dio I. Podaci o postupku nabave i javnom naručitelju ili naručitelju</w:t>
      </w:r>
    </w:p>
    <w:p w14:paraId="33E25125" w14:textId="77777777" w:rsidR="006D0C5E" w:rsidRPr="00B54AAF" w:rsidRDefault="006D0C5E" w:rsidP="00481ABA">
      <w:pPr>
        <w:numPr>
          <w:ilvl w:val="0"/>
          <w:numId w:val="30"/>
        </w:numPr>
        <w:autoSpaceDE w:val="0"/>
        <w:autoSpaceDN w:val="0"/>
        <w:adjustRightInd w:val="0"/>
        <w:spacing w:before="120" w:after="120" w:line="276" w:lineRule="auto"/>
        <w:jc w:val="both"/>
        <w:rPr>
          <w:rFonts w:cstheme="minorHAnsi"/>
          <w:lang w:val="hr-HR"/>
        </w:rPr>
      </w:pPr>
      <w:r w:rsidRPr="00B54AAF">
        <w:rPr>
          <w:rFonts w:cstheme="minorHAnsi"/>
          <w:b/>
          <w:lang w:val="hr-HR"/>
        </w:rPr>
        <w:t>Dio II. Podaci o gospodarskom subjektu</w:t>
      </w:r>
    </w:p>
    <w:p w14:paraId="0C4FD6EE" w14:textId="77777777" w:rsidR="006D0C5E" w:rsidRPr="00B54AAF" w:rsidRDefault="006D0C5E" w:rsidP="00481ABA">
      <w:pPr>
        <w:numPr>
          <w:ilvl w:val="0"/>
          <w:numId w:val="30"/>
        </w:numPr>
        <w:autoSpaceDE w:val="0"/>
        <w:autoSpaceDN w:val="0"/>
        <w:adjustRightInd w:val="0"/>
        <w:spacing w:before="120" w:after="120" w:line="276" w:lineRule="auto"/>
        <w:jc w:val="both"/>
        <w:rPr>
          <w:rFonts w:cstheme="minorHAnsi"/>
          <w:b/>
          <w:lang w:val="hr-HR"/>
        </w:rPr>
      </w:pPr>
      <w:r w:rsidRPr="00B54AAF">
        <w:rPr>
          <w:rFonts w:cstheme="minorHAnsi"/>
          <w:b/>
          <w:lang w:val="hr-HR"/>
        </w:rPr>
        <w:t xml:space="preserve">Dio III. Osnove za isključenje </w:t>
      </w:r>
    </w:p>
    <w:p w14:paraId="218F592B" w14:textId="153D5DCE" w:rsidR="006D0C5E" w:rsidRPr="00B54AAF" w:rsidRDefault="006D0C5E" w:rsidP="00481ABA">
      <w:pPr>
        <w:pStyle w:val="Odlomakpopisa"/>
        <w:numPr>
          <w:ilvl w:val="0"/>
          <w:numId w:val="13"/>
        </w:numPr>
        <w:rPr>
          <w:rFonts w:cstheme="minorHAnsi"/>
          <w:lang w:val="hr-HR"/>
        </w:rPr>
      </w:pPr>
      <w:r w:rsidRPr="00B54AAF">
        <w:rPr>
          <w:rFonts w:cstheme="minorHAnsi"/>
          <w:lang w:val="hr-HR"/>
        </w:rPr>
        <w:t xml:space="preserve">Odjeljak A: Osnove povezane s kaznenim presudama (sukladno točki 3.1.1. ove dokumentacije </w:t>
      </w:r>
      <w:r w:rsidR="00114796">
        <w:rPr>
          <w:rFonts w:cstheme="minorHAnsi"/>
          <w:lang w:val="hr-HR"/>
        </w:rPr>
        <w:t>o nabavi</w:t>
      </w:r>
      <w:r w:rsidRPr="00B54AAF">
        <w:rPr>
          <w:rFonts w:cstheme="minorHAnsi"/>
          <w:lang w:val="hr-HR"/>
        </w:rPr>
        <w:t xml:space="preserve">) </w:t>
      </w:r>
    </w:p>
    <w:p w14:paraId="541025DF" w14:textId="2CF57639" w:rsidR="000E4CF7" w:rsidRPr="008F3E9E" w:rsidRDefault="006D0C5E" w:rsidP="008F3E9E">
      <w:pPr>
        <w:numPr>
          <w:ilvl w:val="0"/>
          <w:numId w:val="13"/>
        </w:numPr>
        <w:autoSpaceDE w:val="0"/>
        <w:autoSpaceDN w:val="0"/>
        <w:adjustRightInd w:val="0"/>
        <w:spacing w:before="120" w:after="120" w:line="276" w:lineRule="auto"/>
        <w:jc w:val="both"/>
        <w:rPr>
          <w:rFonts w:cstheme="minorHAnsi"/>
          <w:lang w:val="hr-HR"/>
        </w:rPr>
      </w:pPr>
      <w:r w:rsidRPr="00B54AAF">
        <w:rPr>
          <w:rFonts w:cstheme="minorHAnsi"/>
          <w:lang w:val="hr-HR"/>
        </w:rPr>
        <w:t xml:space="preserve">Odjeljak B: Osnove povezane s plaćanjem poreza ili doprinosa za socijalno osiguranje (sukladno točki 3.1.2. ove dokumentacije </w:t>
      </w:r>
      <w:r w:rsidR="00114796">
        <w:rPr>
          <w:rFonts w:cstheme="minorHAnsi"/>
          <w:lang w:val="hr-HR"/>
        </w:rPr>
        <w:t>o nabavi</w:t>
      </w:r>
      <w:r w:rsidRPr="00B54AAF">
        <w:rPr>
          <w:rFonts w:cstheme="minorHAnsi"/>
          <w:lang w:val="hr-HR"/>
        </w:rPr>
        <w:t>)</w:t>
      </w:r>
      <w:r w:rsidRPr="00DF4626">
        <w:rPr>
          <w:rFonts w:cstheme="minorHAnsi"/>
          <w:lang w:val="hr-HR"/>
        </w:rPr>
        <w:t>Odjeljak C: Osnove povezane s insolventnošću, sukobima interesa ili poslovnim prekršajem: u dijelu koji se odnosi na gore navedenu osnovu za isključenje</w:t>
      </w:r>
      <w:r w:rsidR="000E4CF7">
        <w:rPr>
          <w:lang w:eastAsia="hr-HR"/>
        </w:rPr>
        <w:t xml:space="preserve"> (sukladno točki </w:t>
      </w:r>
      <w:r w:rsidR="000E4CF7">
        <w:rPr>
          <w:lang w:eastAsia="hr-HR"/>
        </w:rPr>
        <w:fldChar w:fldCharType="begin"/>
      </w:r>
      <w:r w:rsidR="000E4CF7">
        <w:rPr>
          <w:lang w:eastAsia="hr-HR"/>
        </w:rPr>
        <w:instrText xml:space="preserve"> REF _Ref28352941 \r \h </w:instrText>
      </w:r>
      <w:r w:rsidR="000E4CF7">
        <w:rPr>
          <w:lang w:eastAsia="hr-HR"/>
        </w:rPr>
      </w:r>
      <w:r w:rsidR="000E4CF7">
        <w:rPr>
          <w:lang w:eastAsia="hr-HR"/>
        </w:rPr>
        <w:fldChar w:fldCharType="separate"/>
      </w:r>
      <w:r w:rsidR="000E4CF7">
        <w:rPr>
          <w:lang w:eastAsia="hr-HR"/>
        </w:rPr>
        <w:t>3.2</w:t>
      </w:r>
      <w:r w:rsidR="000E4CF7">
        <w:rPr>
          <w:lang w:eastAsia="hr-HR"/>
        </w:rPr>
        <w:fldChar w:fldCharType="end"/>
      </w:r>
      <w:r w:rsidR="000E4CF7">
        <w:rPr>
          <w:lang w:eastAsia="hr-HR"/>
        </w:rPr>
        <w:t xml:space="preserve">. ove dokumentacije </w:t>
      </w:r>
      <w:r w:rsidR="00114796">
        <w:rPr>
          <w:lang w:eastAsia="hr-HR"/>
        </w:rPr>
        <w:t>o nabavi)</w:t>
      </w:r>
    </w:p>
    <w:p w14:paraId="6DD803A6" w14:textId="77777777" w:rsidR="006D0C5E" w:rsidRPr="00B54AAF" w:rsidRDefault="006D0C5E" w:rsidP="00481ABA">
      <w:pPr>
        <w:numPr>
          <w:ilvl w:val="0"/>
          <w:numId w:val="13"/>
        </w:numPr>
        <w:autoSpaceDE w:val="0"/>
        <w:autoSpaceDN w:val="0"/>
        <w:adjustRightInd w:val="0"/>
        <w:spacing w:before="120" w:after="120" w:line="276" w:lineRule="auto"/>
        <w:jc w:val="both"/>
        <w:rPr>
          <w:rFonts w:cstheme="minorHAnsi"/>
          <w:lang w:val="hr-HR"/>
        </w:rPr>
      </w:pPr>
    </w:p>
    <w:p w14:paraId="1310FC4E" w14:textId="77777777" w:rsidR="006D0C5E" w:rsidRPr="00B54AAF" w:rsidRDefault="006D0C5E" w:rsidP="00481ABA">
      <w:pPr>
        <w:numPr>
          <w:ilvl w:val="0"/>
          <w:numId w:val="30"/>
        </w:numPr>
        <w:autoSpaceDE w:val="0"/>
        <w:autoSpaceDN w:val="0"/>
        <w:adjustRightInd w:val="0"/>
        <w:spacing w:before="120" w:after="120" w:line="276" w:lineRule="auto"/>
        <w:jc w:val="both"/>
        <w:rPr>
          <w:rFonts w:cstheme="minorHAnsi"/>
          <w:b/>
          <w:lang w:val="hr-HR"/>
        </w:rPr>
      </w:pPr>
      <w:r w:rsidRPr="00B54AAF">
        <w:rPr>
          <w:rFonts w:cstheme="minorHAnsi"/>
          <w:b/>
          <w:lang w:val="hr-HR"/>
        </w:rPr>
        <w:t>Dio IV. Kriteriji za odabir:</w:t>
      </w:r>
    </w:p>
    <w:p w14:paraId="0334DA93" w14:textId="5FC53B47" w:rsidR="006D0C5E" w:rsidRPr="00B54AAF" w:rsidRDefault="006D0C5E" w:rsidP="00481ABA">
      <w:pPr>
        <w:pStyle w:val="Odlomakpopisa"/>
        <w:numPr>
          <w:ilvl w:val="0"/>
          <w:numId w:val="13"/>
        </w:numPr>
        <w:rPr>
          <w:rFonts w:cstheme="minorHAnsi"/>
          <w:lang w:val="hr-HR"/>
        </w:rPr>
      </w:pPr>
      <w:r w:rsidRPr="00B54AAF">
        <w:rPr>
          <w:rFonts w:cstheme="minorHAnsi"/>
          <w:lang w:val="hr-HR"/>
        </w:rPr>
        <w:t xml:space="preserve">Odjeljak A: Sposobnost za obavljanje profesionalne djelatnosti: točka 1) (sukladno točki 4.1. ove dokumentacije </w:t>
      </w:r>
      <w:r w:rsidR="00F40BD6">
        <w:rPr>
          <w:rFonts w:cstheme="minorHAnsi"/>
          <w:lang w:val="hr-HR"/>
        </w:rPr>
        <w:t>o nabavi</w:t>
      </w:r>
      <w:r w:rsidRPr="00B54AAF">
        <w:rPr>
          <w:rFonts w:cstheme="minorHAnsi"/>
          <w:lang w:val="hr-HR"/>
        </w:rPr>
        <w:t>)</w:t>
      </w:r>
    </w:p>
    <w:p w14:paraId="7FD07F40" w14:textId="2C7FF314" w:rsidR="006D0C5E" w:rsidRPr="00B54AAF" w:rsidRDefault="006D0C5E" w:rsidP="00481ABA">
      <w:pPr>
        <w:pStyle w:val="Odlomakpopisa"/>
        <w:numPr>
          <w:ilvl w:val="0"/>
          <w:numId w:val="13"/>
        </w:numPr>
        <w:rPr>
          <w:rFonts w:cstheme="minorHAnsi"/>
          <w:lang w:val="hr-HR"/>
        </w:rPr>
      </w:pPr>
      <w:r w:rsidRPr="00B54AAF">
        <w:rPr>
          <w:rFonts w:cstheme="minorHAnsi"/>
          <w:lang w:val="hr-HR"/>
        </w:rPr>
        <w:t xml:space="preserve">Odjeljak B: Ekonomska i financijska sposobnost: točka 1a) i točka 3) ako je primjenjivo(sukladno točki 4.2. ove dokumentacije </w:t>
      </w:r>
      <w:r w:rsidR="00F40BD6">
        <w:rPr>
          <w:rFonts w:cstheme="minorHAnsi"/>
          <w:lang w:val="hr-HR"/>
        </w:rPr>
        <w:t>o nabavi</w:t>
      </w:r>
      <w:r w:rsidRPr="00B54AAF">
        <w:rPr>
          <w:rFonts w:cstheme="minorHAnsi"/>
          <w:lang w:val="hr-HR"/>
        </w:rPr>
        <w:t>)</w:t>
      </w:r>
    </w:p>
    <w:p w14:paraId="4EB3F3DE" w14:textId="439D0967" w:rsidR="00F408AD" w:rsidRPr="003123FB" w:rsidRDefault="006D0C5E" w:rsidP="008F3E9E">
      <w:pPr>
        <w:pStyle w:val="Odlomakpopisa"/>
        <w:numPr>
          <w:ilvl w:val="0"/>
          <w:numId w:val="68"/>
        </w:numPr>
        <w:spacing w:after="200" w:line="276" w:lineRule="auto"/>
        <w:contextualSpacing/>
        <w:jc w:val="both"/>
        <w:rPr>
          <w:lang w:eastAsia="hr-HR"/>
        </w:rPr>
      </w:pPr>
      <w:r w:rsidRPr="00B54AAF">
        <w:rPr>
          <w:rFonts w:cstheme="minorHAnsi"/>
          <w:lang w:val="hr-HR"/>
        </w:rPr>
        <w:t xml:space="preserve">Odjeljak C: Tehnička i stručna sposobnost: točka 1a), točka 2), točka 6a) i točka 10) (sukladno točki 4.3. ove dokumentacije </w:t>
      </w:r>
      <w:r w:rsidR="00F40BD6">
        <w:rPr>
          <w:rFonts w:cstheme="minorHAnsi"/>
          <w:lang w:val="hr-HR"/>
        </w:rPr>
        <w:t>o nabavi</w:t>
      </w:r>
      <w:r w:rsidRPr="00B54AAF">
        <w:rPr>
          <w:rFonts w:cstheme="minorHAnsi"/>
          <w:lang w:val="hr-HR"/>
        </w:rPr>
        <w:t xml:space="preserve">) </w:t>
      </w:r>
      <w:r w:rsidR="00F408AD" w:rsidRPr="003123FB">
        <w:rPr>
          <w:lang w:eastAsia="hr-HR"/>
        </w:rPr>
        <w:t>za ponuditelja i člana zajednice gospodarskih subjekata te gospodarskog subjekta na čiju se sposobnost ponuditelj oslanja</w:t>
      </w:r>
    </w:p>
    <w:p w14:paraId="3D88AA7E" w14:textId="7CAEAAB7" w:rsidR="006D0C5E" w:rsidRPr="00B54AAF" w:rsidRDefault="006D0C5E" w:rsidP="008F3E9E">
      <w:pPr>
        <w:pStyle w:val="Odlomakpopisa"/>
        <w:rPr>
          <w:rFonts w:cstheme="minorHAnsi"/>
          <w:lang w:val="hr-HR"/>
        </w:rPr>
      </w:pPr>
    </w:p>
    <w:bookmarkEnd w:id="128"/>
    <w:p w14:paraId="7ADD3EDE" w14:textId="77777777" w:rsidR="008F1154" w:rsidRPr="003123FB" w:rsidRDefault="008F1154" w:rsidP="008F1154">
      <w:pPr>
        <w:ind w:left="1080"/>
      </w:pPr>
      <w:r w:rsidRPr="003123FB">
        <w:t>Točka 6). Dijela IV Kriteriji za odabir gospodarskog subjekta popunjava se tekstom o imenu i prezimenu stručnjaka:</w:t>
      </w:r>
    </w:p>
    <w:p w14:paraId="032816BC" w14:textId="77777777" w:rsidR="008F1154" w:rsidRDefault="008F1154" w:rsidP="008F1154">
      <w:pPr>
        <w:pStyle w:val="Odlomakpopisa"/>
        <w:numPr>
          <w:ilvl w:val="0"/>
          <w:numId w:val="69"/>
        </w:numPr>
        <w:spacing w:after="200" w:line="276" w:lineRule="auto"/>
        <w:contextualSpacing/>
        <w:jc w:val="both"/>
        <w:rPr>
          <w:lang w:eastAsia="hr-HR"/>
        </w:rPr>
      </w:pPr>
      <w:r w:rsidRPr="009F4B25">
        <w:t xml:space="preserve">Voditelj </w:t>
      </w:r>
      <w:r>
        <w:t>projekta</w:t>
      </w:r>
    </w:p>
    <w:p w14:paraId="14C1B473" w14:textId="6AE11039" w:rsidR="008F1154" w:rsidRPr="009F4B25" w:rsidRDefault="008F1154" w:rsidP="008F1154">
      <w:pPr>
        <w:pStyle w:val="Odlomakpopisa"/>
        <w:numPr>
          <w:ilvl w:val="0"/>
          <w:numId w:val="69"/>
        </w:numPr>
        <w:spacing w:after="200" w:line="276" w:lineRule="auto"/>
        <w:contextualSpacing/>
        <w:jc w:val="both"/>
        <w:rPr>
          <w:lang w:eastAsia="hr-HR"/>
        </w:rPr>
      </w:pPr>
      <w:r>
        <w:t>Pomoćnik voditelja projekta</w:t>
      </w:r>
      <w:r w:rsidRPr="009F4B25">
        <w:t xml:space="preserve">                          </w:t>
      </w:r>
    </w:p>
    <w:p w14:paraId="566221BD" w14:textId="1E8CFF0C" w:rsidR="006D0C5E" w:rsidRPr="00B54AAF" w:rsidRDefault="006D0C5E" w:rsidP="00850B0D">
      <w:pPr>
        <w:spacing w:line="276" w:lineRule="auto"/>
        <w:jc w:val="both"/>
        <w:rPr>
          <w:rFonts w:cstheme="minorHAnsi"/>
          <w:lang w:val="hr-HR"/>
        </w:rPr>
      </w:pPr>
      <w:r w:rsidRPr="00B54AAF">
        <w:rPr>
          <w:rFonts w:cstheme="minorHAnsi"/>
          <w:lang w:val="hr-HR"/>
        </w:rPr>
        <w:t xml:space="preserve">Gospodarski subjekt koji sudjeluje </w:t>
      </w:r>
      <w:r w:rsidRPr="00B54AAF">
        <w:rPr>
          <w:rFonts w:cstheme="minorHAnsi"/>
          <w:bCs/>
          <w:lang w:val="hr-HR"/>
        </w:rPr>
        <w:t>sam, nema podugovaratelja</w:t>
      </w:r>
      <w:r w:rsidRPr="00B54AAF">
        <w:rPr>
          <w:rFonts w:cstheme="minorHAnsi"/>
          <w:lang w:val="hr-HR"/>
        </w:rPr>
        <w:t xml:space="preserve"> i </w:t>
      </w:r>
      <w:r w:rsidRPr="00B54AAF">
        <w:rPr>
          <w:rFonts w:cstheme="minorHAnsi"/>
          <w:b/>
          <w:bCs/>
          <w:lang w:val="hr-HR"/>
        </w:rPr>
        <w:t>ne oslanja se</w:t>
      </w:r>
      <w:r w:rsidRPr="00B54AAF">
        <w:rPr>
          <w:rFonts w:cstheme="minorHAnsi"/>
          <w:b/>
          <w:lang w:val="hr-HR"/>
        </w:rPr>
        <w:t xml:space="preserve"> na sposobnosti drugih</w:t>
      </w:r>
      <w:r w:rsidRPr="00B54AAF">
        <w:rPr>
          <w:rFonts w:cstheme="minorHAnsi"/>
          <w:lang w:val="hr-HR"/>
        </w:rPr>
        <w:t xml:space="preserve"> subjekata kako bi ispunio kriterije za odabir dužan je ispuniti </w:t>
      </w:r>
      <w:r w:rsidRPr="00B54AAF">
        <w:rPr>
          <w:rFonts w:cstheme="minorHAnsi"/>
          <w:bCs/>
          <w:lang w:val="hr-HR"/>
        </w:rPr>
        <w:t>jedan</w:t>
      </w:r>
      <w:r w:rsidRPr="00B54AAF">
        <w:rPr>
          <w:rFonts w:cstheme="minorHAnsi"/>
          <w:lang w:val="hr-HR"/>
        </w:rPr>
        <w:t xml:space="preserve"> eESPD.</w:t>
      </w:r>
    </w:p>
    <w:p w14:paraId="0DB520BC" w14:textId="70EE079D" w:rsidR="006D0C5E" w:rsidRPr="00B54AAF" w:rsidRDefault="006D0C5E" w:rsidP="00850B0D">
      <w:pPr>
        <w:spacing w:line="276" w:lineRule="auto"/>
        <w:jc w:val="both"/>
        <w:rPr>
          <w:rFonts w:cstheme="minorHAnsi"/>
          <w:lang w:val="hr-HR"/>
        </w:rPr>
      </w:pPr>
      <w:r w:rsidRPr="00B54AAF">
        <w:rPr>
          <w:rFonts w:cstheme="minorHAnsi"/>
          <w:lang w:val="hr-HR"/>
        </w:rPr>
        <w:t xml:space="preserve">Gospodarski subjekt koji sudjeluje sam, ali se </w:t>
      </w:r>
      <w:r w:rsidRPr="00B54AAF">
        <w:rPr>
          <w:rFonts w:cstheme="minorHAnsi"/>
          <w:b/>
          <w:lang w:val="hr-HR"/>
        </w:rPr>
        <w:t>oslanja na sposobnosti drugog subjekta</w:t>
      </w:r>
      <w:r w:rsidRPr="00B54AAF">
        <w:rPr>
          <w:rFonts w:cstheme="minorHAnsi"/>
          <w:lang w:val="hr-HR"/>
        </w:rPr>
        <w:t xml:space="preserve"> (vrijedi i za podugovaratelja ako se oslanja na sposobnost podugovaratelja) podatke o navedenom subjektu navodi Dijelu II., Odjeljak C) te u ponudi dostavlja (uz vlastiti) i </w:t>
      </w:r>
      <w:r w:rsidRPr="00B54AAF">
        <w:rPr>
          <w:rFonts w:cstheme="minorHAnsi"/>
          <w:b/>
          <w:lang w:val="hr-HR"/>
        </w:rPr>
        <w:t>zasebni eESPD obrazac</w:t>
      </w:r>
      <w:r w:rsidRPr="00B54AAF">
        <w:rPr>
          <w:rFonts w:cstheme="minorHAnsi"/>
          <w:lang w:val="hr-HR"/>
        </w:rPr>
        <w:t xml:space="preserve"> kojim se potvrđuje da taj gospodarski subjekt:</w:t>
      </w:r>
    </w:p>
    <w:p w14:paraId="78B5944D" w14:textId="60334815" w:rsidR="006D0C5E" w:rsidRPr="00B54AAF" w:rsidRDefault="006D0C5E" w:rsidP="00481ABA">
      <w:pPr>
        <w:pStyle w:val="Odlomakpopisa"/>
        <w:numPr>
          <w:ilvl w:val="0"/>
          <w:numId w:val="32"/>
        </w:numPr>
        <w:spacing w:before="120" w:after="120" w:line="276" w:lineRule="auto"/>
        <w:jc w:val="both"/>
        <w:rPr>
          <w:rFonts w:cstheme="minorHAnsi"/>
          <w:lang w:val="hr-HR"/>
        </w:rPr>
      </w:pPr>
      <w:r w:rsidRPr="00B54AAF">
        <w:rPr>
          <w:rFonts w:cstheme="minorHAnsi"/>
          <w:lang w:val="hr-HR"/>
        </w:rPr>
        <w:t xml:space="preserve">nije u jednoj od situacija zbog koje se gospodarski subjekt isključuje iz postupka javne nabave (osnove za isključenje) sukladno točki </w:t>
      </w:r>
      <w:r w:rsidR="00503592" w:rsidRPr="00B54AAF">
        <w:rPr>
          <w:rFonts w:cstheme="minorHAnsi"/>
          <w:bCs/>
          <w:lang w:val="hr-HR"/>
        </w:rPr>
        <w:t>3.1.</w:t>
      </w:r>
      <w:r w:rsidRPr="00B54AAF">
        <w:rPr>
          <w:rFonts w:cstheme="minorHAnsi"/>
          <w:lang w:val="hr-HR"/>
        </w:rPr>
        <w:t>.</w:t>
      </w:r>
      <w:r w:rsidR="00503592" w:rsidRPr="00B54AAF">
        <w:rPr>
          <w:rFonts w:cstheme="minorHAnsi"/>
          <w:lang w:val="hr-HR"/>
        </w:rPr>
        <w:t>i 3.2</w:t>
      </w:r>
      <w:r w:rsidRPr="00B54AAF">
        <w:rPr>
          <w:rFonts w:cstheme="minorHAnsi"/>
          <w:lang w:val="hr-HR"/>
        </w:rPr>
        <w:t>. ove dokumentacije o nabavi i da</w:t>
      </w:r>
    </w:p>
    <w:p w14:paraId="69073D2A" w14:textId="77777777" w:rsidR="006D0C5E" w:rsidRPr="00B54AAF" w:rsidRDefault="006D0C5E" w:rsidP="00481ABA">
      <w:pPr>
        <w:pStyle w:val="Odlomakpopisa"/>
        <w:numPr>
          <w:ilvl w:val="0"/>
          <w:numId w:val="32"/>
        </w:numPr>
        <w:spacing w:before="120" w:after="120" w:line="276" w:lineRule="auto"/>
        <w:jc w:val="both"/>
        <w:rPr>
          <w:rFonts w:cstheme="minorHAnsi"/>
          <w:lang w:val="hr-HR"/>
        </w:rPr>
      </w:pPr>
      <w:r w:rsidRPr="00B54AAF">
        <w:rPr>
          <w:rFonts w:cstheme="minorHAnsi"/>
          <w:lang w:val="hr-HR"/>
        </w:rPr>
        <w:t>ispunjava kriterije za odabir gospodarskog subjekta – tj. za one točke ili uvjete iz dokumentacije o nabavi za čije se dokazivanje ponuditelj oslonio na drugog subjekta.</w:t>
      </w:r>
    </w:p>
    <w:p w14:paraId="55C26360" w14:textId="77777777" w:rsidR="006D0C5E" w:rsidRPr="00B54AAF" w:rsidRDefault="006D0C5E" w:rsidP="00850B0D">
      <w:pPr>
        <w:spacing w:line="276" w:lineRule="auto"/>
        <w:jc w:val="both"/>
        <w:rPr>
          <w:rFonts w:cstheme="minorHAnsi"/>
          <w:lang w:val="hr-HR"/>
        </w:rPr>
      </w:pPr>
      <w:r w:rsidRPr="00B54AAF">
        <w:rPr>
          <w:rFonts w:cstheme="minorHAnsi"/>
          <w:lang w:val="hr-HR"/>
        </w:rPr>
        <w:t>Gospodarski subjekt koji namjerava dati bilo koji dio ugovora u podugovor trećim osobama na čije se sposobnosti ne oslanja, podatke o navedenom subjektu navodi u Dijelu II, Odjeljak D, te u ponudi dostavlja (uz vlastiti) i zasebni eESPD obrazac kojim se potvrđuje da taj gospodarski subjekt:</w:t>
      </w:r>
    </w:p>
    <w:p w14:paraId="1D6B4207" w14:textId="41C6F308" w:rsidR="006D0C5E" w:rsidRPr="00B54AAF" w:rsidRDefault="006D0C5E" w:rsidP="00481ABA">
      <w:pPr>
        <w:pStyle w:val="Odlomakpopisa"/>
        <w:numPr>
          <w:ilvl w:val="0"/>
          <w:numId w:val="33"/>
        </w:numPr>
        <w:spacing w:before="120" w:after="120" w:line="276" w:lineRule="auto"/>
        <w:jc w:val="both"/>
        <w:rPr>
          <w:rFonts w:cstheme="minorHAnsi"/>
          <w:lang w:val="hr-HR"/>
        </w:rPr>
      </w:pPr>
      <w:r w:rsidRPr="00B54AAF">
        <w:rPr>
          <w:rFonts w:cstheme="minorHAnsi"/>
          <w:lang w:val="hr-HR"/>
        </w:rPr>
        <w:t xml:space="preserve">nije u jednoj od situacija zbog koje se gospodarski subjekt isključuje iz postupka javne nabave (osnove za isključenje) sukladno </w:t>
      </w:r>
      <w:r w:rsidRPr="00B54AAF">
        <w:rPr>
          <w:rFonts w:cstheme="minorHAnsi"/>
          <w:bCs/>
          <w:lang w:val="hr-HR"/>
        </w:rPr>
        <w:t>točki</w:t>
      </w:r>
      <w:r w:rsidR="00503592" w:rsidRPr="00B54AAF">
        <w:rPr>
          <w:rFonts w:cstheme="minorHAnsi"/>
          <w:bCs/>
          <w:lang w:val="hr-HR"/>
        </w:rPr>
        <w:t xml:space="preserve"> 3.1. i 3.2.</w:t>
      </w:r>
      <w:r w:rsidRPr="00B54AAF">
        <w:rPr>
          <w:rFonts w:cstheme="minorHAnsi"/>
          <w:lang w:val="hr-HR"/>
        </w:rPr>
        <w:t xml:space="preserve"> ove dokumentacije o nabavi.</w:t>
      </w:r>
    </w:p>
    <w:p w14:paraId="36D0CC74" w14:textId="77777777" w:rsidR="006D0C5E" w:rsidRPr="00B54AAF" w:rsidRDefault="006D0C5E" w:rsidP="00850B0D">
      <w:pPr>
        <w:spacing w:line="276" w:lineRule="auto"/>
        <w:jc w:val="both"/>
        <w:rPr>
          <w:rFonts w:cstheme="minorHAnsi"/>
          <w:lang w:val="hr-HR"/>
        </w:rPr>
      </w:pPr>
      <w:r w:rsidRPr="00B54AAF">
        <w:rPr>
          <w:rFonts w:cstheme="minorHAnsi"/>
          <w:lang w:val="hr-HR"/>
        </w:rPr>
        <w:t xml:space="preserve">Ako zajednice gospodarskih subjekata, uključujući privremena udruženja, zajedno sudjeluju u postupku nabave, nužno je dostaviti </w:t>
      </w:r>
      <w:r w:rsidRPr="00B54AAF">
        <w:rPr>
          <w:rFonts w:cstheme="minorHAnsi"/>
          <w:bCs/>
          <w:lang w:val="hr-HR"/>
        </w:rPr>
        <w:t xml:space="preserve">zasebne eESPD obrasce </w:t>
      </w:r>
      <w:r w:rsidRPr="00B54AAF">
        <w:rPr>
          <w:rFonts w:cstheme="minorHAnsi"/>
          <w:lang w:val="hr-HR"/>
        </w:rPr>
        <w:t xml:space="preserve">za </w:t>
      </w:r>
      <w:r w:rsidRPr="00B54AAF">
        <w:rPr>
          <w:rFonts w:cstheme="minorHAnsi"/>
          <w:bCs/>
          <w:lang w:val="hr-HR"/>
        </w:rPr>
        <w:t>svaki</w:t>
      </w:r>
      <w:r w:rsidRPr="00B54AAF">
        <w:rPr>
          <w:rFonts w:cstheme="minorHAnsi"/>
          <w:lang w:val="hr-HR"/>
        </w:rPr>
        <w:t xml:space="preserve"> gospodarski subjekt koji sudjeluje u postupku.</w:t>
      </w:r>
    </w:p>
    <w:p w14:paraId="034043AE" w14:textId="77777777" w:rsidR="006D0C5E" w:rsidRPr="00B54AAF" w:rsidRDefault="006D0C5E" w:rsidP="00850B0D">
      <w:pPr>
        <w:spacing w:line="276" w:lineRule="auto"/>
        <w:jc w:val="both"/>
        <w:rPr>
          <w:rFonts w:cstheme="minorHAnsi"/>
          <w:lang w:val="hr-HR"/>
        </w:rPr>
      </w:pPr>
      <w:r w:rsidRPr="00B54AAF">
        <w:rPr>
          <w:rFonts w:cstheme="minorHAnsi"/>
          <w:lang w:val="hr-HR"/>
        </w:rPr>
        <w:t xml:space="preserve">Ponuditelj u ponudi obvezno dostavlja popunjeni eESPD u xml formatu. Popunjeni eESPD obrazac ne mora biti potpisan niti ovjeren. Popunjen i u elektroničkoj ponudi priložen eESPD predstavlja izjavu ponuditelja da zadovoljava sve uvjete i zahtjeve iz </w:t>
      </w:r>
      <w:r w:rsidRPr="00B54AAF">
        <w:rPr>
          <w:rFonts w:cstheme="minorHAnsi"/>
          <w:bCs/>
          <w:lang w:val="hr-HR"/>
        </w:rPr>
        <w:t xml:space="preserve">točke 3. i 4. </w:t>
      </w:r>
      <w:r w:rsidRPr="00B54AAF">
        <w:rPr>
          <w:rFonts w:cstheme="minorHAnsi"/>
          <w:lang w:val="hr-HR"/>
        </w:rPr>
        <w:t>ove Dokumentacije o nabavi.</w:t>
      </w:r>
    </w:p>
    <w:p w14:paraId="53710CE7" w14:textId="77777777" w:rsidR="006D0C5E" w:rsidRPr="00B54AAF" w:rsidRDefault="006D0C5E" w:rsidP="00850B0D">
      <w:pPr>
        <w:spacing w:line="276" w:lineRule="auto"/>
        <w:jc w:val="both"/>
        <w:rPr>
          <w:rFonts w:cstheme="minorHAnsi"/>
          <w:lang w:val="hr-HR"/>
        </w:rPr>
      </w:pPr>
      <w:r w:rsidRPr="00B54AAF">
        <w:rPr>
          <w:rFonts w:cstheme="minorHAnsi"/>
          <w:lang w:val="hr-HR"/>
        </w:rPr>
        <w:t>U eESPD-u se navode izdavatelji popratnih dokumenata te eESPD sadržava izjavu da će gospodarski subjekt moći, na zahtjev i bez odgode, javnom naručitelju dostaviti te dokumente.</w:t>
      </w:r>
    </w:p>
    <w:p w14:paraId="3308D795" w14:textId="77777777" w:rsidR="006D0C5E" w:rsidRPr="00B54AAF" w:rsidRDefault="006D0C5E" w:rsidP="00850B0D">
      <w:pPr>
        <w:spacing w:line="276" w:lineRule="auto"/>
        <w:jc w:val="both"/>
        <w:rPr>
          <w:rFonts w:cstheme="minorHAnsi"/>
          <w:lang w:val="hr-HR"/>
        </w:rPr>
      </w:pPr>
      <w:r w:rsidRPr="00B54AAF">
        <w:rPr>
          <w:rFonts w:cstheme="minorHAnsi"/>
          <w:lang w:val="hr-HR"/>
        </w:rPr>
        <w:t>Ako javni naručitelj može dobiti popratne dokumente izravno, pristupanjem bazi podataka, u eESPD-u se navode podaci koji su potrebni u tu svrhu, npr. Internetska adresa baze podataka, svi identifikacijski podaci i izjava o pristanku, ako je potrebno.</w:t>
      </w:r>
    </w:p>
    <w:p w14:paraId="0D76E064" w14:textId="77777777" w:rsidR="00CE5B6D" w:rsidRPr="00B54AAF" w:rsidRDefault="00CE5B6D" w:rsidP="00CE5B6D">
      <w:pPr>
        <w:ind w:right="272"/>
        <w:rPr>
          <w:lang w:val="hr-HR"/>
        </w:rPr>
      </w:pPr>
    </w:p>
    <w:p w14:paraId="7177A88D" w14:textId="0976E9B3" w:rsidR="00CE5B6D" w:rsidRPr="00B54AAF" w:rsidRDefault="00CE5B6D" w:rsidP="003B5D41">
      <w:pPr>
        <w:pStyle w:val="Naslov1"/>
        <w:ind w:left="426"/>
        <w:rPr>
          <w:lang w:val="hr-HR"/>
        </w:rPr>
      </w:pPr>
      <w:r w:rsidRPr="00B54AAF">
        <w:rPr>
          <w:lang w:val="hr-HR"/>
        </w:rPr>
        <w:t xml:space="preserve"> </w:t>
      </w:r>
      <w:bookmarkStart w:id="129" w:name="_Toc2953259"/>
      <w:r w:rsidR="003B5D41" w:rsidRPr="00B54AAF">
        <w:rPr>
          <w:lang w:val="hr-HR"/>
        </w:rPr>
        <w:t>PODACI O PONUDI</w:t>
      </w:r>
      <w:bookmarkEnd w:id="129"/>
    </w:p>
    <w:p w14:paraId="126A1237" w14:textId="77777777" w:rsidR="003B5D41" w:rsidRPr="00B54AAF" w:rsidRDefault="003B5D41" w:rsidP="003B5D41">
      <w:pPr>
        <w:rPr>
          <w:lang w:val="hr-HR"/>
        </w:rPr>
      </w:pPr>
    </w:p>
    <w:p w14:paraId="168A1D4A" w14:textId="2F7AE0A8" w:rsidR="00CE5B6D" w:rsidRPr="00B54AAF" w:rsidRDefault="003B5D41" w:rsidP="003B5D41">
      <w:pPr>
        <w:pStyle w:val="Naslov2"/>
        <w:rPr>
          <w:lang w:val="hr-HR"/>
        </w:rPr>
      </w:pPr>
      <w:bookmarkStart w:id="130" w:name="_Toc2953260"/>
      <w:r w:rsidRPr="00B54AAF">
        <w:rPr>
          <w:lang w:val="hr-HR"/>
        </w:rPr>
        <w:t>SADRŽAJ I NAČIN IZRADE PONUDE</w:t>
      </w:r>
      <w:bookmarkEnd w:id="130"/>
    </w:p>
    <w:p w14:paraId="0D388710" w14:textId="77777777" w:rsidR="003B5D41" w:rsidRPr="00B54AAF" w:rsidRDefault="003B5D41" w:rsidP="000B37A0">
      <w:pPr>
        <w:autoSpaceDE w:val="0"/>
        <w:autoSpaceDN w:val="0"/>
        <w:adjustRightInd w:val="0"/>
        <w:spacing w:line="276" w:lineRule="auto"/>
        <w:jc w:val="both"/>
        <w:rPr>
          <w:rFonts w:cstheme="minorHAnsi"/>
          <w:lang w:val="hr-HR"/>
        </w:rPr>
      </w:pPr>
      <w:r w:rsidRPr="00B54AAF">
        <w:rPr>
          <w:rFonts w:cstheme="minorHAnsi"/>
          <w:lang w:val="hr-HR"/>
        </w:rPr>
        <w:t xml:space="preserve">Ponuda je izjava volje ponuditelja u pisanom obliku da će isporučiti robu, pružiti usluge ili izvesti radove u skladu s uvjetima i zahtjevima dokumentacije o nabavi. </w:t>
      </w:r>
    </w:p>
    <w:p w14:paraId="331DD819" w14:textId="77777777" w:rsidR="00621C62" w:rsidRPr="00B54AAF" w:rsidRDefault="00621C62" w:rsidP="000B37A0">
      <w:pPr>
        <w:autoSpaceDE w:val="0"/>
        <w:autoSpaceDN w:val="0"/>
        <w:adjustRightInd w:val="0"/>
        <w:spacing w:after="120"/>
        <w:ind w:right="272"/>
        <w:jc w:val="both"/>
        <w:rPr>
          <w:rFonts w:ascii="Calibri" w:hAnsi="Calibri" w:cs="Calibri"/>
          <w:color w:val="000000"/>
          <w:lang w:val="hr-HR"/>
        </w:rPr>
      </w:pPr>
      <w:r w:rsidRPr="00B54AAF">
        <w:rPr>
          <w:rFonts w:ascii="Calibri" w:hAnsi="Calibri"/>
          <w:color w:val="000000"/>
          <w:lang w:val="hr-HR"/>
        </w:rPr>
        <w:t>Trošak pripreme i podnošenja ponude u cijelosti snosi Ponuditelj</w:t>
      </w:r>
      <w:r w:rsidRPr="00B54AAF">
        <w:rPr>
          <w:rFonts w:ascii="Calibri" w:hAnsi="Calibri" w:cs="Calibri"/>
          <w:color w:val="000000"/>
          <w:lang w:val="hr-HR"/>
        </w:rPr>
        <w:t>.</w:t>
      </w:r>
    </w:p>
    <w:p w14:paraId="4CA2366C" w14:textId="77777777" w:rsidR="003B5D41" w:rsidRPr="00B54AAF" w:rsidRDefault="003B5D41" w:rsidP="000B37A0">
      <w:pPr>
        <w:autoSpaceDE w:val="0"/>
        <w:autoSpaceDN w:val="0"/>
        <w:adjustRightInd w:val="0"/>
        <w:spacing w:line="276" w:lineRule="auto"/>
        <w:jc w:val="both"/>
        <w:rPr>
          <w:rFonts w:cstheme="minorHAnsi"/>
          <w:lang w:val="hr-HR"/>
        </w:rPr>
      </w:pPr>
      <w:r w:rsidRPr="00B54AAF">
        <w:rPr>
          <w:rFonts w:cstheme="minorHAnsi"/>
          <w:lang w:val="hr-HR"/>
        </w:rPr>
        <w:t>Pri izradi ponude ponuditelj se mora pridržavati zahtjeva i uvjeta iz dokumentacije o nabavi te ne smije mijenjati ni nadopunjavati tekst dokumentacije o nabavi.</w:t>
      </w:r>
    </w:p>
    <w:p w14:paraId="79B3C683" w14:textId="77777777" w:rsidR="003B5D41" w:rsidRPr="00B54AAF" w:rsidRDefault="003B5D41" w:rsidP="000B37A0">
      <w:pPr>
        <w:autoSpaceDE w:val="0"/>
        <w:autoSpaceDN w:val="0"/>
        <w:adjustRightInd w:val="0"/>
        <w:spacing w:line="276" w:lineRule="auto"/>
        <w:jc w:val="both"/>
        <w:rPr>
          <w:rFonts w:cstheme="minorHAnsi"/>
          <w:lang w:val="hr-HR"/>
        </w:rPr>
      </w:pPr>
      <w:r w:rsidRPr="00B54AAF">
        <w:rPr>
          <w:rFonts w:cstheme="minorHAnsi"/>
          <w:lang w:val="hr-HR"/>
        </w:rPr>
        <w:t>U roku za dostavu ponude ponuditelj može izmijeniti svoju ponudu ili od nje odustati.</w:t>
      </w:r>
    </w:p>
    <w:p w14:paraId="00D3921E" w14:textId="77777777" w:rsidR="003B5D41" w:rsidRPr="00B54AAF" w:rsidRDefault="003B5D41" w:rsidP="000B37A0">
      <w:pPr>
        <w:autoSpaceDE w:val="0"/>
        <w:autoSpaceDN w:val="0"/>
        <w:adjustRightInd w:val="0"/>
        <w:spacing w:line="276" w:lineRule="auto"/>
        <w:jc w:val="both"/>
        <w:rPr>
          <w:rFonts w:cstheme="minorHAnsi"/>
          <w:lang w:val="hr-HR"/>
        </w:rPr>
      </w:pPr>
      <w:r w:rsidRPr="00B54AAF">
        <w:rPr>
          <w:rFonts w:cstheme="minorHAnsi"/>
          <w:lang w:val="hr-HR"/>
        </w:rPr>
        <w:t>Ako ponuditelj tijekom roka za dostavu ponuda mijenja ponudu, smatra se da je ponuda dostavljena u trenutku dostave posljednje izmjene ponude.</w:t>
      </w:r>
    </w:p>
    <w:p w14:paraId="035A7B7A" w14:textId="77777777" w:rsidR="00FF7946" w:rsidRDefault="00FF7946" w:rsidP="000B37A0">
      <w:pPr>
        <w:autoSpaceDE w:val="0"/>
        <w:autoSpaceDN w:val="0"/>
        <w:adjustRightInd w:val="0"/>
        <w:spacing w:line="276" w:lineRule="auto"/>
        <w:jc w:val="both"/>
        <w:rPr>
          <w:rFonts w:cstheme="minorHAnsi"/>
          <w:b/>
          <w:lang w:val="hr-HR"/>
        </w:rPr>
      </w:pPr>
    </w:p>
    <w:p w14:paraId="471AE49D" w14:textId="77777777" w:rsidR="003B5D41" w:rsidRPr="00B54AAF" w:rsidRDefault="003B5D41" w:rsidP="003B5D41">
      <w:pPr>
        <w:autoSpaceDE w:val="0"/>
        <w:autoSpaceDN w:val="0"/>
        <w:adjustRightInd w:val="0"/>
        <w:spacing w:line="276" w:lineRule="auto"/>
        <w:jc w:val="both"/>
        <w:rPr>
          <w:rFonts w:cstheme="minorHAnsi"/>
          <w:lang w:val="hr-HR"/>
        </w:rPr>
      </w:pPr>
      <w:r w:rsidRPr="00B54AAF">
        <w:rPr>
          <w:rFonts w:cstheme="minorHAnsi"/>
          <w:lang w:val="hr-HR"/>
        </w:rPr>
        <w:t xml:space="preserve">Ponuda se izrađuje na način da čini cjelinu. </w:t>
      </w:r>
    </w:p>
    <w:p w14:paraId="3AD33237" w14:textId="77777777" w:rsidR="00621C62" w:rsidRPr="00B54AAF" w:rsidRDefault="00621C62" w:rsidP="003B5D41">
      <w:pPr>
        <w:autoSpaceDE w:val="0"/>
        <w:autoSpaceDN w:val="0"/>
        <w:adjustRightInd w:val="0"/>
        <w:spacing w:line="276" w:lineRule="auto"/>
        <w:jc w:val="both"/>
        <w:rPr>
          <w:rFonts w:cstheme="minorHAnsi"/>
          <w:lang w:val="hr-HR"/>
        </w:rPr>
      </w:pPr>
    </w:p>
    <w:p w14:paraId="6DC13818" w14:textId="1CEA89DB" w:rsidR="003B5D41" w:rsidRDefault="003B5D41" w:rsidP="003B5D41">
      <w:pPr>
        <w:autoSpaceDE w:val="0"/>
        <w:autoSpaceDN w:val="0"/>
        <w:adjustRightInd w:val="0"/>
        <w:spacing w:line="276" w:lineRule="auto"/>
        <w:jc w:val="both"/>
        <w:rPr>
          <w:rFonts w:cstheme="minorHAnsi"/>
          <w:lang w:val="hr-HR"/>
        </w:rPr>
      </w:pPr>
      <w:r w:rsidRPr="00B54AAF">
        <w:rPr>
          <w:rFonts w:cstheme="minorHAnsi"/>
          <w:lang w:val="hr-HR"/>
        </w:rPr>
        <w:t xml:space="preserve">U slučaju da Naručitelj zaustavi postupak javne nabave povodom izjavljene žalbe na dokumentaciju ili poništi postupak javne nabave prije isteka roka za dostavu ponuda, za sve ponude koje su u međuvremenu dostavljene elektronički, Elektronički oglasnik javne nabave trajno će onemogućiti pristup tim ponudama čime će se osigurati da nitko nema uvid u sadržaj dostavljenih ponuda. </w:t>
      </w:r>
    </w:p>
    <w:p w14:paraId="18231C8B" w14:textId="77777777" w:rsidR="00FF7946" w:rsidRDefault="00FF7946" w:rsidP="003B5D41">
      <w:pPr>
        <w:autoSpaceDE w:val="0"/>
        <w:autoSpaceDN w:val="0"/>
        <w:adjustRightInd w:val="0"/>
        <w:spacing w:line="276" w:lineRule="auto"/>
        <w:jc w:val="both"/>
        <w:rPr>
          <w:rFonts w:cstheme="minorHAnsi"/>
          <w:lang w:val="hr-HR"/>
        </w:rPr>
      </w:pPr>
    </w:p>
    <w:p w14:paraId="322C21B0" w14:textId="77777777" w:rsidR="00FF7946" w:rsidRPr="002A33D7" w:rsidRDefault="00FF7946" w:rsidP="00FF7946">
      <w:pPr>
        <w:autoSpaceDE w:val="0"/>
        <w:autoSpaceDN w:val="0"/>
        <w:adjustRightInd w:val="0"/>
        <w:spacing w:line="276" w:lineRule="auto"/>
        <w:rPr>
          <w:rFonts w:cstheme="minorHAnsi"/>
        </w:rPr>
      </w:pPr>
      <w:r w:rsidRPr="00C476AA">
        <w:rPr>
          <w:rFonts w:cstheme="minorHAnsi"/>
        </w:rPr>
        <w:t>Ponuda se izrađuje u elektroničkom obliku putem Elektroničkog oglasnika javne nabave.</w:t>
      </w:r>
    </w:p>
    <w:p w14:paraId="2891E17D" w14:textId="77777777" w:rsidR="003B5D41" w:rsidRPr="00B54AAF" w:rsidRDefault="003B5D41" w:rsidP="003B5D41">
      <w:pPr>
        <w:tabs>
          <w:tab w:val="left" w:pos="1134"/>
        </w:tabs>
        <w:spacing w:after="200" w:line="276" w:lineRule="auto"/>
        <w:jc w:val="both"/>
        <w:rPr>
          <w:rFonts w:cstheme="minorHAnsi"/>
          <w:color w:val="000000"/>
          <w:lang w:val="hr-HR"/>
        </w:rPr>
      </w:pPr>
      <w:r w:rsidRPr="00B54AAF">
        <w:rPr>
          <w:rFonts w:cstheme="minorHAnsi"/>
          <w:color w:val="000000"/>
          <w:lang w:val="hr-HR"/>
        </w:rPr>
        <w:t>Ponuda mora najmanje sadržavati:</w:t>
      </w:r>
    </w:p>
    <w:p w14:paraId="7F843A1E" w14:textId="77777777" w:rsidR="003B5D41" w:rsidRPr="00B54AAF" w:rsidRDefault="003B5D41" w:rsidP="003B5D41">
      <w:pPr>
        <w:pStyle w:val="Body-Bullet"/>
        <w:rPr>
          <w:rFonts w:asciiTheme="minorHAnsi" w:hAnsiTheme="minorHAnsi" w:cstheme="minorHAnsi"/>
        </w:rPr>
      </w:pPr>
      <w:r w:rsidRPr="00B54AAF">
        <w:rPr>
          <w:rFonts w:asciiTheme="minorHAnsi" w:hAnsiTheme="minorHAnsi" w:cstheme="minorHAnsi"/>
        </w:rPr>
        <w:t xml:space="preserve">Popunjeni ponudbeni list (tzv. “Uvez ponude“ generiran iz EOJN) </w:t>
      </w:r>
    </w:p>
    <w:p w14:paraId="16EE7046" w14:textId="32442522" w:rsidR="003B5D41" w:rsidRPr="00B54AAF" w:rsidRDefault="003B5D41" w:rsidP="003B5D41">
      <w:pPr>
        <w:pStyle w:val="Body-Bullet"/>
        <w:rPr>
          <w:rFonts w:asciiTheme="minorHAnsi" w:hAnsiTheme="minorHAnsi" w:cstheme="minorHAnsi"/>
        </w:rPr>
      </w:pPr>
      <w:r w:rsidRPr="00B54AAF">
        <w:rPr>
          <w:rFonts w:asciiTheme="minorHAnsi" w:hAnsiTheme="minorHAnsi" w:cstheme="minorHAnsi"/>
        </w:rPr>
        <w:t>Jamstvo za ozbiljnost ponude (dostavlja se odvojeno od elektroničke ponude, u papirnatom obliku u skladu s točkom 7.</w:t>
      </w:r>
      <w:r w:rsidR="00AC114C" w:rsidRPr="00B54AAF">
        <w:rPr>
          <w:rFonts w:asciiTheme="minorHAnsi" w:hAnsiTheme="minorHAnsi" w:cstheme="minorHAnsi"/>
        </w:rPr>
        <w:t>6.1.</w:t>
      </w:r>
      <w:r w:rsidRPr="00B54AAF">
        <w:rPr>
          <w:rFonts w:asciiTheme="minorHAnsi" w:hAnsiTheme="minorHAnsi" w:cstheme="minorHAnsi"/>
        </w:rPr>
        <w:t xml:space="preserve"> Dokumentacije) ili dokaz o uplati novčanog pologa</w:t>
      </w:r>
    </w:p>
    <w:p w14:paraId="0EB69C91" w14:textId="13DC8BB1" w:rsidR="003B5D41" w:rsidRPr="00B54AAF" w:rsidRDefault="003B5D41" w:rsidP="003B5D41">
      <w:pPr>
        <w:pStyle w:val="Body-Bullet"/>
        <w:rPr>
          <w:rFonts w:asciiTheme="minorHAnsi" w:hAnsiTheme="minorHAnsi" w:cstheme="minorHAnsi"/>
        </w:rPr>
      </w:pPr>
      <w:r w:rsidRPr="00B54AAF">
        <w:rPr>
          <w:rFonts w:asciiTheme="minorHAnsi" w:hAnsiTheme="minorHAnsi" w:cstheme="minorHAnsi"/>
        </w:rPr>
        <w:t>Popunjen troškovnik (koristi se priloženi dokument naručitelja)</w:t>
      </w:r>
    </w:p>
    <w:p w14:paraId="0EA13055" w14:textId="77777777" w:rsidR="003B5D41" w:rsidRPr="00B54AAF" w:rsidRDefault="003B5D41" w:rsidP="003B5D41">
      <w:pPr>
        <w:pStyle w:val="Body-Bullet"/>
        <w:rPr>
          <w:rFonts w:asciiTheme="minorHAnsi" w:hAnsiTheme="minorHAnsi" w:cstheme="minorHAnsi"/>
        </w:rPr>
      </w:pPr>
      <w:r w:rsidRPr="00B54AAF">
        <w:rPr>
          <w:rFonts w:asciiTheme="minorHAnsi" w:hAnsiTheme="minorHAnsi" w:cstheme="minorHAnsi"/>
        </w:rPr>
        <w:t xml:space="preserve">Popunjeni elektronički eESPD obrazac </w:t>
      </w:r>
    </w:p>
    <w:p w14:paraId="512FED11" w14:textId="2ADE2067" w:rsidR="0009554B" w:rsidRPr="00E155C7" w:rsidRDefault="0009554B" w:rsidP="0009554B">
      <w:pPr>
        <w:pStyle w:val="Body-Bullet"/>
        <w:rPr>
          <w:rFonts w:asciiTheme="minorHAnsi" w:hAnsiTheme="minorHAnsi" w:cstheme="minorHAnsi"/>
        </w:rPr>
      </w:pPr>
      <w:r w:rsidRPr="00B54AAF">
        <w:rPr>
          <w:rFonts w:asciiTheme="minorHAnsi" w:hAnsiTheme="minorHAnsi" w:cstheme="minorHAnsi"/>
        </w:rPr>
        <w:t>Dokumente i dokaze iz</w:t>
      </w:r>
      <w:r w:rsidR="004639FB" w:rsidRPr="00B54AAF">
        <w:rPr>
          <w:rFonts w:asciiTheme="minorHAnsi" w:hAnsiTheme="minorHAnsi" w:cstheme="minorHAnsi"/>
        </w:rPr>
        <w:t xml:space="preserve"> </w:t>
      </w:r>
      <w:r w:rsidR="004639FB" w:rsidRPr="00B54AAF">
        <w:rPr>
          <w:rFonts w:asciiTheme="minorHAnsi" w:hAnsiTheme="minorHAnsi" w:cstheme="minorHAnsi"/>
          <w:b/>
          <w:color w:val="0070C0"/>
        </w:rPr>
        <w:t xml:space="preserve">točke </w:t>
      </w:r>
      <w:r w:rsidR="004639FB" w:rsidRPr="00B54AAF">
        <w:rPr>
          <w:rFonts w:asciiTheme="minorHAnsi" w:hAnsiTheme="minorHAnsi" w:cstheme="minorHAnsi"/>
          <w:b/>
          <w:color w:val="0070C0"/>
        </w:rPr>
        <w:fldChar w:fldCharType="begin"/>
      </w:r>
      <w:r w:rsidR="004639FB" w:rsidRPr="00B54AAF">
        <w:rPr>
          <w:rFonts w:asciiTheme="minorHAnsi" w:hAnsiTheme="minorHAnsi" w:cstheme="minorHAnsi"/>
          <w:b/>
          <w:color w:val="0070C0"/>
        </w:rPr>
        <w:instrText xml:space="preserve"> REF _Ref528655369 \r \h  \* MERGEFORMAT </w:instrText>
      </w:r>
      <w:r w:rsidR="004639FB" w:rsidRPr="00B54AAF">
        <w:rPr>
          <w:rFonts w:asciiTheme="minorHAnsi" w:hAnsiTheme="minorHAnsi" w:cstheme="minorHAnsi"/>
          <w:b/>
          <w:color w:val="0070C0"/>
        </w:rPr>
      </w:r>
      <w:r w:rsidR="004639FB" w:rsidRPr="00B54AAF">
        <w:rPr>
          <w:rFonts w:asciiTheme="minorHAnsi" w:hAnsiTheme="minorHAnsi" w:cstheme="minorHAnsi"/>
          <w:b/>
          <w:color w:val="0070C0"/>
        </w:rPr>
        <w:fldChar w:fldCharType="separate"/>
      </w:r>
      <w:r w:rsidR="00BA713D">
        <w:rPr>
          <w:rFonts w:asciiTheme="minorHAnsi" w:hAnsiTheme="minorHAnsi" w:cstheme="minorHAnsi"/>
          <w:b/>
          <w:color w:val="0070C0"/>
        </w:rPr>
        <w:t>4.3</w:t>
      </w:r>
      <w:r w:rsidR="004639FB" w:rsidRPr="00B54AAF">
        <w:rPr>
          <w:rFonts w:asciiTheme="minorHAnsi" w:hAnsiTheme="minorHAnsi" w:cstheme="minorHAnsi"/>
          <w:b/>
          <w:color w:val="0070C0"/>
        </w:rPr>
        <w:fldChar w:fldCharType="end"/>
      </w:r>
      <w:r w:rsidR="004639FB" w:rsidRPr="00B54AAF">
        <w:rPr>
          <w:rFonts w:asciiTheme="minorHAnsi" w:hAnsiTheme="minorHAnsi" w:cstheme="minorHAnsi"/>
          <w:color w:val="0070C0"/>
        </w:rPr>
        <w:t xml:space="preserve"> </w:t>
      </w:r>
      <w:r w:rsidRPr="00B54AAF">
        <w:rPr>
          <w:rFonts w:asciiTheme="minorHAnsi" w:hAnsiTheme="minorHAnsi" w:cstheme="minorHAnsi"/>
        </w:rPr>
        <w:t xml:space="preserve">potrebne za primjenu kriterija za odabir ponude iz </w:t>
      </w:r>
      <w:r w:rsidRPr="00B54AAF">
        <w:rPr>
          <w:rFonts w:asciiTheme="minorHAnsi" w:hAnsiTheme="minorHAnsi" w:cstheme="minorHAnsi"/>
          <w:b/>
          <w:color w:val="0070C0"/>
        </w:rPr>
        <w:t xml:space="preserve">točke </w:t>
      </w:r>
      <w:r w:rsidR="004639FB" w:rsidRPr="00B54AAF">
        <w:rPr>
          <w:rFonts w:asciiTheme="minorHAnsi" w:hAnsiTheme="minorHAnsi" w:cstheme="minorHAnsi"/>
          <w:b/>
          <w:color w:val="0070C0"/>
        </w:rPr>
        <w:fldChar w:fldCharType="begin"/>
      </w:r>
      <w:r w:rsidR="004639FB" w:rsidRPr="00B54AAF">
        <w:rPr>
          <w:rFonts w:asciiTheme="minorHAnsi" w:hAnsiTheme="minorHAnsi" w:cstheme="minorHAnsi"/>
          <w:b/>
          <w:color w:val="0070C0"/>
        </w:rPr>
        <w:instrText xml:space="preserve"> REF _Ref528691694 \r \h  \* MERGEFORMAT </w:instrText>
      </w:r>
      <w:r w:rsidR="004639FB" w:rsidRPr="00B54AAF">
        <w:rPr>
          <w:rFonts w:asciiTheme="minorHAnsi" w:hAnsiTheme="minorHAnsi" w:cstheme="minorHAnsi"/>
          <w:b/>
          <w:color w:val="0070C0"/>
        </w:rPr>
      </w:r>
      <w:r w:rsidR="004639FB" w:rsidRPr="00B54AAF">
        <w:rPr>
          <w:rFonts w:asciiTheme="minorHAnsi" w:hAnsiTheme="minorHAnsi" w:cstheme="minorHAnsi"/>
          <w:b/>
          <w:color w:val="0070C0"/>
        </w:rPr>
        <w:fldChar w:fldCharType="separate"/>
      </w:r>
      <w:r w:rsidR="00BA713D">
        <w:rPr>
          <w:rFonts w:asciiTheme="minorHAnsi" w:hAnsiTheme="minorHAnsi" w:cstheme="minorHAnsi"/>
          <w:b/>
          <w:color w:val="0070C0"/>
        </w:rPr>
        <w:t>6.5</w:t>
      </w:r>
      <w:r w:rsidR="004639FB" w:rsidRPr="00B54AAF">
        <w:rPr>
          <w:rFonts w:asciiTheme="minorHAnsi" w:hAnsiTheme="minorHAnsi" w:cstheme="minorHAnsi"/>
          <w:b/>
          <w:color w:val="0070C0"/>
        </w:rPr>
        <w:fldChar w:fldCharType="end"/>
      </w:r>
    </w:p>
    <w:p w14:paraId="4E7D571B" w14:textId="462A282D" w:rsidR="00E155C7" w:rsidRDefault="00E155C7" w:rsidP="00E155C7">
      <w:pPr>
        <w:pStyle w:val="Body-Bullet"/>
        <w:rPr>
          <w:rFonts w:asciiTheme="minorHAnsi" w:hAnsiTheme="minorHAnsi" w:cstheme="minorHAnsi"/>
        </w:rPr>
      </w:pPr>
      <w:r w:rsidRPr="00E155C7">
        <w:rPr>
          <w:rFonts w:asciiTheme="minorHAnsi" w:hAnsiTheme="minorHAnsi" w:cstheme="minorHAnsi"/>
        </w:rPr>
        <w:t xml:space="preserve">Ostalo traženo ovom Dokumentacijom o nabavi ako je primjenjivo Ponuditelji </w:t>
      </w:r>
      <w:r w:rsidRPr="00E155C7">
        <w:rPr>
          <w:rFonts w:asciiTheme="minorHAnsi" w:hAnsiTheme="minorHAnsi" w:cstheme="minorHAnsi"/>
          <w:b/>
        </w:rPr>
        <w:t>kreiraju ponudu u EOJN</w:t>
      </w:r>
      <w:r w:rsidRPr="00E155C7">
        <w:rPr>
          <w:rFonts w:asciiTheme="minorHAnsi" w:hAnsiTheme="minorHAnsi" w:cstheme="minorHAnsi"/>
        </w:rPr>
        <w:t xml:space="preserve"> </w:t>
      </w:r>
      <w:r w:rsidRPr="00E155C7">
        <w:rPr>
          <w:rFonts w:asciiTheme="minorHAnsi" w:hAnsiTheme="minorHAnsi" w:cstheme="minorHAnsi"/>
          <w:b/>
        </w:rPr>
        <w:t>RH-u.</w:t>
      </w:r>
      <w:r w:rsidRPr="00E155C7">
        <w:rPr>
          <w:rFonts w:asciiTheme="minorHAnsi" w:hAnsiTheme="minorHAnsi" w:cstheme="minorHAnsi"/>
        </w:rPr>
        <w:t xml:space="preserve"> Ponuditelj je obvezan prikupiti sve tražene dokumente, te ih pohraniti u elektroničkom obliku, u elektroničkom izvorniku ili kao skenirane preslike, elektronički dostavljene ponude ponuditelja</w:t>
      </w:r>
    </w:p>
    <w:p w14:paraId="1BB190B4" w14:textId="77777777" w:rsidR="00FF7946" w:rsidRDefault="00FF7946" w:rsidP="008F3E9E">
      <w:pPr>
        <w:pStyle w:val="Body-Bullet"/>
        <w:numPr>
          <w:ilvl w:val="0"/>
          <w:numId w:val="0"/>
        </w:numPr>
        <w:ind w:left="720"/>
      </w:pPr>
    </w:p>
    <w:p w14:paraId="090B2BAC" w14:textId="5CAEC95F" w:rsidR="00FF7946" w:rsidRDefault="00FF7946" w:rsidP="008F3E9E">
      <w:pPr>
        <w:pStyle w:val="Body-Bullet"/>
        <w:numPr>
          <w:ilvl w:val="0"/>
          <w:numId w:val="0"/>
        </w:numPr>
        <w:rPr>
          <w:rFonts w:asciiTheme="minorHAnsi" w:eastAsia="Times New Roman" w:hAnsiTheme="minorHAnsi" w:cstheme="minorHAnsi"/>
          <w:lang w:eastAsia="sl-SI"/>
        </w:rPr>
      </w:pPr>
      <w:r w:rsidRPr="008F3E9E">
        <w:rPr>
          <w:rFonts w:asciiTheme="minorHAnsi" w:eastAsia="Times New Roman" w:hAnsiTheme="minorHAnsi" w:cstheme="minorHAnsi"/>
          <w:lang w:eastAsia="sl-SI"/>
        </w:rPr>
        <w:t xml:space="preserve">Ponuditelji </w:t>
      </w:r>
      <w:r w:rsidRPr="008F3E9E">
        <w:rPr>
          <w:rFonts w:asciiTheme="minorHAnsi" w:eastAsia="Times New Roman" w:hAnsiTheme="minorHAnsi" w:cstheme="minorHAnsi"/>
          <w:b/>
          <w:lang w:eastAsia="sl-SI"/>
        </w:rPr>
        <w:t>kreiraju ponudu u EOJN RH-u</w:t>
      </w:r>
      <w:r w:rsidRPr="008F3E9E">
        <w:rPr>
          <w:rFonts w:asciiTheme="minorHAnsi" w:eastAsia="Times New Roman" w:hAnsiTheme="minorHAnsi" w:cstheme="minorHAnsi"/>
          <w:lang w:eastAsia="sl-SI"/>
        </w:rPr>
        <w:t>. Ponuditelj je obvezan prikupiti sve tražene dokumente te ih pohraniti u elektroničkom obliku, u elektroničkom izvorniku ili kao skenirane preslike, elektronički dostavljene ponude ponuditelja.</w:t>
      </w:r>
    </w:p>
    <w:p w14:paraId="40A5140E" w14:textId="77777777" w:rsidR="00FF7946" w:rsidRPr="00B54AAF" w:rsidRDefault="00FF7946" w:rsidP="00FF7946">
      <w:pPr>
        <w:autoSpaceDE w:val="0"/>
        <w:autoSpaceDN w:val="0"/>
        <w:adjustRightInd w:val="0"/>
        <w:spacing w:line="276" w:lineRule="auto"/>
        <w:jc w:val="both"/>
        <w:rPr>
          <w:rFonts w:cstheme="minorHAnsi"/>
          <w:b/>
          <w:lang w:val="hr-HR"/>
        </w:rPr>
      </w:pPr>
      <w:r w:rsidRPr="00B54AAF">
        <w:rPr>
          <w:rFonts w:cstheme="minorHAnsi"/>
          <w:b/>
          <w:lang w:val="hr-HR"/>
        </w:rPr>
        <w:t>Ponuda dostavljena elektroničkim sredstvima komunikacije putem EOJN RH obvezuje ponuditelja u roku valjanosti ponude neovisno o tome je li potpisana ili nije te naručitelj ne smije odbiti takvu ponudu samo zbog tog razloga.</w:t>
      </w:r>
    </w:p>
    <w:p w14:paraId="3F2A3097" w14:textId="77777777" w:rsidR="00FF7946" w:rsidRPr="002A33D7" w:rsidRDefault="00FF7946" w:rsidP="00FF7946">
      <w:r w:rsidRPr="002A33D7">
        <w:t>Ponuda se izrađuje na način da čini cjelinu. Ako zbog opsega ili drugih objektivnih okolnosti ponuda ne može biti izrađena na način da čini cjelinu, onda se izrađuje u dva ili više dijelova.</w:t>
      </w:r>
    </w:p>
    <w:p w14:paraId="5096DF28" w14:textId="77777777" w:rsidR="00FF7946" w:rsidRDefault="00FF7946" w:rsidP="00FF7946">
      <w:r w:rsidRPr="002A33D7">
        <w:t>Ako se ponuda dostavljena elektroničkim putem sastoji od više dijelova, ponuditelj osigurava sigurno povezivanje svih dijelova ponude.</w:t>
      </w:r>
    </w:p>
    <w:p w14:paraId="637366FE" w14:textId="77777777" w:rsidR="00FF7946" w:rsidRPr="002A33D7" w:rsidRDefault="00FF7946" w:rsidP="00FF7946"/>
    <w:p w14:paraId="57F564BD" w14:textId="77777777" w:rsidR="00FF7946" w:rsidRDefault="00FF7946" w:rsidP="00FF7946">
      <w:pPr>
        <w:rPr>
          <w:lang w:eastAsia="en-US"/>
        </w:rPr>
      </w:pPr>
      <w:r>
        <w:rPr>
          <w:lang w:eastAsia="en-US"/>
        </w:rPr>
        <w:t>Kada ponuditelj dostavlja ponudu u elektroničkom obliku, a iz tehničkih razloga nije moguće sigurno povezivanje svih dijelova ponude, naručitelj prihvaća dostavu u papirnom obliku onih dijelova ponude koji se zbog svog oblika ne mogu dostaviti elektronički (npr. uzorci, katalozi, mediji za pohranjivanje podataka i sl.) ili dijelova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naručitelju nisu dostupni za izravnu uporabu.</w:t>
      </w:r>
    </w:p>
    <w:p w14:paraId="7C267B53" w14:textId="77777777" w:rsidR="00FF7946" w:rsidRDefault="00FF7946" w:rsidP="00FF7946">
      <w:pPr>
        <w:rPr>
          <w:lang w:eastAsia="en-US"/>
        </w:rPr>
      </w:pPr>
      <w:r>
        <w:rPr>
          <w:lang w:eastAsia="en-US"/>
        </w:rPr>
        <w:t>Također, ponuditelji u papirnatom obliku, u roku za dostavu ponuda, dostavljaju dokumente drugih tijela ili subjekata koji su važeći samo u izvorniku, ako ih elektroničkom sredstvom nije moguće dostaviti u izvorniku, poput traženog jamstva za ozbiljnost ponude.</w:t>
      </w:r>
    </w:p>
    <w:p w14:paraId="6B562918" w14:textId="5D43000E" w:rsidR="00FF7946" w:rsidRDefault="00FF7946" w:rsidP="00FF7946">
      <w:pPr>
        <w:rPr>
          <w:lang w:eastAsia="en-US"/>
        </w:rPr>
      </w:pPr>
      <w:r w:rsidRPr="00C476AA">
        <w:rPr>
          <w:lang w:eastAsia="en-US"/>
        </w:rPr>
        <w:t xml:space="preserve">Jamstvo za ozbiljnost ponude dostavlja se u izvorniku, u papirnatom obliku, odvojeno od elektronički dostavljene ponude, na način kako je navedeno </w:t>
      </w:r>
      <w:r w:rsidRPr="008F3E9E">
        <w:rPr>
          <w:b/>
          <w:lang w:eastAsia="en-US"/>
        </w:rPr>
        <w:t>točkom 6.2.1</w:t>
      </w:r>
      <w:r>
        <w:rPr>
          <w:lang w:eastAsia="en-US"/>
        </w:rPr>
        <w:t>,</w:t>
      </w:r>
      <w:r w:rsidRPr="00C476AA">
        <w:rPr>
          <w:lang w:eastAsia="en-US"/>
        </w:rPr>
        <w:t xml:space="preserve"> ove Dokumentacije, a u slučaju uplate novčanog pologa, dokaz o uplati prilaže u ponudi.</w:t>
      </w:r>
    </w:p>
    <w:p w14:paraId="73C80D2F" w14:textId="77777777" w:rsidR="00FF7946" w:rsidRDefault="00FF7946" w:rsidP="003B5D41">
      <w:pPr>
        <w:spacing w:line="276" w:lineRule="auto"/>
        <w:jc w:val="both"/>
        <w:rPr>
          <w:rFonts w:eastAsia="Calibri" w:cstheme="minorHAnsi"/>
          <w:lang w:val="hr-HR"/>
        </w:rPr>
      </w:pPr>
    </w:p>
    <w:p w14:paraId="36CEEF0E" w14:textId="77777777" w:rsidR="00E155C7" w:rsidRPr="00025D4A" w:rsidRDefault="00E155C7" w:rsidP="000B37A0">
      <w:pPr>
        <w:autoSpaceDE w:val="0"/>
        <w:autoSpaceDN w:val="0"/>
        <w:adjustRightInd w:val="0"/>
        <w:spacing w:after="120"/>
        <w:ind w:right="272"/>
        <w:jc w:val="both"/>
        <w:rPr>
          <w:rFonts w:ascii="Calibri" w:hAnsi="Calibri" w:cs="Calibri"/>
          <w:lang w:val="hr-HR"/>
        </w:rPr>
      </w:pPr>
      <w:r w:rsidRPr="00025D4A">
        <w:rPr>
          <w:rFonts w:ascii="Calibri" w:hAnsi="Calibri" w:cs="Calibri"/>
          <w:lang w:val="hr-HR"/>
        </w:rPr>
        <w:t xml:space="preserve">Dijelove ponude kao što </w:t>
      </w:r>
      <w:r w:rsidRPr="009C6D23">
        <w:rPr>
          <w:rFonts w:ascii="Calibri" w:hAnsi="Calibri" w:cs="Calibri"/>
          <w:lang w:val="hr-HR"/>
        </w:rPr>
        <w:t xml:space="preserve">su jamstvo za ozbiljnost ponude, uzorci, katalozi i sl. koji ne mogu biti uvezani ponuditelj obilježava nazivom i </w:t>
      </w:r>
      <w:r w:rsidRPr="009C6D23">
        <w:rPr>
          <w:rFonts w:ascii="Calibri" w:hAnsi="Calibri" w:cs="Calibri"/>
          <w:b/>
          <w:lang w:val="hr-HR"/>
        </w:rPr>
        <w:t xml:space="preserve">navodi u sadržaju ponude kao </w:t>
      </w:r>
      <w:r w:rsidRPr="00025D4A">
        <w:rPr>
          <w:rFonts w:ascii="Calibri" w:hAnsi="Calibri" w:cs="Calibri"/>
          <w:b/>
          <w:lang w:val="hr-HR"/>
        </w:rPr>
        <w:t>dio ponude</w:t>
      </w:r>
      <w:r w:rsidRPr="00025D4A">
        <w:rPr>
          <w:rFonts w:ascii="Calibri" w:hAnsi="Calibri" w:cs="Calibri"/>
          <w:lang w:val="hr-HR"/>
        </w:rPr>
        <w:t>.</w:t>
      </w:r>
    </w:p>
    <w:p w14:paraId="3BB5CF72" w14:textId="77777777" w:rsidR="00E155C7" w:rsidRPr="00183359" w:rsidRDefault="00E155C7" w:rsidP="000B37A0">
      <w:pPr>
        <w:autoSpaceDE w:val="0"/>
        <w:autoSpaceDN w:val="0"/>
        <w:adjustRightInd w:val="0"/>
        <w:spacing w:after="120"/>
        <w:ind w:right="272"/>
        <w:jc w:val="both"/>
        <w:rPr>
          <w:rFonts w:ascii="Calibri" w:hAnsi="Calibri" w:cs="Calibri"/>
          <w:lang w:val="hr-HR"/>
        </w:rPr>
      </w:pPr>
      <w:r w:rsidRPr="00025D4A">
        <w:rPr>
          <w:rFonts w:ascii="Calibri" w:hAnsi="Calibri" w:cs="Calibri"/>
          <w:lang w:val="hr-HR"/>
        </w:rPr>
        <w:t xml:space="preserve">Dijelovi ponude </w:t>
      </w:r>
      <w:r w:rsidRPr="00183359">
        <w:rPr>
          <w:rFonts w:ascii="Calibri" w:hAnsi="Calibri" w:cs="Calibri"/>
          <w:lang w:val="hr-HR"/>
        </w:rPr>
        <w:t xml:space="preserve">koji se dostavljaju u papirnatom obliku moraju biti </w:t>
      </w:r>
      <w:r w:rsidRPr="00183359">
        <w:rPr>
          <w:rFonts w:ascii="Calibri" w:hAnsi="Calibri" w:cs="Calibri"/>
          <w:b/>
          <w:lang w:val="hr-HR"/>
        </w:rPr>
        <w:t>uvezani u cjelinu na način da se onemogući naknadno vađenje ili umetanje listova ili dijelova ponude</w:t>
      </w:r>
      <w:r w:rsidRPr="00183359">
        <w:rPr>
          <w:rFonts w:ascii="Calibri" w:hAnsi="Calibri" w:cs="Calibri"/>
          <w:lang w:val="hr-HR"/>
        </w:rPr>
        <w:t xml:space="preserve"> (npr. jamstvenikom – vrpcom čija su oba kraja na posljednjoj strani pričvršćena naljepnicom i otisnutim </w:t>
      </w:r>
      <w:r>
        <w:rPr>
          <w:rFonts w:ascii="Calibri" w:hAnsi="Calibri" w:cs="Calibri"/>
          <w:lang w:val="hr-HR"/>
        </w:rPr>
        <w:t>pečatom</w:t>
      </w:r>
      <w:r w:rsidRPr="00183359">
        <w:rPr>
          <w:rFonts w:ascii="Calibri" w:hAnsi="Calibri" w:cs="Calibri"/>
          <w:lang w:val="hr-HR"/>
        </w:rPr>
        <w:t>).</w:t>
      </w:r>
    </w:p>
    <w:p w14:paraId="48E40D59" w14:textId="77777777" w:rsidR="00E155C7" w:rsidRPr="00C54490" w:rsidRDefault="00E155C7" w:rsidP="000B37A0">
      <w:pPr>
        <w:autoSpaceDE w:val="0"/>
        <w:autoSpaceDN w:val="0"/>
        <w:adjustRightInd w:val="0"/>
        <w:spacing w:after="120"/>
        <w:ind w:right="272"/>
        <w:jc w:val="both"/>
        <w:rPr>
          <w:rFonts w:ascii="Calibri" w:hAnsi="Calibri" w:cs="Calibri"/>
          <w:lang w:val="hr-HR"/>
        </w:rPr>
      </w:pPr>
      <w:r w:rsidRPr="00183359">
        <w:rPr>
          <w:rFonts w:ascii="Calibri" w:hAnsi="Calibri"/>
          <w:b/>
          <w:color w:val="000000"/>
          <w:lang w:val="hr-HR"/>
        </w:rPr>
        <w:t xml:space="preserve">Stranice </w:t>
      </w:r>
      <w:r w:rsidRPr="00183359">
        <w:rPr>
          <w:rFonts w:ascii="Calibri" w:hAnsi="Calibri" w:cs="ArialMT"/>
          <w:b/>
          <w:color w:val="000000"/>
          <w:lang w:val="hr-HR"/>
        </w:rPr>
        <w:t>dijelova</w:t>
      </w:r>
      <w:r w:rsidRPr="00183359">
        <w:rPr>
          <w:rFonts w:ascii="Calibri" w:hAnsi="Calibri"/>
          <w:b/>
          <w:color w:val="000000"/>
          <w:lang w:val="hr-HR"/>
        </w:rPr>
        <w:t xml:space="preserve"> ponude </w:t>
      </w:r>
      <w:r w:rsidRPr="00183359">
        <w:rPr>
          <w:rFonts w:ascii="Calibri" w:hAnsi="Calibri" w:cs="ArialMT"/>
          <w:b/>
          <w:color w:val="000000"/>
          <w:lang w:val="hr-HR"/>
        </w:rPr>
        <w:t xml:space="preserve">koji </w:t>
      </w:r>
      <w:r w:rsidRPr="00183359">
        <w:rPr>
          <w:rFonts w:ascii="Calibri" w:hAnsi="Calibri"/>
          <w:b/>
          <w:color w:val="000000"/>
          <w:lang w:val="hr-HR"/>
        </w:rPr>
        <w:t>se</w:t>
      </w:r>
      <w:r w:rsidRPr="00183359">
        <w:rPr>
          <w:rFonts w:ascii="Calibri" w:hAnsi="Calibri" w:cs="ArialMT"/>
          <w:b/>
          <w:color w:val="000000"/>
          <w:lang w:val="hr-HR"/>
        </w:rPr>
        <w:t xml:space="preserve"> dostavljaju u papirnatom obliku</w:t>
      </w:r>
      <w:r w:rsidRPr="00183359">
        <w:rPr>
          <w:rFonts w:ascii="Calibri" w:hAnsi="Calibri"/>
          <w:b/>
          <w:color w:val="000000"/>
          <w:lang w:val="hr-HR"/>
        </w:rPr>
        <w:t xml:space="preserve"> označavaju se </w:t>
      </w:r>
      <w:r w:rsidRPr="00183359">
        <w:rPr>
          <w:rFonts w:ascii="Calibri" w:hAnsi="Calibri" w:cs="ArialMT"/>
          <w:b/>
          <w:color w:val="000000"/>
          <w:lang w:val="hr-HR"/>
        </w:rPr>
        <w:t>brojem na način da je vidljiv redni broj stranice i ukupan broj stranica papirnatog dijela elektroničke ponude</w:t>
      </w:r>
      <w:r w:rsidRPr="00183359">
        <w:rPr>
          <w:rFonts w:ascii="Calibri" w:hAnsi="Calibri" w:cs="ArialMT"/>
          <w:color w:val="000000"/>
          <w:lang w:val="hr-HR"/>
        </w:rPr>
        <w:t xml:space="preserve">. </w:t>
      </w:r>
      <w:r w:rsidRPr="00183359">
        <w:rPr>
          <w:rFonts w:ascii="Calibri" w:hAnsi="Calibri" w:cs="Calibri"/>
          <w:lang w:val="hr-HR"/>
        </w:rPr>
        <w:t xml:space="preserve">Ako je papirnati dio elektroničke ponude izrađen od više dijelova, stranice se označavaju na način da svaki sljedeći dio započinje rednim brojem koji se nastavlja na redni broj stranice kojim završava prethodni dio. Ako je dio papirnatog dijela elektroničke ponude izvorno numeriran (primjerice katalozi), Ponuditelj ne mora taj dio papirnatog </w:t>
      </w:r>
      <w:r w:rsidRPr="00C54490">
        <w:rPr>
          <w:rFonts w:ascii="Calibri" w:hAnsi="Calibri" w:cs="Calibri"/>
          <w:lang w:val="hr-HR"/>
        </w:rPr>
        <w:t xml:space="preserve">dijela elektroničke ponude ponovno numerirati. </w:t>
      </w:r>
    </w:p>
    <w:p w14:paraId="6FE0ED5D" w14:textId="77777777" w:rsidR="00E155C7" w:rsidRPr="00C54490" w:rsidRDefault="00E155C7" w:rsidP="000B37A0">
      <w:pPr>
        <w:autoSpaceDE w:val="0"/>
        <w:autoSpaceDN w:val="0"/>
        <w:adjustRightInd w:val="0"/>
        <w:spacing w:after="120"/>
        <w:ind w:right="272"/>
        <w:jc w:val="both"/>
        <w:rPr>
          <w:rFonts w:ascii="Calibri" w:hAnsi="Calibri"/>
          <w:lang w:val="hr-HR"/>
        </w:rPr>
      </w:pPr>
      <w:r w:rsidRPr="00C54490">
        <w:rPr>
          <w:rFonts w:ascii="Calibri" w:hAnsi="Calibri" w:cs="ArialMT"/>
          <w:lang w:val="hr-HR"/>
        </w:rPr>
        <w:t>Dijelovi</w:t>
      </w:r>
      <w:r w:rsidRPr="00C54490">
        <w:rPr>
          <w:rFonts w:ascii="Calibri" w:hAnsi="Calibri"/>
          <w:lang w:val="hr-HR"/>
        </w:rPr>
        <w:t xml:space="preserve"> ponude </w:t>
      </w:r>
      <w:r w:rsidRPr="00C54490">
        <w:rPr>
          <w:rFonts w:ascii="Calibri" w:hAnsi="Calibri" w:cs="ArialMT"/>
          <w:lang w:val="hr-HR"/>
        </w:rPr>
        <w:t xml:space="preserve">koji se dostavljaju u papirnatom obliku, ponuditelji dostavljaju </w:t>
      </w:r>
      <w:r w:rsidRPr="00C54490">
        <w:rPr>
          <w:rFonts w:ascii="Calibri" w:hAnsi="Calibri"/>
          <w:lang w:val="hr-HR"/>
        </w:rPr>
        <w:t>u jednom primjerku</w:t>
      </w:r>
      <w:r w:rsidRPr="00C54490">
        <w:rPr>
          <w:rFonts w:ascii="Calibri" w:hAnsi="Calibri" w:cs="ArialMT"/>
          <w:lang w:val="hr-HR"/>
        </w:rPr>
        <w:t>.</w:t>
      </w:r>
      <w:r w:rsidRPr="00C54490">
        <w:rPr>
          <w:rFonts w:ascii="Calibri" w:hAnsi="Calibri"/>
          <w:lang w:val="hr-HR"/>
        </w:rPr>
        <w:t xml:space="preserve"> </w:t>
      </w:r>
    </w:p>
    <w:p w14:paraId="22FF076B" w14:textId="77777777" w:rsidR="00E155C7" w:rsidRPr="00E27E60" w:rsidRDefault="00E155C7" w:rsidP="000B37A0">
      <w:pPr>
        <w:autoSpaceDE w:val="0"/>
        <w:autoSpaceDN w:val="0"/>
        <w:adjustRightInd w:val="0"/>
        <w:spacing w:after="120"/>
        <w:ind w:right="272"/>
        <w:jc w:val="both"/>
        <w:rPr>
          <w:rFonts w:ascii="Calibri" w:hAnsi="Calibri" w:cs="Calibri"/>
          <w:lang w:val="hr-HR"/>
        </w:rPr>
      </w:pPr>
      <w:r w:rsidRPr="00025D4A">
        <w:rPr>
          <w:rFonts w:ascii="Calibri" w:hAnsi="Calibri" w:cs="Calibri"/>
          <w:color w:val="000000"/>
          <w:lang w:val="hr-HR"/>
        </w:rPr>
        <w:t xml:space="preserve">Ispravci u dijelu elektroničke ponude koja se dostavlja u papirnatom obliku moraju biti izrađeni na način da ispravljeni </w:t>
      </w:r>
      <w:r w:rsidRPr="00E27E60">
        <w:rPr>
          <w:rFonts w:ascii="Calibri" w:hAnsi="Calibri" w:cs="Calibri"/>
          <w:color w:val="000000"/>
          <w:lang w:val="hr-HR"/>
        </w:rPr>
        <w:t>tekst ostane vidljiv (čitak) ili dokaziv (npr. nije dopustivo brisanje, premazivanje ili uklanjanje slova ili otisaka). Ispravci moraju uz navod datuma ispravka biti potvrđeni potpisom Ponuditelja.</w:t>
      </w:r>
      <w:r w:rsidRPr="00E27E60">
        <w:rPr>
          <w:rFonts w:ascii="Calibri" w:hAnsi="Calibri" w:cs="Calibri"/>
          <w:lang w:val="hr-HR"/>
        </w:rPr>
        <w:t xml:space="preserve"> </w:t>
      </w:r>
    </w:p>
    <w:p w14:paraId="12EB5C40" w14:textId="77777777" w:rsidR="0009554B" w:rsidRPr="00B54AAF" w:rsidRDefault="0009554B" w:rsidP="00CE5B6D">
      <w:pPr>
        <w:autoSpaceDE w:val="0"/>
        <w:autoSpaceDN w:val="0"/>
        <w:adjustRightInd w:val="0"/>
        <w:spacing w:after="120"/>
        <w:ind w:right="272"/>
        <w:jc w:val="both"/>
        <w:rPr>
          <w:rFonts w:ascii="Calibri" w:hAnsi="Calibri" w:cs="Calibri"/>
          <w:color w:val="000000"/>
          <w:lang w:val="hr-HR"/>
        </w:rPr>
      </w:pPr>
    </w:p>
    <w:p w14:paraId="01540200" w14:textId="139A5C6E" w:rsidR="0009554B" w:rsidRPr="00B54AAF" w:rsidRDefault="00850B0D" w:rsidP="0009554B">
      <w:pPr>
        <w:pStyle w:val="Naslov2"/>
        <w:rPr>
          <w:lang w:val="hr-HR"/>
        </w:rPr>
      </w:pPr>
      <w:bookmarkStart w:id="131" w:name="_Toc2953261"/>
      <w:r w:rsidRPr="00B54AAF">
        <w:rPr>
          <w:caps w:val="0"/>
          <w:lang w:val="hr-HR"/>
        </w:rPr>
        <w:t>NAČIN DOSTAVE PONUDE</w:t>
      </w:r>
      <w:bookmarkEnd w:id="131"/>
    </w:p>
    <w:p w14:paraId="131825FF" w14:textId="30978593" w:rsidR="0009554B" w:rsidRPr="00B54AAF" w:rsidRDefault="0009554B" w:rsidP="0009554B">
      <w:pPr>
        <w:autoSpaceDE w:val="0"/>
        <w:spacing w:line="276" w:lineRule="auto"/>
        <w:jc w:val="both"/>
        <w:rPr>
          <w:rFonts w:cstheme="minorHAnsi"/>
          <w:b/>
          <w:shd w:val="clear" w:color="auto" w:fill="FFFFFF"/>
          <w:lang w:val="hr-HR"/>
        </w:rPr>
      </w:pPr>
      <w:r w:rsidRPr="00B54AAF">
        <w:rPr>
          <w:rFonts w:cstheme="minorHAnsi"/>
          <w:b/>
          <w:lang w:val="hr-HR" w:eastAsia="ar-SA"/>
        </w:rPr>
        <w:t>Ponuda se dostavlja elektroničkim sredstvima komunikacije putem EOJN RH</w:t>
      </w:r>
      <w:r w:rsidR="00F80177" w:rsidRPr="00B54AAF">
        <w:rPr>
          <w:lang w:val="hr-HR"/>
        </w:rPr>
        <w:t>, s</w:t>
      </w:r>
      <w:r w:rsidR="00F80177" w:rsidRPr="00B54AAF">
        <w:rPr>
          <w:rFonts w:cstheme="minorHAnsi"/>
          <w:b/>
          <w:lang w:val="hr-HR" w:eastAsia="ar-SA"/>
        </w:rPr>
        <w:t>ukladno članku 280, stavak 5. ZJN 2016</w:t>
      </w:r>
    </w:p>
    <w:p w14:paraId="0E7F6D82" w14:textId="071424F8" w:rsidR="00017979" w:rsidRPr="008F3E9E" w:rsidRDefault="0009554B" w:rsidP="00017979">
      <w:pPr>
        <w:suppressAutoHyphens/>
        <w:autoSpaceDE w:val="0"/>
        <w:autoSpaceDN w:val="0"/>
        <w:adjustRightInd w:val="0"/>
        <w:spacing w:after="120"/>
        <w:ind w:right="-11"/>
        <w:jc w:val="both"/>
        <w:rPr>
          <w:rFonts w:ascii="Calibri" w:hAnsi="Calibri" w:cs="ArialMT"/>
          <w:b/>
          <w:color w:val="FF0000"/>
          <w:lang w:val="hr-HR"/>
        </w:rPr>
      </w:pPr>
      <w:r w:rsidRPr="00CC29CE">
        <w:rPr>
          <w:rFonts w:cstheme="minorHAnsi"/>
          <w:lang w:val="hr-HR" w:eastAsia="ar-SA"/>
        </w:rPr>
        <w:t xml:space="preserve">Ponuditelj svoju elektroničku ponudu mora dostaviti, predajom u EOJN RH, najkasnije </w:t>
      </w:r>
      <w:r w:rsidRPr="008F3E9E">
        <w:rPr>
          <w:rFonts w:cstheme="minorHAnsi"/>
          <w:b/>
          <w:color w:val="FF0000"/>
          <w:lang w:val="hr-HR" w:eastAsia="ar-SA"/>
        </w:rPr>
        <w:t xml:space="preserve">do </w:t>
      </w:r>
      <w:r w:rsidR="00017979" w:rsidRPr="008F3E9E">
        <w:rPr>
          <w:b/>
          <w:color w:val="FF0000"/>
        </w:rPr>
        <w:t>[upisati</w:t>
      </w:r>
      <w:r w:rsidR="00017979" w:rsidRPr="008F3E9E">
        <w:rPr>
          <w:rFonts w:cstheme="minorHAnsi"/>
          <w:b/>
          <w:color w:val="FF0000"/>
          <w:lang w:val="hr-HR" w:eastAsia="ar-SA"/>
        </w:rPr>
        <w:t xml:space="preserve"> dd. mm. </w:t>
      </w:r>
      <w:r w:rsidR="00633C8B" w:rsidRPr="008F3E9E">
        <w:rPr>
          <w:rFonts w:cstheme="minorHAnsi"/>
          <w:b/>
          <w:color w:val="FF0000"/>
          <w:lang w:val="hr-HR" w:eastAsia="ar-SA"/>
        </w:rPr>
        <w:t>20</w:t>
      </w:r>
      <w:r w:rsidR="00633C8B">
        <w:rPr>
          <w:rFonts w:cstheme="minorHAnsi"/>
          <w:b/>
          <w:color w:val="FF0000"/>
          <w:lang w:val="hr-HR" w:eastAsia="ar-SA"/>
        </w:rPr>
        <w:t>20</w:t>
      </w:r>
      <w:r w:rsidR="00017979" w:rsidRPr="008F3E9E">
        <w:rPr>
          <w:rFonts w:cstheme="minorHAnsi"/>
          <w:b/>
          <w:color w:val="FF0000"/>
          <w:lang w:val="hr-HR" w:eastAsia="ar-SA"/>
        </w:rPr>
        <w:t>.</w:t>
      </w:r>
      <w:r w:rsidR="00017979" w:rsidRPr="008F3E9E">
        <w:rPr>
          <w:b/>
          <w:color w:val="FF0000"/>
        </w:rPr>
        <w:t>]</w:t>
      </w:r>
      <w:r w:rsidR="00017979" w:rsidRPr="008F3E9E">
        <w:rPr>
          <w:rFonts w:ascii="Calibri" w:hAnsi="Calibri" w:cs="ArialMT"/>
          <w:b/>
          <w:color w:val="FF0000"/>
          <w:lang w:val="hr-HR"/>
        </w:rPr>
        <w:t xml:space="preserve"> do </w:t>
      </w:r>
      <w:r w:rsidR="00017979" w:rsidRPr="008F3E9E">
        <w:rPr>
          <w:b/>
          <w:color w:val="FF0000"/>
        </w:rPr>
        <w:t>[upisati</w:t>
      </w:r>
      <w:r w:rsidR="00017979" w:rsidRPr="008F3E9E">
        <w:rPr>
          <w:rFonts w:cstheme="minorHAnsi"/>
          <w:b/>
          <w:color w:val="FF0000"/>
          <w:lang w:val="hr-HR" w:eastAsia="ar-SA"/>
        </w:rPr>
        <w:t xml:space="preserve"> xx:00</w:t>
      </w:r>
      <w:r w:rsidR="00017979" w:rsidRPr="008F3E9E">
        <w:rPr>
          <w:b/>
          <w:color w:val="FF0000"/>
        </w:rPr>
        <w:t xml:space="preserve">] </w:t>
      </w:r>
      <w:r w:rsidR="00017979" w:rsidRPr="008F3E9E">
        <w:rPr>
          <w:rFonts w:ascii="Calibri" w:hAnsi="Calibri" w:cs="ArialMT"/>
          <w:b/>
          <w:color w:val="FF0000"/>
          <w:lang w:val="hr-HR"/>
        </w:rPr>
        <w:t>sati.</w:t>
      </w:r>
    </w:p>
    <w:p w14:paraId="723C6795" w14:textId="1D2FCCF6" w:rsidR="00F80177" w:rsidRPr="00B54AAF" w:rsidRDefault="00F80177" w:rsidP="000B37A0">
      <w:pPr>
        <w:jc w:val="both"/>
        <w:rPr>
          <w:lang w:val="hr-HR"/>
        </w:rPr>
      </w:pPr>
      <w:r w:rsidRPr="00B54AAF">
        <w:rPr>
          <w:lang w:val="hr-HR"/>
        </w:rPr>
        <w:t>Ponuditelj ne smije dostaviti ponudu u papirnatom obliku, osim jamstva za ozbiljnost ponude.</w:t>
      </w:r>
    </w:p>
    <w:p w14:paraId="58C8EEC6" w14:textId="77777777" w:rsidR="00017979" w:rsidRPr="00550CB8" w:rsidRDefault="00017979" w:rsidP="000B37A0">
      <w:pPr>
        <w:autoSpaceDE w:val="0"/>
        <w:autoSpaceDN w:val="0"/>
        <w:adjustRightInd w:val="0"/>
        <w:ind w:right="-11"/>
        <w:jc w:val="both"/>
        <w:rPr>
          <w:rFonts w:ascii="Calibri" w:hAnsi="Calibri" w:cs="Calibri"/>
          <w:lang w:val="hr-HR"/>
        </w:rPr>
      </w:pPr>
      <w:r w:rsidRPr="00D27D9A">
        <w:rPr>
          <w:rFonts w:ascii="Calibri" w:hAnsi="Calibri" w:cs="Calibri"/>
          <w:lang w:val="hr-HR"/>
        </w:rPr>
        <w:t>Ponuditelj nije obvezan označiti stranice ponude koja se dostavlja elektroničkim sredstvima komunikacije</w:t>
      </w:r>
      <w:r w:rsidRPr="00550CB8">
        <w:rPr>
          <w:rFonts w:ascii="Calibri" w:hAnsi="Calibri" w:cs="Calibri"/>
          <w:lang w:val="hr-HR"/>
        </w:rPr>
        <w:t>.</w:t>
      </w:r>
    </w:p>
    <w:p w14:paraId="2F7CFB78" w14:textId="77777777" w:rsidR="00017979" w:rsidRPr="00550CB8" w:rsidRDefault="00017979" w:rsidP="000B37A0">
      <w:pPr>
        <w:autoSpaceDE w:val="0"/>
        <w:autoSpaceDN w:val="0"/>
        <w:adjustRightInd w:val="0"/>
        <w:ind w:right="-11"/>
        <w:jc w:val="both"/>
        <w:rPr>
          <w:rFonts w:ascii="Calibri" w:hAnsi="Calibri" w:cs="Calibri"/>
          <w:lang w:val="hr-HR"/>
        </w:rPr>
      </w:pPr>
      <w:r w:rsidRPr="00550CB8">
        <w:rPr>
          <w:rFonts w:ascii="Calibri" w:hAnsi="Calibri" w:cs="Calibri"/>
          <w:lang w:val="hr-HR"/>
        </w:rPr>
        <w:t>Ponuditelj nije obvezan dostaviti presliku ponude koja se dostavlja elektroničkim sredstvima komunikacije.</w:t>
      </w:r>
    </w:p>
    <w:p w14:paraId="207663F5" w14:textId="43461264" w:rsidR="0009554B" w:rsidRPr="00B54AAF" w:rsidRDefault="0009554B" w:rsidP="000B37A0">
      <w:pPr>
        <w:suppressAutoHyphens/>
        <w:autoSpaceDE w:val="0"/>
        <w:autoSpaceDN w:val="0"/>
        <w:adjustRightInd w:val="0"/>
        <w:spacing w:line="276" w:lineRule="auto"/>
        <w:jc w:val="both"/>
        <w:rPr>
          <w:rFonts w:cstheme="minorHAnsi"/>
          <w:lang w:val="hr-HR" w:eastAsia="ar-SA"/>
        </w:rPr>
      </w:pPr>
    </w:p>
    <w:p w14:paraId="78E569F2" w14:textId="77777777" w:rsidR="0009554B" w:rsidRPr="00B54AAF" w:rsidRDefault="0009554B" w:rsidP="000B37A0">
      <w:pPr>
        <w:suppressAutoHyphens/>
        <w:autoSpaceDE w:val="0"/>
        <w:autoSpaceDN w:val="0"/>
        <w:adjustRightInd w:val="0"/>
        <w:jc w:val="both"/>
        <w:rPr>
          <w:rFonts w:cstheme="minorHAnsi"/>
          <w:lang w:val="hr-HR" w:eastAsia="ar-SA"/>
        </w:rPr>
      </w:pPr>
      <w:r w:rsidRPr="00B54AAF">
        <w:rPr>
          <w:rFonts w:cstheme="minorHAnsi"/>
          <w:lang w:val="hr-HR" w:eastAsia="ar-SA"/>
        </w:rPr>
        <w:t>Elektronička dostava ponuda provodi se putem EOJN RH-a, vezujući se na elektroničku objavu poziva na nadmetanje te na elektronički pristup Dokumentaciji o nabavi.</w:t>
      </w:r>
    </w:p>
    <w:p w14:paraId="421C259B" w14:textId="77777777" w:rsidR="00F80177" w:rsidRPr="00B54AAF" w:rsidRDefault="00F80177" w:rsidP="000B37A0">
      <w:pPr>
        <w:jc w:val="both"/>
        <w:rPr>
          <w:lang w:val="hr-HR" w:eastAsia="en-US"/>
        </w:rPr>
      </w:pPr>
      <w:r w:rsidRPr="00B54AAF">
        <w:rPr>
          <w:lang w:val="hr-HR" w:eastAsia="en-US"/>
        </w:rPr>
        <w:t>Procesom predaje ponude smatra se prilaganje (upload/učitavanje) svih dokumenata ponude, popunjenih obrazaca i troškovnika. Sve priložene dokumente Elektronički oglasnik javne nabave uvezuje u cjelovitu ponudu, pod nazivom „Uvez ponude“.</w:t>
      </w:r>
    </w:p>
    <w:p w14:paraId="4CDB91A9" w14:textId="77777777" w:rsidR="00F80177" w:rsidRPr="00B54AAF" w:rsidRDefault="00F80177" w:rsidP="000B37A0">
      <w:pPr>
        <w:jc w:val="both"/>
        <w:rPr>
          <w:lang w:val="hr-HR" w:eastAsia="en-US"/>
        </w:rPr>
      </w:pPr>
    </w:p>
    <w:p w14:paraId="1E6FDEE2" w14:textId="77777777" w:rsidR="00F80177" w:rsidRPr="00B54AAF" w:rsidRDefault="00F80177" w:rsidP="000B37A0">
      <w:pPr>
        <w:jc w:val="both"/>
        <w:rPr>
          <w:lang w:val="hr-HR" w:eastAsia="en-US"/>
        </w:rPr>
      </w:pPr>
      <w:r w:rsidRPr="00B54AAF">
        <w:rPr>
          <w:lang w:val="hr-HR" w:eastAsia="en-US"/>
        </w:rPr>
        <w:t>Uvez ponude preporuča se digitalno potpisati upotrebom naprednog elektroničkog potpisa.</w:t>
      </w:r>
    </w:p>
    <w:p w14:paraId="44C63973" w14:textId="77777777" w:rsidR="00F80177" w:rsidRPr="00B54AAF" w:rsidRDefault="00F80177" w:rsidP="000B37A0">
      <w:pPr>
        <w:jc w:val="both"/>
        <w:rPr>
          <w:lang w:val="hr-HR"/>
        </w:rPr>
      </w:pPr>
    </w:p>
    <w:p w14:paraId="0396D735" w14:textId="77777777" w:rsidR="00F80177" w:rsidRPr="00B54AAF" w:rsidRDefault="00F80177" w:rsidP="000B37A0">
      <w:pPr>
        <w:jc w:val="both"/>
        <w:rPr>
          <w:lang w:val="hr-HR"/>
        </w:rPr>
      </w:pPr>
      <w:r w:rsidRPr="00B54AAF">
        <w:rPr>
          <w:lang w:val="hr-HR"/>
        </w:rPr>
        <w:t>Neovisno o tome je li ponuda potpisana ili nije, temeljem članka 280. stavak 10. ZJN 2016 smatra se da ponuda dostavljena elektroničkim sredstvima komunikacije putem EOJN RH obvezuje ponuditelja u roku valjanosti ponude te ju javni naručitelj ne smije odbiti samo zbog toga razloga.</w:t>
      </w:r>
    </w:p>
    <w:p w14:paraId="4CCACB58" w14:textId="77777777" w:rsidR="00F80177" w:rsidRPr="00B54AAF" w:rsidRDefault="00F80177" w:rsidP="000B37A0">
      <w:pPr>
        <w:jc w:val="both"/>
        <w:rPr>
          <w:lang w:val="hr-HR"/>
        </w:rPr>
      </w:pPr>
    </w:p>
    <w:p w14:paraId="4541798F" w14:textId="7BE14B9F" w:rsidR="00F80177" w:rsidRPr="00B54AAF" w:rsidRDefault="0009554B" w:rsidP="000B37A0">
      <w:pPr>
        <w:jc w:val="both"/>
        <w:rPr>
          <w:lang w:val="hr-HR"/>
        </w:rPr>
      </w:pPr>
      <w:r w:rsidRPr="00B54AAF">
        <w:rPr>
          <w:rFonts w:cstheme="minorHAnsi"/>
          <w:lang w:val="hr-HR" w:eastAsia="ar-SA"/>
        </w:rPr>
        <w:t>Naručitelj otklanja svaku odgovornost vezanu uz mogući neispravan rad EOJN RH-a, zastoj u radu EOJN RH-a ili nemogućnost zainteresiranoga gospodarskog subjekta da ponudu u elektroničkom obliku dostavi u danome roku putem EOJN RH-a.</w:t>
      </w:r>
      <w:r w:rsidR="00F80177" w:rsidRPr="00B54AAF">
        <w:rPr>
          <w:lang w:val="hr-HR"/>
        </w:rPr>
        <w:t xml:space="preserve"> U slučaju nedostupnosti EOJN-a primijenit će se odredbe članaka 239. do 241. ZJN 2016.</w:t>
      </w:r>
    </w:p>
    <w:p w14:paraId="141E4EBF" w14:textId="77777777" w:rsidR="0009554B" w:rsidRPr="00B54AAF" w:rsidRDefault="0009554B" w:rsidP="000B37A0">
      <w:pPr>
        <w:autoSpaceDE w:val="0"/>
        <w:jc w:val="both"/>
        <w:rPr>
          <w:rFonts w:cstheme="minorHAnsi"/>
          <w:shd w:val="clear" w:color="auto" w:fill="FFFFFF"/>
          <w:lang w:val="hr-HR"/>
        </w:rPr>
      </w:pPr>
    </w:p>
    <w:p w14:paraId="69BFA32A" w14:textId="1867CACD" w:rsidR="0009554B" w:rsidRPr="00B54AAF" w:rsidRDefault="0009554B" w:rsidP="000B37A0">
      <w:pPr>
        <w:suppressAutoHyphens/>
        <w:autoSpaceDE w:val="0"/>
        <w:autoSpaceDN w:val="0"/>
        <w:adjustRightInd w:val="0"/>
        <w:jc w:val="both"/>
        <w:rPr>
          <w:rFonts w:cstheme="minorHAnsi"/>
          <w:lang w:val="hr-HR" w:eastAsia="ar-SA"/>
        </w:rPr>
      </w:pPr>
      <w:r w:rsidRPr="00B54AAF">
        <w:rPr>
          <w:rFonts w:cstheme="minorHAnsi"/>
          <w:lang w:val="hr-HR" w:eastAsia="ar-SA"/>
        </w:rPr>
        <w:t xml:space="preserve">Ako tijekom razdoblja od četiri </w:t>
      </w:r>
      <w:r w:rsidR="008A5AFD">
        <w:rPr>
          <w:rFonts w:cstheme="minorHAnsi"/>
          <w:lang w:val="hr-HR" w:eastAsia="ar-SA"/>
        </w:rPr>
        <w:t xml:space="preserve">(4) </w:t>
      </w:r>
      <w:r w:rsidRPr="00B54AAF">
        <w:rPr>
          <w:rFonts w:cstheme="minorHAnsi"/>
          <w:lang w:val="hr-HR" w:eastAsia="ar-SA"/>
        </w:rPr>
        <w:t>sata prije isteka roka za dostavu zbog tehničkih ili drugih razloga na strani EOJN RH isti nije dostupan, rok za dostavu ne teče dok traje nedostupnost, odnosno dok Naručitelj produlji rok za dostavu. U tom slučaju Naručitelj će produžiti rok za dostavu za najmanje četiri dana od dana slanja ispravka poziva na nadmetanje.</w:t>
      </w:r>
    </w:p>
    <w:p w14:paraId="77E381C8" w14:textId="58AF2745" w:rsidR="0009554B" w:rsidRPr="00B54AAF" w:rsidRDefault="0009554B" w:rsidP="0009554B">
      <w:pPr>
        <w:suppressAutoHyphens/>
        <w:autoSpaceDE w:val="0"/>
        <w:autoSpaceDN w:val="0"/>
        <w:adjustRightInd w:val="0"/>
        <w:jc w:val="both"/>
        <w:rPr>
          <w:rFonts w:cstheme="minorHAnsi"/>
          <w:lang w:val="hr-HR" w:eastAsia="ar-SA"/>
        </w:rPr>
      </w:pPr>
      <w:r w:rsidRPr="00B54AAF">
        <w:rPr>
          <w:rFonts w:cstheme="minorHAnsi"/>
          <w:lang w:val="hr-HR" w:eastAsia="ar-SA"/>
        </w:rPr>
        <w:t xml:space="preserve">Detaljne upute načina elektroničke dostave ponuda te informacije u vezi sa specifikacijama koje su potrebne za elektroničku dostavu ponuda, uključujući kriptografsku zaštitu, dostupne su na stranicama EOJN RH-a, na adresi: </w:t>
      </w:r>
      <w:hyperlink r:id="rId21" w:history="1">
        <w:r w:rsidRPr="00B54AAF">
          <w:rPr>
            <w:rStyle w:val="Hiperveza"/>
            <w:rFonts w:cstheme="minorHAnsi"/>
            <w:lang w:val="hr-HR" w:eastAsia="ar-SA"/>
          </w:rPr>
          <w:t>https://eojn.nn.hr/Oglasnik/</w:t>
        </w:r>
      </w:hyperlink>
      <w:r w:rsidR="000B37A0">
        <w:rPr>
          <w:rStyle w:val="Hiperveza"/>
          <w:rFonts w:cstheme="minorHAnsi"/>
          <w:lang w:val="hr-HR" w:eastAsia="ar-SA"/>
        </w:rPr>
        <w:t>.</w:t>
      </w:r>
    </w:p>
    <w:p w14:paraId="0D1F0974" w14:textId="77777777" w:rsidR="00F80177" w:rsidRPr="00B54AAF" w:rsidRDefault="00F80177" w:rsidP="0009554B">
      <w:pPr>
        <w:suppressAutoHyphens/>
        <w:autoSpaceDE w:val="0"/>
        <w:autoSpaceDN w:val="0"/>
        <w:adjustRightInd w:val="0"/>
        <w:jc w:val="both"/>
        <w:rPr>
          <w:rFonts w:cstheme="minorHAnsi"/>
          <w:lang w:val="hr-HR" w:eastAsia="ar-SA"/>
        </w:rPr>
      </w:pPr>
    </w:p>
    <w:p w14:paraId="7ABA4FD3" w14:textId="77777777" w:rsidR="00F80177" w:rsidRPr="00B54AAF" w:rsidRDefault="00F80177" w:rsidP="0009554B">
      <w:pPr>
        <w:suppressAutoHyphens/>
        <w:autoSpaceDE w:val="0"/>
        <w:autoSpaceDN w:val="0"/>
        <w:adjustRightInd w:val="0"/>
        <w:jc w:val="both"/>
        <w:rPr>
          <w:rFonts w:cstheme="minorHAnsi"/>
          <w:lang w:val="hr-HR" w:eastAsia="ar-SA"/>
        </w:rPr>
      </w:pPr>
    </w:p>
    <w:p w14:paraId="7180A4A3" w14:textId="77777777" w:rsidR="008A5AFD" w:rsidRPr="00BD699B" w:rsidRDefault="008A5AFD" w:rsidP="008A5AFD">
      <w:pPr>
        <w:suppressAutoHyphens/>
        <w:autoSpaceDE w:val="0"/>
        <w:autoSpaceDN w:val="0"/>
        <w:adjustRightInd w:val="0"/>
        <w:spacing w:after="120"/>
        <w:ind w:right="-11"/>
      </w:pPr>
      <w:r w:rsidRPr="00BD699B">
        <w:t xml:space="preserve">Trenutak zaprimanja elektronički dostavljene ponude dokumentira se potvrdom o zaprimanju elektroničke ponude te se, bez odgode, ponuditelju dostavlja potvrda o zaprimanju elektroničke ponude s podacima o datumu i vremenu zaprimanja te rednom broju </w:t>
      </w:r>
      <w:bookmarkStart w:id="132" w:name="_GoBack"/>
      <w:bookmarkEnd w:id="132"/>
      <w:r w:rsidRPr="00BD699B">
        <w:t>ponude prema redoslijedu zaprimanja elektronički dostavljenih ponuda.</w:t>
      </w:r>
    </w:p>
    <w:p w14:paraId="6F39084F" w14:textId="77777777" w:rsidR="008A5AFD" w:rsidRPr="00BD699B" w:rsidRDefault="008A5AFD" w:rsidP="008A5AFD">
      <w:pPr>
        <w:suppressAutoHyphens/>
        <w:autoSpaceDE w:val="0"/>
        <w:autoSpaceDN w:val="0"/>
        <w:adjustRightInd w:val="0"/>
        <w:spacing w:after="120"/>
        <w:ind w:right="-11"/>
      </w:pPr>
      <w:r w:rsidRPr="00BD699B">
        <w:t>Ključni koraci koje gospodarski subjekt mora poduzeti, odnosno tehnički uvjeti koje mora ispuniti kako bi uspješno predao elektroničku ponudu su sljedeći:</w:t>
      </w:r>
    </w:p>
    <w:p w14:paraId="7A00ABB7" w14:textId="77777777" w:rsidR="008A5AFD" w:rsidRPr="00BD699B" w:rsidRDefault="008A5AFD" w:rsidP="008A5AFD">
      <w:pPr>
        <w:pStyle w:val="Odlomakpopisa"/>
        <w:numPr>
          <w:ilvl w:val="0"/>
          <w:numId w:val="71"/>
        </w:numPr>
        <w:tabs>
          <w:tab w:val="left" w:pos="284"/>
        </w:tabs>
        <w:ind w:right="-11"/>
        <w:jc w:val="both"/>
        <w:rPr>
          <w:lang w:eastAsia="hr-HR"/>
        </w:rPr>
      </w:pPr>
      <w:r w:rsidRPr="00BD699B">
        <w:rPr>
          <w:lang w:eastAsia="hr-HR"/>
        </w:rPr>
        <w:t>Gospodarski subjekt se u roku za dostavu ponuda, u ovom postupku javne nabave, prijavio/registrirao u EOJN RH kao zainteresirani gospodarski subjekt pri čemu je upisao važeću adresu e-pošte za razmjenu informacija s naručiteljem putem elektroničkog oglasnika;</w:t>
      </w:r>
    </w:p>
    <w:p w14:paraId="06C896C7" w14:textId="77777777" w:rsidR="008A5AFD" w:rsidRPr="00BD699B" w:rsidRDefault="008A5AFD" w:rsidP="008A5AFD">
      <w:pPr>
        <w:pStyle w:val="Odlomakpopisa"/>
        <w:numPr>
          <w:ilvl w:val="0"/>
          <w:numId w:val="71"/>
        </w:numPr>
        <w:tabs>
          <w:tab w:val="left" w:pos="284"/>
        </w:tabs>
        <w:spacing w:after="120"/>
        <w:ind w:right="-11"/>
        <w:jc w:val="both"/>
        <w:rPr>
          <w:lang w:eastAsia="hr-HR"/>
        </w:rPr>
      </w:pPr>
      <w:r w:rsidRPr="00BD699B">
        <w:rPr>
          <w:lang w:eastAsia="hr-HR"/>
        </w:rPr>
        <w:t>Gospodarski subjekt je putem EOJN RH-a dostavio ponudu u roku za dostavu ponuda.</w:t>
      </w:r>
    </w:p>
    <w:p w14:paraId="03FF3AD5" w14:textId="77777777" w:rsidR="008A5AFD" w:rsidRDefault="008A5AFD" w:rsidP="000B37A0">
      <w:pPr>
        <w:jc w:val="both"/>
        <w:rPr>
          <w:rFonts w:cstheme="minorHAnsi"/>
          <w:lang w:val="hr-HR" w:eastAsia="ar-SA"/>
        </w:rPr>
      </w:pPr>
    </w:p>
    <w:p w14:paraId="4BCAFDF3" w14:textId="77777777" w:rsidR="00F80177" w:rsidRPr="00B54AAF" w:rsidRDefault="0009554B" w:rsidP="000B37A0">
      <w:pPr>
        <w:jc w:val="both"/>
        <w:rPr>
          <w:lang w:val="hr-HR"/>
        </w:rPr>
      </w:pPr>
      <w:r w:rsidRPr="00B54AAF">
        <w:rPr>
          <w:rFonts w:cstheme="minorHAnsi"/>
          <w:lang w:val="hr-HR" w:eastAsia="ar-SA"/>
        </w:rPr>
        <w:t xml:space="preserve">Prilikom elektroničke dostave ponuda, sva komunikacija, razmjena i pohrana informacija između ponuditelja i Naručitelja obavlja se na način da se očuva integritet podataka i tajnost ponuda. </w:t>
      </w:r>
      <w:r w:rsidR="00F80177" w:rsidRPr="00B54AAF">
        <w:rPr>
          <w:lang w:val="hr-HR"/>
        </w:rPr>
        <w:t xml:space="preserve">Priložena ponuda se nakon prilaganja automatski kriptira te do podataka iz predane elektroničke ponude nije moguće doći prije isteka roka za dostavu ponuda, odnosno, javnog otvaranja ponuda stoga će Stručno povjerenstvo naručitelja imati uvid u sadržaj ponuda tek po isteku roka za njihovu dostavu. </w:t>
      </w:r>
    </w:p>
    <w:p w14:paraId="32576095" w14:textId="77777777" w:rsidR="0009554B" w:rsidRPr="00B54AAF" w:rsidRDefault="0009554B" w:rsidP="000B37A0">
      <w:pPr>
        <w:suppressAutoHyphens/>
        <w:autoSpaceDE w:val="0"/>
        <w:autoSpaceDN w:val="0"/>
        <w:adjustRightInd w:val="0"/>
        <w:jc w:val="both"/>
        <w:rPr>
          <w:rFonts w:cstheme="minorHAnsi"/>
          <w:lang w:val="hr-HR" w:eastAsia="ar-SA"/>
        </w:rPr>
      </w:pPr>
      <w:r w:rsidRPr="00B54AAF">
        <w:rPr>
          <w:rFonts w:cstheme="minorHAnsi"/>
          <w:lang w:val="hr-HR" w:eastAsia="ar-SA"/>
        </w:rPr>
        <w:t xml:space="preserve">U slučaju da Naručitelj zaustavi postupak javne nabave povodom izjavljene žalbe na Dokumentaciju ili poništi postupak javne nabave prije isteka roka za dostavu ponuda, za sve ponude koje su u međuvremenu dostavljene elektronički, </w:t>
      </w:r>
      <w:r w:rsidRPr="00B54AAF">
        <w:rPr>
          <w:rFonts w:cstheme="minorHAnsi"/>
          <w:lang w:val="hr-HR"/>
        </w:rPr>
        <w:t>EOJN</w:t>
      </w:r>
      <w:r w:rsidRPr="00B54AAF">
        <w:rPr>
          <w:rFonts w:cstheme="minorHAnsi"/>
          <w:lang w:val="hr-HR" w:eastAsia="ar-SA"/>
        </w:rPr>
        <w:t xml:space="preserve">RH će trajno onemogućiti pristup tim ponudama i time osigurati da nitko nema uvid u sadržaj dostavljenih ponuda. </w:t>
      </w:r>
    </w:p>
    <w:p w14:paraId="5D210606" w14:textId="77777777" w:rsidR="0009554B" w:rsidRPr="00B54AAF" w:rsidRDefault="0009554B" w:rsidP="000B37A0">
      <w:pPr>
        <w:suppressAutoHyphens/>
        <w:autoSpaceDE w:val="0"/>
        <w:autoSpaceDN w:val="0"/>
        <w:adjustRightInd w:val="0"/>
        <w:jc w:val="both"/>
        <w:rPr>
          <w:rFonts w:cstheme="minorHAnsi"/>
          <w:lang w:val="hr-HR" w:eastAsia="ar-SA"/>
        </w:rPr>
      </w:pPr>
      <w:r w:rsidRPr="00B54AAF">
        <w:rPr>
          <w:rFonts w:cstheme="minorHAnsi"/>
          <w:lang w:val="hr-HR" w:eastAsia="ar-SA"/>
        </w:rPr>
        <w:t xml:space="preserve">U svrhu pohrane dokumentacije postupka javne nabave, </w:t>
      </w:r>
      <w:r w:rsidRPr="00B54AAF">
        <w:rPr>
          <w:rFonts w:cstheme="minorHAnsi"/>
          <w:lang w:val="hr-HR"/>
        </w:rPr>
        <w:t>EOJN</w:t>
      </w:r>
      <w:r w:rsidRPr="00B54AAF">
        <w:rPr>
          <w:rFonts w:cstheme="minorHAnsi"/>
          <w:lang w:val="hr-HR" w:eastAsia="ar-SA"/>
        </w:rPr>
        <w:t>RH će elektronički dostavljene ponude pohraniti na način koji omogućava čuvanje integriteta podataka i pristup integralnim verzijama dokumenata uz istovremenu mogućnost pohrane kopije dokumenata u vlastitim arhivima Naručitelja po isteku roka za dostavu ponuda odnosno javnog otvaranja ponuda.</w:t>
      </w:r>
    </w:p>
    <w:p w14:paraId="5CB2B372" w14:textId="77777777" w:rsidR="00DE645D" w:rsidRPr="00B54AAF" w:rsidRDefault="00DE645D" w:rsidP="0009554B">
      <w:pPr>
        <w:suppressAutoHyphens/>
        <w:autoSpaceDE w:val="0"/>
        <w:autoSpaceDN w:val="0"/>
        <w:adjustRightInd w:val="0"/>
        <w:jc w:val="both"/>
        <w:rPr>
          <w:rFonts w:cstheme="minorHAnsi"/>
          <w:lang w:val="hr-HR" w:eastAsia="ar-SA"/>
        </w:rPr>
      </w:pPr>
    </w:p>
    <w:p w14:paraId="70E7AAA9" w14:textId="77777777" w:rsidR="00F80177" w:rsidRPr="00B54AAF" w:rsidRDefault="00F80177" w:rsidP="0009554B">
      <w:pPr>
        <w:suppressAutoHyphens/>
        <w:autoSpaceDE w:val="0"/>
        <w:autoSpaceDN w:val="0"/>
        <w:adjustRightInd w:val="0"/>
        <w:jc w:val="both"/>
        <w:rPr>
          <w:rFonts w:cstheme="minorHAnsi"/>
          <w:lang w:val="hr-HR" w:eastAsia="ar-SA"/>
        </w:rPr>
      </w:pPr>
    </w:p>
    <w:p w14:paraId="511E9B78" w14:textId="638D0FDD" w:rsidR="00DE645D" w:rsidRPr="00B54AAF" w:rsidRDefault="00DE645D" w:rsidP="00481ABA">
      <w:pPr>
        <w:pStyle w:val="Naslov3"/>
        <w:numPr>
          <w:ilvl w:val="2"/>
          <w:numId w:val="6"/>
        </w:numPr>
        <w:rPr>
          <w:rFonts w:asciiTheme="minorHAnsi" w:hAnsiTheme="minorHAnsi" w:cstheme="minorHAnsi"/>
          <w:lang w:val="hr-HR"/>
        </w:rPr>
      </w:pPr>
      <w:bookmarkStart w:id="133" w:name="_Ref528689829"/>
      <w:r w:rsidRPr="00B54AAF">
        <w:rPr>
          <w:rFonts w:asciiTheme="minorHAnsi" w:hAnsiTheme="minorHAnsi" w:cstheme="minorHAnsi"/>
          <w:lang w:val="hr-HR"/>
        </w:rPr>
        <w:t>Način dostave dijelova ponude koji se dostavljaju odvojeno</w:t>
      </w:r>
      <w:bookmarkEnd w:id="133"/>
      <w:r w:rsidRPr="00B54AAF">
        <w:rPr>
          <w:rFonts w:asciiTheme="minorHAnsi" w:hAnsiTheme="minorHAnsi" w:cstheme="minorHAnsi"/>
          <w:lang w:val="hr-HR"/>
        </w:rPr>
        <w:t xml:space="preserve"> </w:t>
      </w:r>
    </w:p>
    <w:p w14:paraId="59E6C9AE" w14:textId="77777777" w:rsidR="00DE645D" w:rsidRPr="00B54AAF" w:rsidRDefault="00DE645D" w:rsidP="00DE645D">
      <w:pPr>
        <w:suppressAutoHyphens/>
        <w:autoSpaceDE w:val="0"/>
        <w:autoSpaceDN w:val="0"/>
        <w:adjustRightInd w:val="0"/>
        <w:spacing w:line="276" w:lineRule="auto"/>
        <w:rPr>
          <w:rFonts w:cstheme="minorHAnsi"/>
          <w:lang w:val="hr-HR" w:eastAsia="ar-SA"/>
        </w:rPr>
      </w:pPr>
    </w:p>
    <w:p w14:paraId="1E3F18D2" w14:textId="77777777" w:rsidR="00DE645D" w:rsidRPr="00B54AAF" w:rsidRDefault="00DE645D" w:rsidP="00DE645D">
      <w:pPr>
        <w:suppressAutoHyphens/>
        <w:autoSpaceDE w:val="0"/>
        <w:autoSpaceDN w:val="0"/>
        <w:adjustRightInd w:val="0"/>
        <w:spacing w:line="276" w:lineRule="auto"/>
        <w:jc w:val="both"/>
        <w:rPr>
          <w:rFonts w:cstheme="minorHAnsi"/>
          <w:lang w:val="hr-HR" w:eastAsia="ar-SA"/>
        </w:rPr>
      </w:pPr>
      <w:r w:rsidRPr="00B54AAF">
        <w:rPr>
          <w:rFonts w:cstheme="minorHAnsi"/>
          <w:lang w:val="hr-HR" w:eastAsia="ar-SA"/>
        </w:rPr>
        <w:t xml:space="preserve">Ukoliko pri elektroničkoj dostavi ponuda iz tehničkih razloga nije moguće sigurno povezivanje svih dijelova ponude, Naručitelj prihvaća dostavu u papirnatom obliku onih dijelova ponude koji se zbog svog oblika ne mogu dostaviti elektronički (npr. uzorci) ili dijelova za čiju se izradu nužni posebni formati dokumenata koji nisu podržani kroz opće dostupne aplikacije ili dijelova za čiju su obradu nužni posebni formati dokumenata obuhvaćeni shemama licenciranih prava zbog kojih nisu dostupni za izravnu uporabu. </w:t>
      </w:r>
    </w:p>
    <w:p w14:paraId="75A7FC0A" w14:textId="77777777" w:rsidR="00DE645D" w:rsidRPr="00B54AAF" w:rsidRDefault="00DE645D" w:rsidP="00DE645D">
      <w:pPr>
        <w:suppressAutoHyphens/>
        <w:autoSpaceDE w:val="0"/>
        <w:autoSpaceDN w:val="0"/>
        <w:adjustRightInd w:val="0"/>
        <w:spacing w:line="276" w:lineRule="auto"/>
        <w:jc w:val="both"/>
        <w:rPr>
          <w:rFonts w:cstheme="minorHAnsi"/>
          <w:lang w:val="hr-HR" w:eastAsia="ar-SA"/>
        </w:rPr>
      </w:pPr>
      <w:r w:rsidRPr="00B54AAF">
        <w:rPr>
          <w:rFonts w:cstheme="minorHAnsi"/>
          <w:lang w:val="hr-HR" w:eastAsia="ar-SA"/>
        </w:rPr>
        <w:t>Također, ponuditelji u papirnatom obliku, u roku za dostavu ponuda, dostavljaju dokumente drugih tijela ili subjekata koji su važeći samo u izvorniku, ako ih elektroničkim sredstvom nije moguće dostaviti u izvorniku, poput traženog jamstva za ozbiljnost ponude u obliku bankarske garancije.</w:t>
      </w:r>
    </w:p>
    <w:p w14:paraId="487CFDF9" w14:textId="77777777" w:rsidR="00DE645D" w:rsidRPr="00B54AAF" w:rsidRDefault="00DE645D" w:rsidP="00DE645D">
      <w:pPr>
        <w:suppressAutoHyphens/>
        <w:autoSpaceDE w:val="0"/>
        <w:autoSpaceDN w:val="0"/>
        <w:adjustRightInd w:val="0"/>
        <w:spacing w:line="276" w:lineRule="auto"/>
        <w:jc w:val="both"/>
        <w:rPr>
          <w:rFonts w:cstheme="minorHAnsi"/>
          <w:lang w:val="hr-HR" w:eastAsia="ar-SA"/>
        </w:rPr>
      </w:pPr>
      <w:r w:rsidRPr="00B54AAF">
        <w:rPr>
          <w:rFonts w:cstheme="minorHAnsi"/>
          <w:lang w:val="hr-HR" w:eastAsia="ar-SA"/>
        </w:rPr>
        <w:t>U slučaju kada ponuditelj uz elektroničku dostavu ponuda u papirnatom obliku dostavlja određene dokumente koji ne postoje u elektroničkom obliku, ponuditelj ih dostavlja u zatvorenoj omotnici, na kojoj mora biti naznačeno:</w:t>
      </w:r>
    </w:p>
    <w:p w14:paraId="5C50FABC" w14:textId="77777777" w:rsidR="00DE645D" w:rsidRPr="00B54AAF" w:rsidRDefault="00DE645D" w:rsidP="00DE645D">
      <w:pPr>
        <w:suppressAutoHyphens/>
        <w:autoSpaceDE w:val="0"/>
        <w:autoSpaceDN w:val="0"/>
        <w:adjustRightInd w:val="0"/>
        <w:spacing w:line="276" w:lineRule="auto"/>
        <w:jc w:val="both"/>
        <w:rPr>
          <w:rFonts w:cstheme="minorHAnsi"/>
          <w:lang w:val="hr-HR" w:eastAsia="ar-SA"/>
        </w:rPr>
      </w:pPr>
    </w:p>
    <w:p w14:paraId="29AFD763" w14:textId="77777777" w:rsidR="00DE645D" w:rsidRPr="00B54AAF" w:rsidRDefault="00DE645D" w:rsidP="00DE645D">
      <w:pPr>
        <w:suppressAutoHyphens/>
        <w:autoSpaceDE w:val="0"/>
        <w:autoSpaceDN w:val="0"/>
        <w:adjustRightInd w:val="0"/>
        <w:spacing w:line="276" w:lineRule="auto"/>
        <w:rPr>
          <w:rFonts w:cstheme="minorHAnsi"/>
          <w:lang w:val="hr-HR" w:eastAsia="ar-SA"/>
        </w:rPr>
      </w:pPr>
    </w:p>
    <w:p w14:paraId="5CAE9534" w14:textId="77777777" w:rsidR="00DE645D" w:rsidRPr="00B54AAF" w:rsidRDefault="00DE645D" w:rsidP="00481ABA">
      <w:pPr>
        <w:numPr>
          <w:ilvl w:val="0"/>
          <w:numId w:val="18"/>
        </w:numPr>
        <w:suppressAutoHyphens/>
        <w:autoSpaceDE w:val="0"/>
        <w:autoSpaceDN w:val="0"/>
        <w:adjustRightInd w:val="0"/>
        <w:spacing w:before="120" w:after="120" w:line="276" w:lineRule="auto"/>
        <w:jc w:val="both"/>
        <w:rPr>
          <w:rFonts w:cstheme="minorHAnsi"/>
          <w:sz w:val="22"/>
          <w:szCs w:val="22"/>
          <w:lang w:val="hr-HR" w:eastAsia="ar-SA"/>
        </w:rPr>
      </w:pPr>
      <w:r w:rsidRPr="00B54AAF">
        <w:rPr>
          <w:rFonts w:cstheme="minorHAnsi"/>
          <w:lang w:val="hr-HR" w:eastAsia="ar-SA"/>
        </w:rPr>
        <w:t>prednjoj strani:</w:t>
      </w:r>
    </w:p>
    <w:p w14:paraId="309EDCF5" w14:textId="77777777" w:rsidR="00DE645D" w:rsidRPr="00B54AAF" w:rsidRDefault="00DE645D" w:rsidP="00DE645D">
      <w:pPr>
        <w:pBdr>
          <w:top w:val="single" w:sz="4" w:space="1" w:color="auto"/>
          <w:left w:val="single" w:sz="4" w:space="4" w:color="auto"/>
          <w:bottom w:val="single" w:sz="4" w:space="1" w:color="auto"/>
          <w:right w:val="single" w:sz="4" w:space="4" w:color="auto"/>
        </w:pBdr>
        <w:suppressAutoHyphens/>
        <w:autoSpaceDE w:val="0"/>
        <w:spacing w:line="276" w:lineRule="auto"/>
        <w:jc w:val="center"/>
        <w:rPr>
          <w:rFonts w:cstheme="minorHAnsi"/>
          <w:lang w:val="hr-HR"/>
        </w:rPr>
      </w:pPr>
      <w:r w:rsidRPr="00B54AAF">
        <w:rPr>
          <w:rFonts w:cstheme="minorHAnsi"/>
          <w:lang w:val="hr-HR"/>
        </w:rPr>
        <w:t>FOND ZA ZAŠTITU OKOLIŠA I ENERGETSKU UČINKOVITOST,</w:t>
      </w:r>
    </w:p>
    <w:p w14:paraId="598F8083" w14:textId="77777777" w:rsidR="00DE645D" w:rsidRPr="00B54AAF" w:rsidRDefault="00DE645D" w:rsidP="00DE645D">
      <w:pPr>
        <w:pBdr>
          <w:top w:val="single" w:sz="4" w:space="1" w:color="auto"/>
          <w:left w:val="single" w:sz="4" w:space="4" w:color="auto"/>
          <w:bottom w:val="single" w:sz="4" w:space="1" w:color="auto"/>
          <w:right w:val="single" w:sz="4" w:space="4" w:color="auto"/>
        </w:pBdr>
        <w:suppressAutoHyphens/>
        <w:autoSpaceDE w:val="0"/>
        <w:spacing w:line="276" w:lineRule="auto"/>
        <w:jc w:val="center"/>
        <w:rPr>
          <w:rFonts w:cstheme="minorHAnsi"/>
          <w:b/>
          <w:caps/>
          <w:szCs w:val="22"/>
          <w:lang w:val="hr-HR"/>
        </w:rPr>
      </w:pPr>
      <w:r w:rsidRPr="00B54AAF">
        <w:rPr>
          <w:rFonts w:cstheme="minorHAnsi"/>
          <w:lang w:val="hr-HR"/>
        </w:rPr>
        <w:t>Radnička cesta 80, 10 000 Zagreb, Hrvatska</w:t>
      </w:r>
    </w:p>
    <w:p w14:paraId="714215CD" w14:textId="2CB73C9C" w:rsidR="00DE645D" w:rsidRPr="00B54AAF" w:rsidRDefault="00DE645D" w:rsidP="00DE645D">
      <w:pPr>
        <w:pBdr>
          <w:top w:val="single" w:sz="4" w:space="1" w:color="auto"/>
          <w:left w:val="single" w:sz="4" w:space="4" w:color="auto"/>
          <w:bottom w:val="single" w:sz="4" w:space="1" w:color="auto"/>
          <w:right w:val="single" w:sz="4" w:space="4" w:color="auto"/>
        </w:pBdr>
        <w:suppressAutoHyphens/>
        <w:autoSpaceDE w:val="0"/>
        <w:spacing w:line="276" w:lineRule="auto"/>
        <w:jc w:val="center"/>
        <w:rPr>
          <w:rFonts w:cstheme="minorHAnsi"/>
          <w:highlight w:val="red"/>
          <w:shd w:val="clear" w:color="auto" w:fill="FFFFFF"/>
          <w:lang w:val="hr-HR" w:eastAsia="ar-SA"/>
        </w:rPr>
      </w:pPr>
      <w:r w:rsidRPr="00B54AAF">
        <w:rPr>
          <w:rFonts w:cstheme="minorHAnsi"/>
          <w:lang w:val="hr-HR"/>
        </w:rPr>
        <w:t>Ev. br. nabave: E-VV</w:t>
      </w:r>
      <w:r w:rsidR="0088270F">
        <w:rPr>
          <w:rFonts w:cstheme="minorHAnsi"/>
          <w:lang w:val="hr-HR"/>
        </w:rPr>
        <w:t>-</w:t>
      </w:r>
      <w:r w:rsidRPr="00B54AAF">
        <w:rPr>
          <w:rFonts w:cstheme="minorHAnsi"/>
          <w:lang w:val="hr-HR"/>
        </w:rPr>
        <w:t xml:space="preserve"> </w:t>
      </w:r>
      <w:r w:rsidR="00E155C7">
        <w:rPr>
          <w:rFonts w:cstheme="minorHAnsi"/>
          <w:lang w:val="hr-HR"/>
        </w:rPr>
        <w:t>8</w:t>
      </w:r>
      <w:r w:rsidRPr="00B54AAF">
        <w:rPr>
          <w:rFonts w:cstheme="minorHAnsi"/>
          <w:lang w:val="hr-HR"/>
        </w:rPr>
        <w:t>/</w:t>
      </w:r>
      <w:r w:rsidR="005C59E0">
        <w:rPr>
          <w:rFonts w:cstheme="minorHAnsi"/>
          <w:lang w:val="hr-HR"/>
        </w:rPr>
        <w:t>2020</w:t>
      </w:r>
    </w:p>
    <w:p w14:paraId="0F4B4F1D" w14:textId="38569566" w:rsidR="00DE645D" w:rsidRPr="00B54AAF" w:rsidRDefault="00DE645D" w:rsidP="00DE645D">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cstheme="minorHAnsi"/>
          <w:b/>
          <w:bCs/>
          <w:lang w:val="hr-HR" w:eastAsia="ar-SA"/>
        </w:rPr>
      </w:pPr>
      <w:r w:rsidRPr="00B54AAF">
        <w:rPr>
          <w:rFonts w:cstheme="minorHAnsi"/>
          <w:b/>
          <w:bCs/>
          <w:lang w:val="hr-HR" w:eastAsia="ar-SA"/>
        </w:rPr>
        <w:t xml:space="preserve">Predmet nabave: </w:t>
      </w:r>
      <w:r w:rsidR="009415CC">
        <w:rPr>
          <w:rFonts w:cstheme="minorHAnsi"/>
          <w:b/>
          <w:bCs/>
          <w:lang w:val="hr-HR" w:eastAsia="ar-SA"/>
        </w:rPr>
        <w:t>Usluge voditelja projekta na projektu sanacije Jame Sovjak</w:t>
      </w:r>
      <w:r w:rsidRPr="00B54AAF">
        <w:rPr>
          <w:rFonts w:cstheme="minorHAnsi"/>
          <w:b/>
          <w:bCs/>
          <w:lang w:val="hr-HR" w:eastAsia="ar-SA"/>
        </w:rPr>
        <w:t>“- otvoreni postupak</w:t>
      </w:r>
    </w:p>
    <w:p w14:paraId="5726C5E7" w14:textId="77777777" w:rsidR="00DE645D" w:rsidRPr="00B54AAF" w:rsidRDefault="00DE645D" w:rsidP="00DE645D">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cstheme="minorHAnsi"/>
          <w:b/>
          <w:bCs/>
          <w:lang w:val="hr-HR" w:eastAsia="ar-SA"/>
        </w:rPr>
      </w:pPr>
      <w:r w:rsidRPr="00B54AAF">
        <w:rPr>
          <w:rFonts w:cstheme="minorHAnsi"/>
          <w:b/>
          <w:bCs/>
          <w:lang w:val="hr-HR" w:eastAsia="ar-SA"/>
        </w:rPr>
        <w:t>„DIO/DIJELOVI PONUDE KOJI SE DOSTAVLJAJU ODVOJENO“</w:t>
      </w:r>
    </w:p>
    <w:p w14:paraId="05831BDE" w14:textId="77777777" w:rsidR="00DE645D" w:rsidRPr="00B54AAF" w:rsidRDefault="00DE645D" w:rsidP="00DE645D">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cstheme="minorHAnsi"/>
          <w:b/>
          <w:bCs/>
          <w:lang w:val="hr-HR" w:eastAsia="ar-SA"/>
        </w:rPr>
      </w:pPr>
      <w:r w:rsidRPr="00B54AAF">
        <w:rPr>
          <w:rFonts w:cstheme="minorHAnsi"/>
          <w:b/>
          <w:lang w:val="hr-HR" w:eastAsia="ar-SA"/>
        </w:rPr>
        <w:t>„NE OTVARAJ“</w:t>
      </w:r>
    </w:p>
    <w:p w14:paraId="11D0CB2C" w14:textId="77777777" w:rsidR="00DE645D" w:rsidRPr="00B54AAF" w:rsidRDefault="00DE645D" w:rsidP="00481ABA">
      <w:pPr>
        <w:numPr>
          <w:ilvl w:val="0"/>
          <w:numId w:val="18"/>
        </w:numPr>
        <w:suppressAutoHyphens/>
        <w:autoSpaceDE w:val="0"/>
        <w:autoSpaceDN w:val="0"/>
        <w:adjustRightInd w:val="0"/>
        <w:spacing w:before="120" w:after="120" w:line="276" w:lineRule="auto"/>
        <w:jc w:val="both"/>
        <w:rPr>
          <w:rFonts w:cstheme="minorHAnsi"/>
          <w:lang w:val="hr-HR" w:eastAsia="ar-SA"/>
        </w:rPr>
      </w:pPr>
      <w:r w:rsidRPr="00B54AAF">
        <w:rPr>
          <w:rFonts w:cstheme="minorHAnsi"/>
          <w:lang w:val="hr-HR" w:eastAsia="ar-SA"/>
        </w:rPr>
        <w:t>Na poleđini:</w:t>
      </w:r>
    </w:p>
    <w:p w14:paraId="120F2151" w14:textId="77777777" w:rsidR="00DE645D" w:rsidRPr="00B54AAF" w:rsidRDefault="00DE645D" w:rsidP="00DE645D">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cstheme="minorHAnsi"/>
          <w:color w:val="000000"/>
          <w:lang w:val="hr-HR"/>
        </w:rPr>
      </w:pPr>
      <w:r w:rsidRPr="00B54AAF">
        <w:rPr>
          <w:rFonts w:cstheme="minorHAnsi"/>
          <w:color w:val="000000"/>
          <w:lang w:val="hr-HR"/>
        </w:rPr>
        <w:t>&lt; Naziv i adresa Ponuditelja / članova zajednice gospodarskih subjekata&gt;</w:t>
      </w:r>
    </w:p>
    <w:p w14:paraId="1C4B0A2D" w14:textId="24914AC7" w:rsidR="00DE645D" w:rsidRPr="00B54AAF" w:rsidRDefault="00DE645D" w:rsidP="00DE645D">
      <w:pPr>
        <w:suppressAutoHyphens/>
        <w:autoSpaceDE w:val="0"/>
        <w:autoSpaceDN w:val="0"/>
        <w:adjustRightInd w:val="0"/>
        <w:spacing w:line="276" w:lineRule="auto"/>
        <w:rPr>
          <w:rFonts w:cstheme="minorHAnsi"/>
          <w:lang w:val="hr-HR" w:eastAsia="ar-SA"/>
        </w:rPr>
      </w:pPr>
      <w:r w:rsidRPr="00B54AAF">
        <w:rPr>
          <w:rFonts w:cstheme="minorHAnsi"/>
          <w:lang w:val="hr-HR" w:eastAsia="ar-SA"/>
        </w:rPr>
        <w:t>Zatvorenu omotnicu s dijelom/dijelovima ponude ponuditelj predaje neposredno ili preporučenom poštanskom pošiljkom na adresu Naručitelja</w:t>
      </w:r>
      <w:r w:rsidR="00122109" w:rsidRPr="00122109">
        <w:t xml:space="preserve"> </w:t>
      </w:r>
      <w:r w:rsidR="00122109" w:rsidRPr="002A33D7">
        <w:t>prijamni ured, prizemlje Radnička cesta 80, Zagreb, svakim radnim danom od 9:00 do 15:00 sati, osobno ili preporučenom poštanskom pošiljkom na navedenu adresu.</w:t>
      </w:r>
      <w:r w:rsidRPr="00B54AAF">
        <w:rPr>
          <w:rFonts w:cstheme="minorHAnsi"/>
          <w:lang w:val="hr-HR" w:eastAsia="ar-SA"/>
        </w:rPr>
        <w:t>.</w:t>
      </w:r>
    </w:p>
    <w:p w14:paraId="05D22DC1" w14:textId="77777777" w:rsidR="00DE645D" w:rsidRPr="00B54AAF" w:rsidRDefault="00DE645D" w:rsidP="00DE645D">
      <w:pPr>
        <w:suppressAutoHyphens/>
        <w:autoSpaceDE w:val="0"/>
        <w:autoSpaceDN w:val="0"/>
        <w:adjustRightInd w:val="0"/>
        <w:spacing w:line="276" w:lineRule="auto"/>
        <w:rPr>
          <w:rFonts w:cstheme="minorHAnsi"/>
          <w:lang w:val="hr-HR" w:eastAsia="ar-SA"/>
        </w:rPr>
      </w:pPr>
      <w:r w:rsidRPr="00B54AAF">
        <w:rPr>
          <w:rFonts w:cstheme="minorHAnsi"/>
          <w:lang w:val="hr-HR" w:eastAsia="ar-SA"/>
        </w:rPr>
        <w:t xml:space="preserve">Ponuditelj samostalno određuje način dostave dijela/dijelova ponude koji se dostavljaju u papirnatom obliku i sam snosi rizik eventualnog gubitka odnosno nepravovremene dostave ponude.  </w:t>
      </w:r>
    </w:p>
    <w:p w14:paraId="6B31EA93" w14:textId="77777777" w:rsidR="00DE645D" w:rsidRPr="00B54AAF" w:rsidRDefault="00DE645D" w:rsidP="00DE645D">
      <w:pPr>
        <w:suppressAutoHyphens/>
        <w:autoSpaceDE w:val="0"/>
        <w:autoSpaceDN w:val="0"/>
        <w:adjustRightInd w:val="0"/>
        <w:spacing w:line="276" w:lineRule="auto"/>
        <w:rPr>
          <w:rFonts w:cstheme="minorHAnsi"/>
          <w:lang w:val="hr-HR" w:eastAsia="ar-SA"/>
        </w:rPr>
      </w:pPr>
      <w:r w:rsidRPr="00B54AAF">
        <w:rPr>
          <w:rFonts w:cstheme="minorHAnsi"/>
          <w:lang w:val="hr-HR" w:eastAsia="ar-SA"/>
        </w:rPr>
        <w:t>Naručitelj će za neposredno dostavljene dijele/dijelove ponude koji se dostavljaju u papirnatom obliku izdati potvrdu o primitku.</w:t>
      </w:r>
    </w:p>
    <w:p w14:paraId="750102B5" w14:textId="77777777" w:rsidR="00DE645D" w:rsidRPr="00B54AAF" w:rsidRDefault="00DE645D" w:rsidP="00DE645D">
      <w:pPr>
        <w:suppressAutoHyphens/>
        <w:autoSpaceDE w:val="0"/>
        <w:autoSpaceDN w:val="0"/>
        <w:adjustRightInd w:val="0"/>
        <w:spacing w:line="276" w:lineRule="auto"/>
        <w:rPr>
          <w:rFonts w:cstheme="minorHAnsi"/>
          <w:b/>
          <w:lang w:val="hr-HR" w:eastAsia="ar-SA"/>
        </w:rPr>
      </w:pPr>
      <w:r w:rsidRPr="00B54AAF">
        <w:rPr>
          <w:rFonts w:cstheme="minorHAnsi"/>
          <w:b/>
          <w:lang w:val="hr-HR" w:eastAsia="ar-SA"/>
        </w:rPr>
        <w:t>Ponuda se smatra pravodobnom ako elektronička ponuda i svi pripadajući dijelovi ponude koji se dostavljaju u papirnatom obliku i/ili fizičkom obliku (npr. jamstvo za ozbiljnost ponude u izvorniku, uzorci, katalozi, mediji za pohranjivanje podataka i sl.) pristignu na adresu naručitelja do roka za otvaranje ponuda.</w:t>
      </w:r>
    </w:p>
    <w:p w14:paraId="42D1DCF4" w14:textId="77777777" w:rsidR="00DE645D" w:rsidRPr="00B54AAF" w:rsidRDefault="00DE645D" w:rsidP="00DE645D">
      <w:pPr>
        <w:suppressAutoHyphens/>
        <w:autoSpaceDE w:val="0"/>
        <w:autoSpaceDN w:val="0"/>
        <w:adjustRightInd w:val="0"/>
        <w:spacing w:line="276" w:lineRule="auto"/>
        <w:rPr>
          <w:rFonts w:cstheme="minorHAnsi"/>
          <w:lang w:val="hr-HR" w:eastAsia="ar-SA"/>
        </w:rPr>
      </w:pPr>
      <w:r w:rsidRPr="00B54AAF">
        <w:rPr>
          <w:rFonts w:cstheme="minorHAnsi"/>
          <w:lang w:val="hr-HR" w:eastAsia="ar-SA"/>
        </w:rPr>
        <w:t>Dio/dijelovi ponude pristigli nakon isteka roka za dostavu ponuda neće se otvarati, nego će se neotvoreni vratiti gospodarskom subjektu koji ih je dostavio.</w:t>
      </w:r>
    </w:p>
    <w:p w14:paraId="08165895" w14:textId="77777777" w:rsidR="00DE645D" w:rsidRPr="00B54AAF" w:rsidRDefault="00DE645D" w:rsidP="00DE645D">
      <w:pPr>
        <w:suppressAutoHyphens/>
        <w:autoSpaceDE w:val="0"/>
        <w:autoSpaceDN w:val="0"/>
        <w:adjustRightInd w:val="0"/>
        <w:spacing w:line="276" w:lineRule="auto"/>
        <w:rPr>
          <w:rFonts w:cstheme="minorHAnsi"/>
          <w:lang w:val="hr-HR" w:eastAsia="ar-SA"/>
        </w:rPr>
      </w:pPr>
      <w:r w:rsidRPr="00B54AAF">
        <w:rPr>
          <w:rFonts w:cstheme="minorHAnsi"/>
          <w:lang w:val="hr-HR" w:eastAsia="ar-SA"/>
        </w:rPr>
        <w:t>U slučaju pravodobne dostave dijela/dijelova ponude odvojeno u papirnatom obliku, kao vrijeme dostave ponude uzima se vrijeme zaprimanja ponude putem EOJN RH-a (elektroničke ponude).</w:t>
      </w:r>
    </w:p>
    <w:p w14:paraId="0EDD5CC5" w14:textId="77777777" w:rsidR="0009554B" w:rsidRPr="00B54AAF" w:rsidRDefault="0009554B" w:rsidP="0009554B">
      <w:pPr>
        <w:autoSpaceDE w:val="0"/>
        <w:autoSpaceDN w:val="0"/>
        <w:adjustRightInd w:val="0"/>
        <w:spacing w:after="120"/>
        <w:ind w:right="272"/>
        <w:jc w:val="both"/>
        <w:rPr>
          <w:rFonts w:ascii="Calibri" w:hAnsi="Calibri" w:cs="Calibri"/>
          <w:color w:val="000000"/>
          <w:lang w:val="hr-HR"/>
        </w:rPr>
      </w:pPr>
    </w:p>
    <w:p w14:paraId="5A0F4045" w14:textId="77777777" w:rsidR="00850B0D" w:rsidRPr="00B54AAF" w:rsidRDefault="00850B0D" w:rsidP="00850B0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Dijelove ponude kao što su jamstvo za ozbiljnost ponude, uzorci, katalozi i sl. koji ne mogu biti uvezani ponuditelj obilježava nazivom i </w:t>
      </w:r>
      <w:r w:rsidRPr="00B54AAF">
        <w:rPr>
          <w:rFonts w:ascii="Calibri" w:hAnsi="Calibri" w:cs="Calibri"/>
          <w:b/>
          <w:lang w:val="hr-HR"/>
        </w:rPr>
        <w:t>navodi u sadržaju ponude kao dio ponude</w:t>
      </w:r>
      <w:r w:rsidRPr="00B54AAF">
        <w:rPr>
          <w:rFonts w:ascii="Calibri" w:hAnsi="Calibri" w:cs="Calibri"/>
          <w:lang w:val="hr-HR"/>
        </w:rPr>
        <w:t>.</w:t>
      </w:r>
    </w:p>
    <w:p w14:paraId="16218BCF" w14:textId="672D875F" w:rsidR="00850B0D" w:rsidRPr="00B54AAF" w:rsidRDefault="00850B0D" w:rsidP="00850B0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Dijelovi ponude koji se dostavljaju u papirnatom obliku moraju biti </w:t>
      </w:r>
      <w:r w:rsidRPr="00B54AAF">
        <w:rPr>
          <w:rFonts w:ascii="Calibri" w:hAnsi="Calibri" w:cs="Calibri"/>
          <w:b/>
          <w:lang w:val="hr-HR"/>
        </w:rPr>
        <w:t>uvezani u cjelinu na način da se onemogući naknadno vađenje ili umetanje listova ili dijelova ponude</w:t>
      </w:r>
      <w:r w:rsidRPr="00B54AAF">
        <w:rPr>
          <w:rFonts w:ascii="Calibri" w:hAnsi="Calibri" w:cs="Calibri"/>
          <w:lang w:val="hr-HR"/>
        </w:rPr>
        <w:t xml:space="preserve"> (npr. jamstvenikom – vrpcom čija su oba kraja na posljednjoj strani pričvršćena naljepnicom i otisnutim </w:t>
      </w:r>
      <w:r w:rsidR="000B37A0">
        <w:rPr>
          <w:rFonts w:ascii="Calibri" w:hAnsi="Calibri" w:cs="Calibri"/>
          <w:lang w:val="hr-HR"/>
        </w:rPr>
        <w:t>pečatom</w:t>
      </w:r>
      <w:r w:rsidRPr="00B54AAF">
        <w:rPr>
          <w:rFonts w:ascii="Calibri" w:hAnsi="Calibri" w:cs="Calibri"/>
          <w:lang w:val="hr-HR"/>
        </w:rPr>
        <w:t>).</w:t>
      </w:r>
    </w:p>
    <w:p w14:paraId="1FFD3787" w14:textId="77777777" w:rsidR="00850B0D" w:rsidRPr="00B54AAF" w:rsidRDefault="00850B0D" w:rsidP="00850B0D">
      <w:pPr>
        <w:autoSpaceDE w:val="0"/>
        <w:autoSpaceDN w:val="0"/>
        <w:adjustRightInd w:val="0"/>
        <w:spacing w:after="120"/>
        <w:ind w:right="272"/>
        <w:jc w:val="both"/>
        <w:rPr>
          <w:rFonts w:ascii="Calibri" w:hAnsi="Calibri" w:cs="Calibri"/>
          <w:lang w:val="hr-HR"/>
        </w:rPr>
      </w:pPr>
      <w:r w:rsidRPr="00B54AAF">
        <w:rPr>
          <w:rFonts w:ascii="Calibri" w:hAnsi="Calibri"/>
          <w:b/>
          <w:color w:val="000000"/>
          <w:lang w:val="hr-HR"/>
        </w:rPr>
        <w:t xml:space="preserve">Stranice </w:t>
      </w:r>
      <w:r w:rsidRPr="00B54AAF">
        <w:rPr>
          <w:rFonts w:ascii="Calibri" w:hAnsi="Calibri" w:cs="ArialMT"/>
          <w:b/>
          <w:color w:val="000000"/>
          <w:lang w:val="hr-HR"/>
        </w:rPr>
        <w:t>dijelova</w:t>
      </w:r>
      <w:r w:rsidRPr="00B54AAF">
        <w:rPr>
          <w:rFonts w:ascii="Calibri" w:hAnsi="Calibri"/>
          <w:b/>
          <w:color w:val="000000"/>
          <w:lang w:val="hr-HR"/>
        </w:rPr>
        <w:t xml:space="preserve"> ponude </w:t>
      </w:r>
      <w:r w:rsidRPr="00B54AAF">
        <w:rPr>
          <w:rFonts w:ascii="Calibri" w:hAnsi="Calibri" w:cs="ArialMT"/>
          <w:b/>
          <w:color w:val="000000"/>
          <w:lang w:val="hr-HR"/>
        </w:rPr>
        <w:t xml:space="preserve">koji </w:t>
      </w:r>
      <w:r w:rsidRPr="00B54AAF">
        <w:rPr>
          <w:rFonts w:ascii="Calibri" w:hAnsi="Calibri"/>
          <w:b/>
          <w:color w:val="000000"/>
          <w:lang w:val="hr-HR"/>
        </w:rPr>
        <w:t>se</w:t>
      </w:r>
      <w:r w:rsidRPr="00B54AAF">
        <w:rPr>
          <w:rFonts w:ascii="Calibri" w:hAnsi="Calibri" w:cs="ArialMT"/>
          <w:b/>
          <w:color w:val="000000"/>
          <w:lang w:val="hr-HR"/>
        </w:rPr>
        <w:t xml:space="preserve"> dostavljaju u papirnatom obliku</w:t>
      </w:r>
      <w:r w:rsidRPr="00B54AAF">
        <w:rPr>
          <w:rFonts w:ascii="Calibri" w:hAnsi="Calibri"/>
          <w:b/>
          <w:color w:val="000000"/>
          <w:lang w:val="hr-HR"/>
        </w:rPr>
        <w:t xml:space="preserve"> označavaju se </w:t>
      </w:r>
      <w:r w:rsidRPr="00B54AAF">
        <w:rPr>
          <w:rFonts w:ascii="Calibri" w:hAnsi="Calibri" w:cs="ArialMT"/>
          <w:b/>
          <w:color w:val="000000"/>
          <w:lang w:val="hr-HR"/>
        </w:rPr>
        <w:t>brojem na način da je vidljiv redni broj stranice i ukupan broj stranica papirnatog dijela elektroničke ponude</w:t>
      </w:r>
      <w:r w:rsidRPr="00B54AAF">
        <w:rPr>
          <w:rFonts w:ascii="Calibri" w:hAnsi="Calibri" w:cs="ArialMT"/>
          <w:color w:val="000000"/>
          <w:lang w:val="hr-HR"/>
        </w:rPr>
        <w:t xml:space="preserve">. </w:t>
      </w:r>
      <w:r w:rsidRPr="00B54AAF">
        <w:rPr>
          <w:rFonts w:ascii="Calibri" w:hAnsi="Calibri" w:cs="Calibri"/>
          <w:lang w:val="hr-HR"/>
        </w:rPr>
        <w:t xml:space="preserve">Ako je papirnati dio elektroničke ponude izrađen od više dijelova, stranice se označavaju na način da svaki sljedeći dio započinje rednim brojem koji se nastavlja na redni broj stranice kojim završava prethodni dio. Ako je dio papirnatog dijela elektroničke ponude izvorno numeriran (primjerice katalozi), Ponuditelj ne mora taj dio papirnatog dijela elektroničke ponude ponovno numerirati. </w:t>
      </w:r>
    </w:p>
    <w:p w14:paraId="5047F9C7" w14:textId="77777777" w:rsidR="00850B0D" w:rsidRPr="00B54AAF" w:rsidRDefault="00850B0D" w:rsidP="00850B0D">
      <w:pPr>
        <w:autoSpaceDE w:val="0"/>
        <w:autoSpaceDN w:val="0"/>
        <w:adjustRightInd w:val="0"/>
        <w:spacing w:after="120"/>
        <w:ind w:right="272"/>
        <w:jc w:val="both"/>
        <w:rPr>
          <w:rFonts w:ascii="Calibri" w:hAnsi="Calibri"/>
          <w:lang w:val="hr-HR"/>
        </w:rPr>
      </w:pPr>
      <w:r w:rsidRPr="00B54AAF">
        <w:rPr>
          <w:rFonts w:ascii="Calibri" w:hAnsi="Calibri" w:cs="ArialMT"/>
          <w:lang w:val="hr-HR"/>
        </w:rPr>
        <w:t>Dijelovi</w:t>
      </w:r>
      <w:r w:rsidRPr="00B54AAF">
        <w:rPr>
          <w:rFonts w:ascii="Calibri" w:hAnsi="Calibri"/>
          <w:lang w:val="hr-HR"/>
        </w:rPr>
        <w:t xml:space="preserve"> ponude </w:t>
      </w:r>
      <w:r w:rsidRPr="00B54AAF">
        <w:rPr>
          <w:rFonts w:ascii="Calibri" w:hAnsi="Calibri" w:cs="ArialMT"/>
          <w:lang w:val="hr-HR"/>
        </w:rPr>
        <w:t xml:space="preserve">koji se dostavljaju u papirnatom obliku, ponuditelji dostavljaju </w:t>
      </w:r>
      <w:r w:rsidRPr="00B54AAF">
        <w:rPr>
          <w:rFonts w:ascii="Calibri" w:hAnsi="Calibri"/>
          <w:lang w:val="hr-HR"/>
        </w:rPr>
        <w:t>u jednom primjerku</w:t>
      </w:r>
      <w:r w:rsidRPr="00B54AAF">
        <w:rPr>
          <w:rFonts w:ascii="Calibri" w:hAnsi="Calibri" w:cs="ArialMT"/>
          <w:lang w:val="hr-HR"/>
        </w:rPr>
        <w:t>.</w:t>
      </w:r>
      <w:r w:rsidRPr="00B54AAF">
        <w:rPr>
          <w:rFonts w:ascii="Calibri" w:hAnsi="Calibri"/>
          <w:lang w:val="hr-HR"/>
        </w:rPr>
        <w:t xml:space="preserve"> </w:t>
      </w:r>
    </w:p>
    <w:p w14:paraId="744628EC" w14:textId="77777777" w:rsidR="00850B0D" w:rsidRPr="00B54AAF" w:rsidRDefault="00850B0D" w:rsidP="00850B0D">
      <w:pPr>
        <w:autoSpaceDE w:val="0"/>
        <w:autoSpaceDN w:val="0"/>
        <w:adjustRightInd w:val="0"/>
        <w:spacing w:after="120"/>
        <w:ind w:right="272"/>
        <w:jc w:val="both"/>
        <w:rPr>
          <w:rFonts w:ascii="Calibri" w:hAnsi="Calibri" w:cs="Calibri"/>
          <w:lang w:val="hr-HR"/>
        </w:rPr>
      </w:pPr>
      <w:r w:rsidRPr="00B54AAF">
        <w:rPr>
          <w:rFonts w:ascii="Calibri" w:hAnsi="Calibri" w:cs="Calibri"/>
          <w:color w:val="000000"/>
          <w:lang w:val="hr-HR"/>
        </w:rPr>
        <w:t>Ispravci u dijelu elektroničke ponude koja se dostavlja u papirnatom obliku moraju biti izrađeni na način da ispravljeni tekst ostane vidljiv (čitak) ili dokaziv (npr. nije dopustivo brisanje, premazivanje ili uklanjanje slova ili otisaka). Ispravci moraju uz navod datuma ispravka biti potvrđeni potpisom Ponuditelja.</w:t>
      </w:r>
      <w:r w:rsidRPr="00B54AAF">
        <w:rPr>
          <w:rFonts w:ascii="Calibri" w:hAnsi="Calibri" w:cs="Calibri"/>
          <w:lang w:val="hr-HR"/>
        </w:rPr>
        <w:t xml:space="preserve"> </w:t>
      </w:r>
    </w:p>
    <w:p w14:paraId="7F71374E" w14:textId="77777777" w:rsidR="00DE645D" w:rsidRPr="00B54AAF" w:rsidRDefault="00DE645D" w:rsidP="0009554B">
      <w:pPr>
        <w:autoSpaceDE w:val="0"/>
        <w:autoSpaceDN w:val="0"/>
        <w:adjustRightInd w:val="0"/>
        <w:spacing w:after="120"/>
        <w:ind w:right="272"/>
        <w:jc w:val="both"/>
        <w:rPr>
          <w:rFonts w:ascii="Calibri" w:hAnsi="Calibri" w:cs="Calibri"/>
          <w:color w:val="000000"/>
          <w:lang w:val="hr-HR"/>
        </w:rPr>
      </w:pPr>
    </w:p>
    <w:p w14:paraId="4C9E9488" w14:textId="1000DF69" w:rsidR="00DE645D" w:rsidRPr="00B54AAF" w:rsidRDefault="00DE645D" w:rsidP="00481ABA">
      <w:pPr>
        <w:pStyle w:val="Naslov3"/>
        <w:numPr>
          <w:ilvl w:val="2"/>
          <w:numId w:val="6"/>
        </w:numPr>
        <w:rPr>
          <w:rFonts w:asciiTheme="minorHAnsi" w:hAnsiTheme="minorHAnsi" w:cstheme="minorHAnsi"/>
          <w:lang w:val="hr-HR"/>
        </w:rPr>
      </w:pPr>
      <w:r w:rsidRPr="00B54AAF">
        <w:rPr>
          <w:rFonts w:asciiTheme="minorHAnsi" w:hAnsiTheme="minorHAnsi" w:cstheme="minorHAnsi"/>
          <w:lang w:val="hr-HR"/>
        </w:rPr>
        <w:t>Izmjena i/ili dopuna ponude i odustajanje od ponude</w:t>
      </w:r>
    </w:p>
    <w:p w14:paraId="0360CC6C" w14:textId="0EAC0ADB" w:rsidR="00DE645D" w:rsidRPr="00B54AAF" w:rsidRDefault="00DE645D" w:rsidP="00DE645D">
      <w:pPr>
        <w:rPr>
          <w:lang w:val="hr-HR"/>
        </w:rPr>
      </w:pPr>
    </w:p>
    <w:p w14:paraId="438415CC" w14:textId="338EF725" w:rsidR="00DE645D" w:rsidRPr="00B54AAF" w:rsidRDefault="00DE645D" w:rsidP="000B37A0">
      <w:pPr>
        <w:jc w:val="both"/>
        <w:rPr>
          <w:lang w:val="hr-HR"/>
        </w:rPr>
      </w:pPr>
      <w:r w:rsidRPr="00B54AAF">
        <w:rPr>
          <w:lang w:val="hr-HR"/>
        </w:rPr>
        <w:t xml:space="preserve">U roku za dostavu ponude ponuditelj može izmijeniti svoju ponudu ili od nje odustati. Ako ponuditelj tijekom roka za dostavu ponuda mijenja ponudu, smatra se da je ponuda dostavljena u trenutku dostave posljednje izmjene ponude. </w:t>
      </w:r>
    </w:p>
    <w:p w14:paraId="3D45018F" w14:textId="77777777" w:rsidR="00DE645D" w:rsidRPr="00B54AAF" w:rsidRDefault="00DE645D" w:rsidP="000B37A0">
      <w:pPr>
        <w:jc w:val="both"/>
        <w:rPr>
          <w:lang w:val="hr-HR"/>
        </w:rPr>
      </w:pPr>
      <w:r w:rsidRPr="00B54AAF">
        <w:rPr>
          <w:lang w:val="hr-HR"/>
        </w:rPr>
        <w:t>Prilikom izmjene ili dopune ponude automatski se poništava prethodno predana ponuda što znači da se učitavanjem („uploadanjem“) nove izmijenjene ili dopunjene ponude predaje nova ponuda koja sadrži izmijenjene ili dopunjene podatke. Učitavanjem i spremanjem novog uveza ponude u EOJN RH, Naručitelju se šalje nova izmijenjena/dopunjena ponuda.</w:t>
      </w:r>
    </w:p>
    <w:p w14:paraId="1B59AB9C" w14:textId="77777777" w:rsidR="00DE645D" w:rsidRPr="00B54AAF" w:rsidRDefault="00DE645D" w:rsidP="000B37A0">
      <w:pPr>
        <w:jc w:val="both"/>
        <w:rPr>
          <w:lang w:val="hr-HR"/>
        </w:rPr>
      </w:pPr>
      <w:r w:rsidRPr="00B54AAF">
        <w:rPr>
          <w:lang w:val="hr-HR"/>
        </w:rPr>
        <w:t>Ovaj korak zahtjeva ponovno učitavanje/upisivanje financijskih značajki ponude (troškovnika i/ili ponudbenog lista u slučaju nestandardiziranog troškovnika) u sustavu elektroničkog oglasnika. U slučaju da je predan stari uvez ponude, ponuda neće biti sigurno uvezana i smatrat će se nepravilnom (ponuda koja nije izrađena u skladu s dokumentacijom o nabavi).</w:t>
      </w:r>
    </w:p>
    <w:p w14:paraId="5A193F49" w14:textId="77777777" w:rsidR="00DE645D" w:rsidRPr="00B54AAF" w:rsidRDefault="00DE645D" w:rsidP="000B37A0">
      <w:pPr>
        <w:jc w:val="both"/>
        <w:rPr>
          <w:lang w:val="hr-HR"/>
        </w:rPr>
      </w:pPr>
      <w:r w:rsidRPr="00B54AAF">
        <w:rPr>
          <w:lang w:val="hr-HR"/>
        </w:rPr>
        <w:t>Odustajanje od ponude ponuditelj vrši na isti način kao i predaju ponude, u EOJN RH-u, odabirom na mogućnost „Odustajanje“.</w:t>
      </w:r>
    </w:p>
    <w:p w14:paraId="159DB587" w14:textId="77777777" w:rsidR="00DE645D" w:rsidRPr="00B54AAF" w:rsidRDefault="00DE645D" w:rsidP="000B37A0">
      <w:pPr>
        <w:jc w:val="both"/>
        <w:rPr>
          <w:lang w:val="hr-HR"/>
        </w:rPr>
      </w:pPr>
      <w:r w:rsidRPr="00B54AAF">
        <w:rPr>
          <w:lang w:val="hr-HR"/>
        </w:rPr>
        <w:t>Nakon isteka roka za dostavu ponuda, ponuda se ne smije mijenjati.</w:t>
      </w:r>
    </w:p>
    <w:p w14:paraId="3563B189" w14:textId="77777777" w:rsidR="00DE645D" w:rsidRPr="00B54AAF" w:rsidRDefault="00DE645D" w:rsidP="00DE645D">
      <w:pPr>
        <w:rPr>
          <w:lang w:val="hr-HR"/>
        </w:rPr>
      </w:pPr>
    </w:p>
    <w:p w14:paraId="4EA7C80B" w14:textId="77777777" w:rsidR="00CE5B6D" w:rsidRPr="00B54AAF" w:rsidRDefault="00CE5B6D" w:rsidP="00621C62">
      <w:pPr>
        <w:rPr>
          <w:lang w:val="hr-HR"/>
        </w:rPr>
      </w:pPr>
    </w:p>
    <w:p w14:paraId="4523EB23" w14:textId="4A7C0A94" w:rsidR="00621C62" w:rsidRPr="00B54AAF" w:rsidRDefault="00850B0D" w:rsidP="00621C62">
      <w:pPr>
        <w:pStyle w:val="Naslov2"/>
        <w:rPr>
          <w:lang w:val="hr-HR"/>
        </w:rPr>
      </w:pPr>
      <w:bookmarkStart w:id="134" w:name="_Toc2953262"/>
      <w:bookmarkStart w:id="135" w:name="_Toc526842201"/>
      <w:r w:rsidRPr="00B54AAF">
        <w:rPr>
          <w:caps w:val="0"/>
          <w:lang w:val="hr-HR"/>
        </w:rPr>
        <w:t>VARIJANTE PONUDE</w:t>
      </w:r>
      <w:bookmarkEnd w:id="134"/>
    </w:p>
    <w:p w14:paraId="4ABAFBAD" w14:textId="77777777" w:rsidR="00621C62" w:rsidRPr="00B54AAF" w:rsidRDefault="00621C62" w:rsidP="00621C62">
      <w:pPr>
        <w:rPr>
          <w:lang w:val="hr-HR" w:eastAsia="en-US"/>
        </w:rPr>
      </w:pPr>
      <w:r w:rsidRPr="00B54AAF">
        <w:rPr>
          <w:lang w:val="hr-HR" w:eastAsia="en-US"/>
        </w:rPr>
        <w:t>Varijante ponude nisu dopuštene.</w:t>
      </w:r>
    </w:p>
    <w:p w14:paraId="0E006F8A" w14:textId="77777777" w:rsidR="00621C62" w:rsidRPr="00B54AAF" w:rsidRDefault="00621C62" w:rsidP="00621C62">
      <w:pPr>
        <w:rPr>
          <w:lang w:val="hr-HR"/>
        </w:rPr>
      </w:pPr>
    </w:p>
    <w:p w14:paraId="1FB3740F" w14:textId="1D440984" w:rsidR="00621C62" w:rsidRPr="00B54AAF" w:rsidRDefault="00850B0D" w:rsidP="00621C62">
      <w:pPr>
        <w:pStyle w:val="Naslov2"/>
        <w:rPr>
          <w:lang w:val="hr-HR"/>
        </w:rPr>
      </w:pPr>
      <w:bookmarkStart w:id="136" w:name="_Toc2953263"/>
      <w:r w:rsidRPr="00B54AAF">
        <w:rPr>
          <w:caps w:val="0"/>
          <w:lang w:val="hr-HR"/>
        </w:rPr>
        <w:t>NAČIN ODREĐIVANJA CIJENE PONUDE</w:t>
      </w:r>
      <w:bookmarkEnd w:id="135"/>
      <w:r w:rsidRPr="00B54AAF">
        <w:rPr>
          <w:caps w:val="0"/>
          <w:lang w:val="hr-HR"/>
        </w:rPr>
        <w:t xml:space="preserve"> I VALUTA PONUDE</w:t>
      </w:r>
      <w:bookmarkEnd w:id="136"/>
    </w:p>
    <w:p w14:paraId="0987A956" w14:textId="5577B92A" w:rsidR="002B3568" w:rsidRPr="00B54AAF" w:rsidRDefault="00621C62" w:rsidP="002B3568">
      <w:pPr>
        <w:autoSpaceDE w:val="0"/>
        <w:autoSpaceDN w:val="0"/>
        <w:adjustRightInd w:val="0"/>
        <w:spacing w:after="120"/>
        <w:ind w:right="272"/>
        <w:jc w:val="both"/>
        <w:rPr>
          <w:rFonts w:ascii="Calibri" w:hAnsi="Calibri" w:cs="Calibri"/>
          <w:color w:val="000000"/>
          <w:lang w:val="hr-HR"/>
        </w:rPr>
      </w:pPr>
      <w:r w:rsidRPr="00B54AAF">
        <w:rPr>
          <w:rFonts w:cstheme="minorHAnsi"/>
          <w:color w:val="000000"/>
          <w:lang w:val="hr-HR"/>
        </w:rPr>
        <w:t>Cijena ponude izražava se u HRK – hrvatskim kunama.</w:t>
      </w:r>
      <w:r w:rsidR="002B3568" w:rsidRPr="00B54AAF">
        <w:rPr>
          <w:rFonts w:cstheme="minorHAnsi"/>
          <w:color w:val="000000"/>
          <w:lang w:val="hr-HR"/>
        </w:rPr>
        <w:t xml:space="preserve"> </w:t>
      </w:r>
      <w:r w:rsidR="002B3568" w:rsidRPr="00B54AAF">
        <w:rPr>
          <w:rFonts w:ascii="Calibri" w:hAnsi="Calibri" w:cs="Calibri"/>
          <w:color w:val="000000"/>
          <w:lang w:val="hr-HR"/>
        </w:rPr>
        <w:t xml:space="preserve">Cijena ponude izražava se za cjelokupni predmet nabave bez PDV-a i prema uputama u </w:t>
      </w:r>
      <w:r w:rsidR="002B3568" w:rsidRPr="00B54AAF">
        <w:rPr>
          <w:rFonts w:ascii="Calibri" w:hAnsi="Calibri" w:cs="Calibri"/>
          <w:lang w:val="hr-HR"/>
        </w:rPr>
        <w:t xml:space="preserve">Troškovniku koji se nalazi kao prilog </w:t>
      </w:r>
      <w:r w:rsidR="002B3568" w:rsidRPr="00B54AAF">
        <w:rPr>
          <w:rFonts w:ascii="Calibri" w:hAnsi="Calibri" w:cs="Calibri"/>
          <w:color w:val="000000"/>
          <w:lang w:val="hr-HR"/>
        </w:rPr>
        <w:t xml:space="preserve">ove Dokumentacije o nabavi. </w:t>
      </w:r>
      <w:r w:rsidR="002B3568" w:rsidRPr="00B54AAF">
        <w:rPr>
          <w:rFonts w:ascii="Calibri" w:hAnsi="Calibri" w:cs="ArialMT"/>
          <w:color w:val="3366FF"/>
          <w:lang w:val="hr-HR"/>
        </w:rPr>
        <w:t>(Knjiga 4)</w:t>
      </w:r>
    </w:p>
    <w:p w14:paraId="090EF07F" w14:textId="0808935D" w:rsidR="00621C62" w:rsidRPr="00B54AAF" w:rsidRDefault="00621C62" w:rsidP="00621C62">
      <w:pPr>
        <w:tabs>
          <w:tab w:val="left" w:pos="1134"/>
        </w:tabs>
        <w:spacing w:line="276" w:lineRule="auto"/>
        <w:rPr>
          <w:rFonts w:cstheme="minorHAnsi"/>
          <w:color w:val="000000"/>
          <w:lang w:val="hr-HR"/>
        </w:rPr>
      </w:pPr>
      <w:r w:rsidRPr="00B54AAF">
        <w:rPr>
          <w:rFonts w:cstheme="minorHAnsi"/>
          <w:color w:val="000000"/>
          <w:lang w:val="hr-HR"/>
        </w:rPr>
        <w:t>Cijena ponude je nepromjenjiva tijekom cijelog trajanja ugovora</w:t>
      </w:r>
      <w:r w:rsidRPr="00B54AAF">
        <w:rPr>
          <w:rFonts w:ascii="Calibri" w:hAnsi="Calibri" w:cs="Calibri"/>
          <w:color w:val="000000"/>
          <w:lang w:val="hr-HR"/>
        </w:rPr>
        <w:t xml:space="preserve"> o javnoj nabavi</w:t>
      </w:r>
      <w:r w:rsidRPr="00B54AAF">
        <w:rPr>
          <w:rFonts w:cstheme="minorHAnsi"/>
          <w:color w:val="000000"/>
          <w:lang w:val="hr-HR"/>
        </w:rPr>
        <w:t>.</w:t>
      </w:r>
    </w:p>
    <w:p w14:paraId="5995DA52" w14:textId="6D075141" w:rsidR="00621C62" w:rsidRPr="00B54AAF" w:rsidRDefault="00621C62" w:rsidP="00621C62">
      <w:pPr>
        <w:tabs>
          <w:tab w:val="left" w:pos="1134"/>
        </w:tabs>
        <w:spacing w:line="276" w:lineRule="auto"/>
        <w:rPr>
          <w:rFonts w:cstheme="minorHAnsi"/>
          <w:color w:val="000000"/>
          <w:lang w:val="hr-HR"/>
        </w:rPr>
      </w:pPr>
      <w:r w:rsidRPr="00B54AAF">
        <w:rPr>
          <w:rFonts w:cstheme="minorHAnsi"/>
          <w:color w:val="000000"/>
          <w:lang w:val="hr-HR"/>
        </w:rPr>
        <w:t>Cijena ponude obuhvaća sve stavke troškovnika</w:t>
      </w:r>
      <w:r w:rsidR="002B3568" w:rsidRPr="00B54AAF">
        <w:rPr>
          <w:rFonts w:cstheme="minorHAnsi"/>
          <w:color w:val="000000"/>
          <w:lang w:val="hr-HR"/>
        </w:rPr>
        <w:t xml:space="preserve"> i </w:t>
      </w:r>
      <w:r w:rsidRPr="00B54AAF">
        <w:rPr>
          <w:rFonts w:cstheme="minorHAnsi"/>
          <w:color w:val="000000"/>
          <w:lang w:val="hr-HR"/>
        </w:rPr>
        <w:t xml:space="preserve"> piše se brojkama.</w:t>
      </w:r>
    </w:p>
    <w:p w14:paraId="1D2CF654" w14:textId="4A2B9276" w:rsidR="00621C62" w:rsidRPr="00B54AAF" w:rsidRDefault="00621C62" w:rsidP="00621C62">
      <w:pPr>
        <w:tabs>
          <w:tab w:val="left" w:pos="1134"/>
        </w:tabs>
        <w:spacing w:line="276" w:lineRule="auto"/>
        <w:rPr>
          <w:rFonts w:cstheme="minorHAnsi"/>
          <w:color w:val="000000"/>
          <w:lang w:val="hr-HR"/>
        </w:rPr>
      </w:pPr>
      <w:r w:rsidRPr="00B54AAF">
        <w:rPr>
          <w:rFonts w:cstheme="minorHAnsi"/>
          <w:color w:val="000000"/>
          <w:lang w:val="hr-HR"/>
        </w:rPr>
        <w:t>Ponudbena cijena mora pokriti sve troškove za izvršenje ugovornih usluga,</w:t>
      </w:r>
      <w:r w:rsidR="002B3568" w:rsidRPr="00B54AAF">
        <w:rPr>
          <w:rFonts w:ascii="Calibri" w:hAnsi="Calibri" w:cs="Calibri"/>
          <w:color w:val="000000"/>
          <w:lang w:val="hr-HR"/>
        </w:rPr>
        <w:t xml:space="preserve"> tijekom trajanja ugovora o javnoj nabavi,</w:t>
      </w:r>
      <w:r w:rsidRPr="00B54AAF">
        <w:rPr>
          <w:rFonts w:cstheme="minorHAnsi"/>
          <w:color w:val="000000"/>
          <w:lang w:val="hr-HR"/>
        </w:rPr>
        <w:t xml:space="preserve"> a koje su opisane u Dokumentaciji o nabavi.</w:t>
      </w:r>
    </w:p>
    <w:p w14:paraId="1327BB28" w14:textId="77777777" w:rsidR="00621C62" w:rsidRPr="00B54AAF" w:rsidRDefault="00621C62" w:rsidP="00621C62">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Ponuditelj je dužan ponuditi, tj. upisati jediničnu cijenu i ukupnu cijenu (zaokružene na dvije decimale) za svaku stavku Troškovnika te cijenu ponude, na način kako je to određeno Troškovnikom, kao i upisati cijenu ponude, na način kako je to određeno u ponudbenom listu.</w:t>
      </w:r>
    </w:p>
    <w:p w14:paraId="7643AE31" w14:textId="44ABB2C7" w:rsidR="00621C62" w:rsidRPr="00B54AAF" w:rsidRDefault="00621C62" w:rsidP="00621C62">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 xml:space="preserve">Kada cijena ponude bez poreza na dodanu vrijednost izražena u troškovniku ne odgovara cijeni ponude bez poreza na dodanu vrijednost izraženoj u </w:t>
      </w:r>
      <w:r w:rsidR="00A04457">
        <w:rPr>
          <w:rFonts w:ascii="Calibri" w:hAnsi="Calibri" w:cs="Calibri"/>
          <w:color w:val="000000"/>
          <w:lang w:val="hr-HR"/>
        </w:rPr>
        <w:t>Uvezu ponude</w:t>
      </w:r>
      <w:r w:rsidR="00B35947">
        <w:rPr>
          <w:rFonts w:ascii="Calibri" w:hAnsi="Calibri" w:cs="Calibri"/>
          <w:color w:val="000000"/>
          <w:lang w:val="hr-HR"/>
        </w:rPr>
        <w:t xml:space="preserve"> </w:t>
      </w:r>
      <w:r w:rsidR="00A04457">
        <w:rPr>
          <w:rFonts w:ascii="Calibri" w:hAnsi="Calibri" w:cs="Calibri"/>
          <w:color w:val="000000"/>
          <w:lang w:val="hr-HR"/>
        </w:rPr>
        <w:t>(</w:t>
      </w:r>
      <w:r w:rsidRPr="00B54AAF">
        <w:rPr>
          <w:rFonts w:ascii="Calibri" w:hAnsi="Calibri" w:cs="Calibri"/>
          <w:color w:val="000000"/>
          <w:lang w:val="hr-HR"/>
        </w:rPr>
        <w:t>Ponudbenom listu</w:t>
      </w:r>
      <w:r w:rsidR="00A04457">
        <w:rPr>
          <w:rFonts w:ascii="Calibri" w:hAnsi="Calibri" w:cs="Calibri"/>
          <w:color w:val="000000"/>
          <w:lang w:val="hr-HR"/>
        </w:rPr>
        <w:t>)</w:t>
      </w:r>
      <w:r w:rsidRPr="00B54AAF">
        <w:rPr>
          <w:rFonts w:ascii="Calibri" w:hAnsi="Calibri" w:cs="Calibri"/>
          <w:color w:val="000000"/>
          <w:lang w:val="hr-HR"/>
        </w:rPr>
        <w:t xml:space="preserve">, vrijedi cijena ponude bez poreza na dodanu vrijednost izražena u troškovniku. </w:t>
      </w:r>
    </w:p>
    <w:p w14:paraId="1D7E84A4" w14:textId="77777777" w:rsidR="00621C62" w:rsidRPr="00B54AAF" w:rsidRDefault="00621C62" w:rsidP="00621C62">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Ako Ponuditelj ne postupi u skladu sa zahtjevima iz ovog poglavlja ili promijeni tekst ili količine navedene u troškovniku, smatrat će se da je takav troškovnik nepotpun i nevažeći te će ponuda biti odbijena.</w:t>
      </w:r>
    </w:p>
    <w:p w14:paraId="5803FFF2" w14:textId="77777777" w:rsidR="00621C62" w:rsidRPr="00B54AAF" w:rsidRDefault="00621C62" w:rsidP="00621C62">
      <w:pPr>
        <w:tabs>
          <w:tab w:val="left" w:pos="1134"/>
        </w:tabs>
        <w:spacing w:line="276" w:lineRule="auto"/>
        <w:rPr>
          <w:rFonts w:cstheme="minorHAnsi"/>
          <w:color w:val="000000"/>
          <w:lang w:val="hr-HR"/>
        </w:rPr>
      </w:pPr>
      <w:r w:rsidRPr="00B54AAF">
        <w:rPr>
          <w:rFonts w:cstheme="minorHAnsi"/>
          <w:color w:val="000000"/>
          <w:lang w:val="hr-HR"/>
        </w:rPr>
        <w:t>Ukoliko Ponuditelj daje popust na cijenu ponude, isti mora biti uključen u stavke Troškovnika te ga nije dopustivo zasebno iskazivati.</w:t>
      </w:r>
    </w:p>
    <w:p w14:paraId="52A55262" w14:textId="77777777" w:rsidR="008033B9" w:rsidRPr="00B54AAF" w:rsidRDefault="008033B9" w:rsidP="008033B9">
      <w:pPr>
        <w:autoSpaceDE w:val="0"/>
        <w:autoSpaceDN w:val="0"/>
        <w:adjustRightInd w:val="0"/>
        <w:rPr>
          <w:rFonts w:ascii="Calibri" w:hAnsi="Calibri" w:cs="Calibri"/>
          <w:color w:val="000000"/>
          <w:lang w:val="hr-HR"/>
        </w:rPr>
      </w:pPr>
      <w:r w:rsidRPr="00B54AAF">
        <w:rPr>
          <w:rFonts w:ascii="Calibri" w:hAnsi="Calibri" w:cs="Calibri"/>
          <w:color w:val="000000"/>
          <w:lang w:val="hr-HR"/>
        </w:rPr>
        <w:t xml:space="preserve">Ako ponuditelj nije u sustavu PDV-a (to se odnosi i na inozemne ponuditelje) ili je predmet nabave oslobođen PDV-a, na mjesto predviđeno za upis cijene ponude s PDV-om, upisuje se isti iznos kao što je upisan na mjestu predviđenom za upis cijene ponude bez PDV-a, a mjesto predviđeno za upis iznosa PDV-a ostavlja se prazno. </w:t>
      </w:r>
    </w:p>
    <w:p w14:paraId="69D944AE" w14:textId="3520B5E4" w:rsidR="00B92FA8" w:rsidRPr="00B54AAF" w:rsidRDefault="008033B9" w:rsidP="008033B9">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U slučaju da ponuditelj nema sjedište u Republici Hrvatskoj, u ponudi ne iskazuje PDV svoje države sjedišta, nego stopu PDV-a primjenjivu u Republici Hrvatskoj, a Naručitelj će obračunati PDV sukladno odredbama Zakona o porezu na dodanu vrijednost (NN 73/13, 99/13, 148/13, 153/13, 143/14, 115/16</w:t>
      </w:r>
      <w:r w:rsidR="00444E02">
        <w:rPr>
          <w:rFonts w:ascii="Calibri" w:hAnsi="Calibri" w:cs="Calibri"/>
          <w:color w:val="000000"/>
          <w:lang w:val="hr-HR"/>
        </w:rPr>
        <w:t>, 106/18</w:t>
      </w:r>
      <w:ins w:id="137" w:author="Biljana Polić" w:date="2020-02-28T15:24:00Z">
        <w:r w:rsidR="003A73FF">
          <w:rPr>
            <w:rFonts w:ascii="Calibri" w:hAnsi="Calibri" w:cs="Calibri"/>
            <w:color w:val="000000"/>
            <w:lang w:val="hr-HR"/>
          </w:rPr>
          <w:t xml:space="preserve"> I 121/19</w:t>
        </w:r>
      </w:ins>
      <w:r w:rsidRPr="00B54AAF">
        <w:rPr>
          <w:rFonts w:ascii="Calibri" w:hAnsi="Calibri" w:cs="Calibri"/>
          <w:color w:val="000000"/>
          <w:lang w:val="hr-HR"/>
        </w:rPr>
        <w:t>).</w:t>
      </w:r>
    </w:p>
    <w:p w14:paraId="6B51E7B3" w14:textId="77777777" w:rsidR="00850B0D" w:rsidRPr="00B54AAF" w:rsidRDefault="00850B0D" w:rsidP="00850B0D">
      <w:pPr>
        <w:rPr>
          <w:lang w:val="hr-HR"/>
        </w:rPr>
      </w:pPr>
    </w:p>
    <w:p w14:paraId="5DF54E48" w14:textId="234113AF" w:rsidR="00621C62" w:rsidRPr="00B54AAF" w:rsidRDefault="00850B0D" w:rsidP="00621C62">
      <w:pPr>
        <w:pStyle w:val="Naslov2"/>
        <w:rPr>
          <w:lang w:val="hr-HR"/>
        </w:rPr>
      </w:pPr>
      <w:bookmarkStart w:id="138" w:name="_Ref528691694"/>
      <w:bookmarkStart w:id="139" w:name="_Toc2953264"/>
      <w:r w:rsidRPr="00B54AAF">
        <w:rPr>
          <w:caps w:val="0"/>
          <w:lang w:val="hr-HR"/>
        </w:rPr>
        <w:t>KRITERIJ ZA ODABIR PONUDE</w:t>
      </w:r>
      <w:bookmarkEnd w:id="138"/>
      <w:bookmarkEnd w:id="139"/>
    </w:p>
    <w:p w14:paraId="0E50B015" w14:textId="77777777" w:rsidR="00FC3CF7" w:rsidRPr="00B54AAF" w:rsidRDefault="00FC3CF7" w:rsidP="00FC3CF7">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Kriterij odabira ponude je </w:t>
      </w:r>
      <w:r w:rsidRPr="00B54AAF">
        <w:rPr>
          <w:rFonts w:ascii="Calibri" w:hAnsi="Calibri" w:cs="ArialMT"/>
          <w:b/>
          <w:lang w:val="hr-HR"/>
        </w:rPr>
        <w:t>ekonomski najpovoljnija ponuda (ENP)</w:t>
      </w:r>
      <w:r w:rsidRPr="00B54AAF">
        <w:rPr>
          <w:rFonts w:ascii="Calibri" w:hAnsi="Calibri" w:cs="ArialMT"/>
          <w:lang w:val="hr-HR"/>
        </w:rPr>
        <w:t xml:space="preserve">. </w:t>
      </w:r>
    </w:p>
    <w:p w14:paraId="7930AD5D" w14:textId="6E25E8C8" w:rsidR="00FC3CF7" w:rsidRPr="00B54AAF" w:rsidRDefault="00FC3CF7" w:rsidP="00FC3CF7">
      <w:pPr>
        <w:jc w:val="both"/>
        <w:rPr>
          <w:lang w:val="hr-HR" w:eastAsia="en-US"/>
        </w:rPr>
      </w:pPr>
      <w:r w:rsidRPr="00B54AAF">
        <w:rPr>
          <w:lang w:val="hr-HR" w:eastAsia="en-US"/>
        </w:rPr>
        <w:t xml:space="preserve">Naručitelj će između prihvatljivih ponuda sposobnih ponuditelja odabrati ekonomski najpovoljniju ponudu na temelju sljedećih kriterija: cijena i </w:t>
      </w:r>
      <w:r w:rsidR="00470A14" w:rsidRPr="00B54AAF">
        <w:rPr>
          <w:lang w:val="hr-HR" w:eastAsia="en-US"/>
        </w:rPr>
        <w:t>ocjene tehničkog dijela ponude</w:t>
      </w:r>
      <w:r w:rsidR="0075772E" w:rsidRPr="00B54AAF">
        <w:rPr>
          <w:lang w:val="hr-HR" w:eastAsia="en-US"/>
        </w:rPr>
        <w:t>- stručne kvalifikacije stručnjaka</w:t>
      </w:r>
      <w:r w:rsidRPr="00B54AAF">
        <w:rPr>
          <w:lang w:val="hr-HR" w:eastAsia="en-US"/>
        </w:rPr>
        <w:t>, a čiji je relativni značaj prikazan u tablici u nastavku.</w:t>
      </w:r>
    </w:p>
    <w:p w14:paraId="3D23617D" w14:textId="77777777" w:rsidR="00122109" w:rsidRPr="002A33D7" w:rsidRDefault="00122109" w:rsidP="00122109">
      <w:pPr>
        <w:rPr>
          <w:lang w:eastAsia="en-US"/>
        </w:rPr>
      </w:pPr>
      <w:r w:rsidRPr="002A33D7">
        <w:rPr>
          <w:lang w:eastAsia="en-US"/>
        </w:rPr>
        <w:t>Maksimalan broj bodova je 100.</w:t>
      </w:r>
    </w:p>
    <w:p w14:paraId="6BD3E5A3" w14:textId="77777777" w:rsidR="00FC3CF7" w:rsidRPr="00B54AAF" w:rsidRDefault="00FC3CF7" w:rsidP="00FC3CF7">
      <w:pPr>
        <w:autoSpaceDE w:val="0"/>
        <w:autoSpaceDN w:val="0"/>
        <w:adjustRightInd w:val="0"/>
        <w:spacing w:after="120"/>
        <w:ind w:right="272"/>
        <w:jc w:val="both"/>
        <w:rPr>
          <w:rFonts w:ascii="Calibri" w:hAnsi="Calibri" w:cs="ArialMT"/>
          <w:lang w:val="hr-HR"/>
        </w:rPr>
      </w:pPr>
    </w:p>
    <w:tbl>
      <w:tblPr>
        <w:tblW w:w="3962" w:type="pct"/>
        <w:jc w:val="center"/>
        <w:tblLayout w:type="fixed"/>
        <w:tblLook w:val="0000" w:firstRow="0" w:lastRow="0" w:firstColumn="0" w:lastColumn="0" w:noHBand="0" w:noVBand="0"/>
      </w:tblPr>
      <w:tblGrid>
        <w:gridCol w:w="1252"/>
        <w:gridCol w:w="3297"/>
        <w:gridCol w:w="1315"/>
        <w:gridCol w:w="1315"/>
      </w:tblGrid>
      <w:tr w:rsidR="0075772E" w:rsidRPr="00B54AAF" w14:paraId="6FC73F49" w14:textId="77777777" w:rsidTr="0075772E">
        <w:trPr>
          <w:trHeight w:val="520"/>
          <w:jc w:val="center"/>
        </w:trPr>
        <w:tc>
          <w:tcPr>
            <w:tcW w:w="872" w:type="pct"/>
            <w:tcBorders>
              <w:top w:val="single" w:sz="4" w:space="0" w:color="000000"/>
              <w:left w:val="single" w:sz="4" w:space="0" w:color="000000"/>
              <w:bottom w:val="single" w:sz="4" w:space="0" w:color="000000"/>
            </w:tcBorders>
            <w:shd w:val="clear" w:color="auto" w:fill="B8CCE4"/>
            <w:vAlign w:val="center"/>
          </w:tcPr>
          <w:p w14:paraId="3B1D9FB1" w14:textId="77777777" w:rsidR="0075772E" w:rsidRPr="00B54AAF" w:rsidRDefault="0075772E" w:rsidP="00793597">
            <w:pPr>
              <w:autoSpaceDE w:val="0"/>
              <w:autoSpaceDN w:val="0"/>
              <w:adjustRightInd w:val="0"/>
              <w:ind w:right="272"/>
              <w:jc w:val="center"/>
              <w:rPr>
                <w:rFonts w:cstheme="minorHAnsi"/>
                <w:sz w:val="16"/>
                <w:szCs w:val="16"/>
                <w:lang w:val="hr-HR"/>
              </w:rPr>
            </w:pPr>
            <w:r w:rsidRPr="00B54AAF">
              <w:rPr>
                <w:rFonts w:cstheme="minorHAnsi"/>
                <w:b/>
                <w:lang w:val="hr-HR"/>
              </w:rPr>
              <w:t>Red. broj</w:t>
            </w:r>
          </w:p>
        </w:tc>
        <w:tc>
          <w:tcPr>
            <w:tcW w:w="2296" w:type="pct"/>
            <w:tcBorders>
              <w:top w:val="single" w:sz="4" w:space="0" w:color="000000"/>
              <w:left w:val="single" w:sz="4" w:space="0" w:color="000000"/>
              <w:bottom w:val="single" w:sz="4" w:space="0" w:color="000000"/>
            </w:tcBorders>
            <w:shd w:val="clear" w:color="auto" w:fill="B8CCE4"/>
            <w:vAlign w:val="center"/>
          </w:tcPr>
          <w:p w14:paraId="7A841E57" w14:textId="77777777" w:rsidR="0075772E" w:rsidRPr="00B54AAF" w:rsidRDefault="0075772E" w:rsidP="00793597">
            <w:pPr>
              <w:autoSpaceDE w:val="0"/>
              <w:autoSpaceDN w:val="0"/>
              <w:adjustRightInd w:val="0"/>
              <w:ind w:right="272"/>
              <w:jc w:val="center"/>
              <w:rPr>
                <w:rFonts w:cstheme="minorHAnsi"/>
                <w:b/>
                <w:lang w:val="hr-HR"/>
              </w:rPr>
            </w:pPr>
            <w:r w:rsidRPr="00B54AAF">
              <w:rPr>
                <w:rFonts w:cstheme="minorHAnsi"/>
                <w:b/>
                <w:lang w:val="hr-HR"/>
              </w:rPr>
              <w:t>Kriterij</w:t>
            </w:r>
          </w:p>
        </w:tc>
        <w:tc>
          <w:tcPr>
            <w:tcW w:w="916" w:type="pct"/>
            <w:tcBorders>
              <w:top w:val="single" w:sz="4" w:space="0" w:color="000000"/>
              <w:left w:val="single" w:sz="4" w:space="0" w:color="000000"/>
              <w:bottom w:val="single" w:sz="4" w:space="0" w:color="000000"/>
            </w:tcBorders>
            <w:shd w:val="clear" w:color="auto" w:fill="B8CCE4"/>
          </w:tcPr>
          <w:p w14:paraId="07CD68C0" w14:textId="4715969C" w:rsidR="0075772E" w:rsidRPr="00B54AAF" w:rsidRDefault="0075772E" w:rsidP="00793597">
            <w:pPr>
              <w:autoSpaceDE w:val="0"/>
              <w:autoSpaceDN w:val="0"/>
              <w:adjustRightInd w:val="0"/>
              <w:jc w:val="center"/>
              <w:rPr>
                <w:rFonts w:cstheme="minorHAnsi"/>
                <w:b/>
                <w:lang w:val="hr-HR"/>
              </w:rPr>
            </w:pPr>
            <w:r w:rsidRPr="00B54AAF">
              <w:rPr>
                <w:b/>
                <w:lang w:val="hr-HR" w:eastAsia="en-US"/>
              </w:rPr>
              <w:t>Relativni značaj</w:t>
            </w:r>
          </w:p>
        </w:tc>
        <w:tc>
          <w:tcPr>
            <w:tcW w:w="916"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398CF607" w14:textId="6EEFFD18" w:rsidR="0075772E" w:rsidRPr="00B54AAF" w:rsidRDefault="0075772E" w:rsidP="00793597">
            <w:pPr>
              <w:autoSpaceDE w:val="0"/>
              <w:autoSpaceDN w:val="0"/>
              <w:adjustRightInd w:val="0"/>
              <w:jc w:val="center"/>
              <w:rPr>
                <w:rFonts w:cstheme="minorHAnsi"/>
                <w:b/>
                <w:lang w:val="hr-HR"/>
              </w:rPr>
            </w:pPr>
            <w:r w:rsidRPr="00B54AAF">
              <w:rPr>
                <w:rFonts w:cstheme="minorHAnsi"/>
                <w:b/>
                <w:lang w:val="hr-HR"/>
              </w:rPr>
              <w:t>Maksimalan broj bodova</w:t>
            </w:r>
          </w:p>
        </w:tc>
      </w:tr>
      <w:tr w:rsidR="0075772E" w:rsidRPr="00B54AAF" w14:paraId="159A2F66" w14:textId="77777777" w:rsidTr="00B92FA8">
        <w:trPr>
          <w:jc w:val="center"/>
        </w:trPr>
        <w:tc>
          <w:tcPr>
            <w:tcW w:w="872" w:type="pct"/>
            <w:tcBorders>
              <w:top w:val="single" w:sz="4" w:space="0" w:color="000000"/>
              <w:left w:val="single" w:sz="4" w:space="0" w:color="000000"/>
              <w:bottom w:val="single" w:sz="4" w:space="0" w:color="000000"/>
            </w:tcBorders>
            <w:vAlign w:val="center"/>
          </w:tcPr>
          <w:p w14:paraId="49D3BE11" w14:textId="77777777" w:rsidR="0075772E" w:rsidRPr="00B54AAF" w:rsidRDefault="0075772E" w:rsidP="0075772E">
            <w:pPr>
              <w:autoSpaceDE w:val="0"/>
              <w:autoSpaceDN w:val="0"/>
              <w:adjustRightInd w:val="0"/>
              <w:ind w:left="-113"/>
              <w:jc w:val="center"/>
              <w:rPr>
                <w:rFonts w:cstheme="minorHAnsi"/>
                <w:lang w:val="hr-HR"/>
              </w:rPr>
            </w:pPr>
            <w:r w:rsidRPr="00B54AAF">
              <w:rPr>
                <w:rFonts w:cstheme="minorHAnsi"/>
                <w:lang w:val="hr-HR"/>
              </w:rPr>
              <w:t>1.</w:t>
            </w:r>
          </w:p>
        </w:tc>
        <w:tc>
          <w:tcPr>
            <w:tcW w:w="2296" w:type="pct"/>
            <w:tcBorders>
              <w:top w:val="single" w:sz="4" w:space="0" w:color="000000"/>
              <w:left w:val="single" w:sz="4" w:space="0" w:color="000000"/>
              <w:bottom w:val="single" w:sz="4" w:space="0" w:color="000000"/>
            </w:tcBorders>
            <w:vAlign w:val="center"/>
          </w:tcPr>
          <w:p w14:paraId="5B2F7767" w14:textId="77777777" w:rsidR="0075772E" w:rsidRPr="00B54AAF" w:rsidRDefault="0075772E" w:rsidP="0075772E">
            <w:pPr>
              <w:autoSpaceDE w:val="0"/>
              <w:autoSpaceDN w:val="0"/>
              <w:adjustRightInd w:val="0"/>
              <w:ind w:right="272"/>
              <w:jc w:val="both"/>
              <w:rPr>
                <w:rFonts w:cstheme="minorHAnsi"/>
                <w:lang w:val="hr-HR"/>
              </w:rPr>
            </w:pPr>
            <w:r w:rsidRPr="00B54AAF">
              <w:rPr>
                <w:rFonts w:cstheme="minorHAnsi"/>
                <w:lang w:val="hr-HR"/>
              </w:rPr>
              <w:t>Cijena ponude</w:t>
            </w:r>
          </w:p>
        </w:tc>
        <w:tc>
          <w:tcPr>
            <w:tcW w:w="916" w:type="pct"/>
            <w:tcBorders>
              <w:top w:val="single" w:sz="4" w:space="0" w:color="000000"/>
              <w:left w:val="single" w:sz="4" w:space="0" w:color="000000"/>
              <w:bottom w:val="single" w:sz="4" w:space="0" w:color="000000"/>
            </w:tcBorders>
            <w:vAlign w:val="center"/>
          </w:tcPr>
          <w:p w14:paraId="7DC6AFC6" w14:textId="4247E9E5" w:rsidR="0075772E" w:rsidRPr="00B54AAF" w:rsidRDefault="0075772E" w:rsidP="0075772E">
            <w:pPr>
              <w:autoSpaceDE w:val="0"/>
              <w:autoSpaceDN w:val="0"/>
              <w:adjustRightInd w:val="0"/>
              <w:ind w:left="-193" w:right="460"/>
              <w:jc w:val="right"/>
              <w:rPr>
                <w:rFonts w:cstheme="minorHAnsi"/>
                <w:lang w:val="hr-HR"/>
              </w:rPr>
            </w:pPr>
            <w:r w:rsidRPr="00B54AAF">
              <w:rPr>
                <w:rFonts w:cstheme="minorHAnsi"/>
                <w:lang w:val="hr-HR"/>
              </w:rPr>
              <w:t>40%</w:t>
            </w:r>
          </w:p>
        </w:tc>
        <w:tc>
          <w:tcPr>
            <w:tcW w:w="916" w:type="pct"/>
            <w:tcBorders>
              <w:top w:val="single" w:sz="4" w:space="0" w:color="000000"/>
              <w:left w:val="single" w:sz="4" w:space="0" w:color="000000"/>
              <w:bottom w:val="single" w:sz="4" w:space="0" w:color="000000"/>
              <w:right w:val="single" w:sz="4" w:space="0" w:color="000000"/>
            </w:tcBorders>
            <w:vAlign w:val="center"/>
          </w:tcPr>
          <w:p w14:paraId="47049378" w14:textId="6E3837EF" w:rsidR="0075772E" w:rsidRPr="00B54AAF" w:rsidRDefault="0075772E" w:rsidP="0075772E">
            <w:pPr>
              <w:autoSpaceDE w:val="0"/>
              <w:autoSpaceDN w:val="0"/>
              <w:adjustRightInd w:val="0"/>
              <w:ind w:left="-193" w:right="460"/>
              <w:jc w:val="right"/>
              <w:rPr>
                <w:rFonts w:cstheme="minorHAnsi"/>
                <w:lang w:val="hr-HR"/>
              </w:rPr>
            </w:pPr>
            <w:r w:rsidRPr="00B54AAF">
              <w:rPr>
                <w:rFonts w:cstheme="minorHAnsi"/>
                <w:lang w:val="hr-HR"/>
              </w:rPr>
              <w:t>40</w:t>
            </w:r>
          </w:p>
        </w:tc>
      </w:tr>
      <w:tr w:rsidR="0075772E" w:rsidRPr="00B54AAF" w14:paraId="7D9DEC43" w14:textId="77777777" w:rsidTr="00B92FA8">
        <w:trPr>
          <w:jc w:val="center"/>
        </w:trPr>
        <w:tc>
          <w:tcPr>
            <w:tcW w:w="872" w:type="pct"/>
            <w:tcBorders>
              <w:top w:val="single" w:sz="4" w:space="0" w:color="000000"/>
              <w:left w:val="single" w:sz="4" w:space="0" w:color="000000"/>
              <w:bottom w:val="single" w:sz="4" w:space="0" w:color="000000"/>
            </w:tcBorders>
            <w:vAlign w:val="center"/>
          </w:tcPr>
          <w:p w14:paraId="5719167F" w14:textId="77777777" w:rsidR="0075772E" w:rsidRPr="00B54AAF" w:rsidRDefault="0075772E" w:rsidP="0075772E">
            <w:pPr>
              <w:autoSpaceDE w:val="0"/>
              <w:autoSpaceDN w:val="0"/>
              <w:adjustRightInd w:val="0"/>
              <w:ind w:left="-113"/>
              <w:jc w:val="center"/>
              <w:rPr>
                <w:rFonts w:cstheme="minorHAnsi"/>
                <w:lang w:val="hr-HR"/>
              </w:rPr>
            </w:pPr>
            <w:r w:rsidRPr="00B54AAF">
              <w:rPr>
                <w:rFonts w:cstheme="minorHAnsi"/>
                <w:lang w:val="hr-HR"/>
              </w:rPr>
              <w:t>2.</w:t>
            </w:r>
          </w:p>
        </w:tc>
        <w:tc>
          <w:tcPr>
            <w:tcW w:w="2296" w:type="pct"/>
            <w:tcBorders>
              <w:top w:val="single" w:sz="4" w:space="0" w:color="000000"/>
              <w:left w:val="single" w:sz="4" w:space="0" w:color="000000"/>
              <w:bottom w:val="single" w:sz="4" w:space="0" w:color="000000"/>
            </w:tcBorders>
            <w:vAlign w:val="center"/>
          </w:tcPr>
          <w:p w14:paraId="7880FA0C" w14:textId="11783FC3" w:rsidR="0075772E" w:rsidRPr="00B54AAF" w:rsidRDefault="0075772E" w:rsidP="0075772E">
            <w:pPr>
              <w:autoSpaceDE w:val="0"/>
              <w:autoSpaceDN w:val="0"/>
              <w:adjustRightInd w:val="0"/>
              <w:ind w:right="272"/>
              <w:jc w:val="both"/>
              <w:rPr>
                <w:rFonts w:cstheme="minorHAnsi"/>
                <w:lang w:val="hr-HR"/>
              </w:rPr>
            </w:pPr>
            <w:r w:rsidRPr="00B54AAF">
              <w:rPr>
                <w:rFonts w:cstheme="minorHAnsi"/>
                <w:lang w:val="hr-HR"/>
              </w:rPr>
              <w:t xml:space="preserve">Specifično stručno iskustvo  Stručnjaka 1: </w:t>
            </w:r>
          </w:p>
        </w:tc>
        <w:tc>
          <w:tcPr>
            <w:tcW w:w="916" w:type="pct"/>
            <w:tcBorders>
              <w:top w:val="single" w:sz="4" w:space="0" w:color="000000"/>
              <w:left w:val="single" w:sz="4" w:space="0" w:color="000000"/>
              <w:bottom w:val="single" w:sz="4" w:space="0" w:color="000000"/>
            </w:tcBorders>
            <w:vAlign w:val="center"/>
          </w:tcPr>
          <w:p w14:paraId="5218B868" w14:textId="1978A009" w:rsidR="0075772E" w:rsidRPr="00B54AAF" w:rsidRDefault="002B3568" w:rsidP="0075772E">
            <w:pPr>
              <w:autoSpaceDE w:val="0"/>
              <w:autoSpaceDN w:val="0"/>
              <w:adjustRightInd w:val="0"/>
              <w:ind w:left="-193" w:right="460"/>
              <w:jc w:val="right"/>
              <w:rPr>
                <w:rFonts w:cstheme="minorHAnsi"/>
                <w:lang w:val="hr-HR"/>
              </w:rPr>
            </w:pPr>
            <w:r w:rsidRPr="00B54AAF">
              <w:rPr>
                <w:rFonts w:cstheme="minorHAnsi"/>
                <w:lang w:val="hr-HR"/>
              </w:rPr>
              <w:t>40</w:t>
            </w:r>
            <w:r w:rsidR="0075772E" w:rsidRPr="00B54AAF">
              <w:rPr>
                <w:rFonts w:cstheme="minorHAnsi"/>
                <w:lang w:val="hr-HR"/>
              </w:rPr>
              <w:t>%</w:t>
            </w:r>
          </w:p>
        </w:tc>
        <w:tc>
          <w:tcPr>
            <w:tcW w:w="916" w:type="pct"/>
            <w:tcBorders>
              <w:top w:val="single" w:sz="4" w:space="0" w:color="000000"/>
              <w:left w:val="single" w:sz="4" w:space="0" w:color="000000"/>
              <w:bottom w:val="single" w:sz="4" w:space="0" w:color="000000"/>
              <w:right w:val="single" w:sz="4" w:space="0" w:color="000000"/>
            </w:tcBorders>
            <w:vAlign w:val="center"/>
          </w:tcPr>
          <w:p w14:paraId="07059E7E" w14:textId="182041CF" w:rsidR="0075772E" w:rsidRPr="00B54AAF" w:rsidRDefault="002B3568" w:rsidP="0075772E">
            <w:pPr>
              <w:autoSpaceDE w:val="0"/>
              <w:autoSpaceDN w:val="0"/>
              <w:adjustRightInd w:val="0"/>
              <w:ind w:left="-193" w:right="460"/>
              <w:jc w:val="right"/>
              <w:rPr>
                <w:rFonts w:cstheme="minorHAnsi"/>
                <w:lang w:val="hr-HR"/>
              </w:rPr>
            </w:pPr>
            <w:r w:rsidRPr="00B54AAF">
              <w:rPr>
                <w:rFonts w:cstheme="minorHAnsi"/>
                <w:lang w:val="hr-HR"/>
              </w:rPr>
              <w:t>40</w:t>
            </w:r>
          </w:p>
        </w:tc>
      </w:tr>
      <w:tr w:rsidR="0075772E" w:rsidRPr="00B54AAF" w14:paraId="7549BFED" w14:textId="77777777" w:rsidTr="00B92FA8">
        <w:trPr>
          <w:jc w:val="center"/>
        </w:trPr>
        <w:tc>
          <w:tcPr>
            <w:tcW w:w="872" w:type="pct"/>
            <w:tcBorders>
              <w:top w:val="single" w:sz="4" w:space="0" w:color="000000"/>
              <w:left w:val="single" w:sz="4" w:space="0" w:color="000000"/>
              <w:bottom w:val="single" w:sz="4" w:space="0" w:color="000000"/>
            </w:tcBorders>
            <w:vAlign w:val="center"/>
          </w:tcPr>
          <w:p w14:paraId="2E7DB1CA" w14:textId="77777777" w:rsidR="0075772E" w:rsidRPr="00B54AAF" w:rsidRDefault="0075772E" w:rsidP="0075772E">
            <w:pPr>
              <w:autoSpaceDE w:val="0"/>
              <w:autoSpaceDN w:val="0"/>
              <w:adjustRightInd w:val="0"/>
              <w:ind w:left="-113"/>
              <w:jc w:val="center"/>
              <w:rPr>
                <w:rFonts w:cstheme="minorHAnsi"/>
                <w:lang w:val="hr-HR"/>
              </w:rPr>
            </w:pPr>
            <w:r w:rsidRPr="00B54AAF">
              <w:rPr>
                <w:rFonts w:cstheme="minorHAnsi"/>
                <w:lang w:val="hr-HR"/>
              </w:rPr>
              <w:t>3.</w:t>
            </w:r>
          </w:p>
        </w:tc>
        <w:tc>
          <w:tcPr>
            <w:tcW w:w="2296" w:type="pct"/>
            <w:tcBorders>
              <w:top w:val="single" w:sz="4" w:space="0" w:color="000000"/>
              <w:left w:val="single" w:sz="4" w:space="0" w:color="000000"/>
              <w:bottom w:val="single" w:sz="4" w:space="0" w:color="000000"/>
            </w:tcBorders>
            <w:vAlign w:val="center"/>
          </w:tcPr>
          <w:p w14:paraId="271A5825" w14:textId="67AF369B" w:rsidR="0075772E" w:rsidRPr="00B54AAF" w:rsidRDefault="0075772E" w:rsidP="0075772E">
            <w:pPr>
              <w:autoSpaceDE w:val="0"/>
              <w:autoSpaceDN w:val="0"/>
              <w:adjustRightInd w:val="0"/>
              <w:ind w:right="272"/>
              <w:rPr>
                <w:rFonts w:cstheme="minorHAnsi"/>
                <w:lang w:val="hr-HR"/>
              </w:rPr>
            </w:pPr>
            <w:r w:rsidRPr="00B54AAF">
              <w:rPr>
                <w:rFonts w:cstheme="minorHAnsi"/>
                <w:lang w:val="hr-HR"/>
              </w:rPr>
              <w:t xml:space="preserve">Specifično stručno iskustvo  Stručnjaka 2: </w:t>
            </w:r>
          </w:p>
        </w:tc>
        <w:tc>
          <w:tcPr>
            <w:tcW w:w="916" w:type="pct"/>
            <w:tcBorders>
              <w:top w:val="single" w:sz="4" w:space="0" w:color="000000"/>
              <w:left w:val="single" w:sz="4" w:space="0" w:color="000000"/>
              <w:bottom w:val="single" w:sz="4" w:space="0" w:color="000000"/>
            </w:tcBorders>
            <w:vAlign w:val="center"/>
          </w:tcPr>
          <w:p w14:paraId="2A199199" w14:textId="5EBF4561" w:rsidR="0075772E" w:rsidRPr="00B54AAF" w:rsidRDefault="002B3568" w:rsidP="0075772E">
            <w:pPr>
              <w:autoSpaceDE w:val="0"/>
              <w:autoSpaceDN w:val="0"/>
              <w:adjustRightInd w:val="0"/>
              <w:ind w:left="-193" w:right="460"/>
              <w:jc w:val="right"/>
              <w:rPr>
                <w:rFonts w:cstheme="minorHAnsi"/>
                <w:lang w:val="hr-HR"/>
              </w:rPr>
            </w:pPr>
            <w:r w:rsidRPr="00B54AAF">
              <w:rPr>
                <w:rFonts w:cstheme="minorHAnsi"/>
                <w:lang w:val="hr-HR"/>
              </w:rPr>
              <w:t>20</w:t>
            </w:r>
            <w:r w:rsidR="0075772E" w:rsidRPr="00B54AAF">
              <w:rPr>
                <w:rFonts w:cstheme="minorHAnsi"/>
                <w:lang w:val="hr-HR"/>
              </w:rPr>
              <w:t>%</w:t>
            </w:r>
          </w:p>
        </w:tc>
        <w:tc>
          <w:tcPr>
            <w:tcW w:w="916" w:type="pct"/>
            <w:tcBorders>
              <w:top w:val="single" w:sz="4" w:space="0" w:color="000000"/>
              <w:left w:val="single" w:sz="4" w:space="0" w:color="000000"/>
              <w:bottom w:val="single" w:sz="4" w:space="0" w:color="000000"/>
              <w:right w:val="single" w:sz="4" w:space="0" w:color="000000"/>
            </w:tcBorders>
            <w:vAlign w:val="center"/>
          </w:tcPr>
          <w:p w14:paraId="38B43B0A" w14:textId="06689E81" w:rsidR="0075772E" w:rsidRPr="00B54AAF" w:rsidRDefault="002B3568" w:rsidP="0075772E">
            <w:pPr>
              <w:autoSpaceDE w:val="0"/>
              <w:autoSpaceDN w:val="0"/>
              <w:adjustRightInd w:val="0"/>
              <w:ind w:left="-193" w:right="460"/>
              <w:jc w:val="right"/>
              <w:rPr>
                <w:rFonts w:cstheme="minorHAnsi"/>
                <w:lang w:val="hr-HR"/>
              </w:rPr>
            </w:pPr>
            <w:r w:rsidRPr="00B54AAF">
              <w:rPr>
                <w:rFonts w:cstheme="minorHAnsi"/>
                <w:lang w:val="hr-HR"/>
              </w:rPr>
              <w:t>20</w:t>
            </w:r>
          </w:p>
        </w:tc>
      </w:tr>
      <w:tr w:rsidR="0075772E" w:rsidRPr="00B54AAF" w14:paraId="4139C06B" w14:textId="77777777" w:rsidTr="0075772E">
        <w:trPr>
          <w:jc w:val="center"/>
        </w:trPr>
        <w:tc>
          <w:tcPr>
            <w:tcW w:w="872" w:type="pct"/>
            <w:tcBorders>
              <w:top w:val="single" w:sz="4" w:space="0" w:color="000000"/>
              <w:left w:val="single" w:sz="4" w:space="0" w:color="000000"/>
              <w:bottom w:val="single" w:sz="4" w:space="0" w:color="000000"/>
            </w:tcBorders>
            <w:vAlign w:val="center"/>
          </w:tcPr>
          <w:p w14:paraId="2954EA60" w14:textId="77777777" w:rsidR="0075772E" w:rsidRPr="00B54AAF" w:rsidRDefault="0075772E" w:rsidP="0075772E">
            <w:pPr>
              <w:autoSpaceDE w:val="0"/>
              <w:autoSpaceDN w:val="0"/>
              <w:adjustRightInd w:val="0"/>
              <w:spacing w:after="120"/>
              <w:ind w:right="272"/>
              <w:rPr>
                <w:rFonts w:cstheme="minorHAnsi"/>
                <w:lang w:val="hr-HR"/>
              </w:rPr>
            </w:pPr>
          </w:p>
        </w:tc>
        <w:tc>
          <w:tcPr>
            <w:tcW w:w="3212" w:type="pct"/>
            <w:gridSpan w:val="2"/>
            <w:tcBorders>
              <w:top w:val="single" w:sz="4" w:space="0" w:color="000000"/>
              <w:left w:val="single" w:sz="4" w:space="0" w:color="000000"/>
              <w:bottom w:val="single" w:sz="4" w:space="0" w:color="000000"/>
            </w:tcBorders>
            <w:vAlign w:val="center"/>
          </w:tcPr>
          <w:p w14:paraId="638407E1" w14:textId="24623F80" w:rsidR="0075772E" w:rsidRPr="00B54AAF" w:rsidRDefault="0075772E" w:rsidP="0075772E">
            <w:pPr>
              <w:autoSpaceDE w:val="0"/>
              <w:autoSpaceDN w:val="0"/>
              <w:adjustRightInd w:val="0"/>
              <w:ind w:left="-193" w:right="460"/>
              <w:jc w:val="center"/>
              <w:rPr>
                <w:rFonts w:cstheme="minorHAnsi"/>
                <w:b/>
                <w:lang w:val="hr-HR"/>
              </w:rPr>
            </w:pPr>
            <w:r w:rsidRPr="00B54AAF">
              <w:rPr>
                <w:rFonts w:cstheme="minorHAnsi"/>
                <w:b/>
                <w:lang w:val="hr-HR"/>
              </w:rPr>
              <w:t>Maksimalni broj bodova</w:t>
            </w:r>
          </w:p>
        </w:tc>
        <w:tc>
          <w:tcPr>
            <w:tcW w:w="916" w:type="pct"/>
            <w:tcBorders>
              <w:top w:val="single" w:sz="4" w:space="0" w:color="000000"/>
              <w:left w:val="single" w:sz="4" w:space="0" w:color="000000"/>
              <w:bottom w:val="single" w:sz="4" w:space="0" w:color="000000"/>
              <w:right w:val="single" w:sz="4" w:space="0" w:color="000000"/>
            </w:tcBorders>
            <w:vAlign w:val="center"/>
          </w:tcPr>
          <w:p w14:paraId="34FBF6D9" w14:textId="31F372B3" w:rsidR="0075772E" w:rsidRPr="00B54AAF" w:rsidRDefault="0075772E" w:rsidP="0075772E">
            <w:pPr>
              <w:autoSpaceDE w:val="0"/>
              <w:autoSpaceDN w:val="0"/>
              <w:adjustRightInd w:val="0"/>
              <w:ind w:left="-193" w:right="460"/>
              <w:jc w:val="right"/>
              <w:rPr>
                <w:rFonts w:cstheme="minorHAnsi"/>
                <w:b/>
                <w:lang w:val="hr-HR"/>
              </w:rPr>
            </w:pPr>
            <w:r w:rsidRPr="00B54AAF">
              <w:rPr>
                <w:rFonts w:cstheme="minorHAnsi"/>
                <w:b/>
                <w:lang w:val="hr-HR"/>
              </w:rPr>
              <w:t>100</w:t>
            </w:r>
          </w:p>
        </w:tc>
      </w:tr>
    </w:tbl>
    <w:p w14:paraId="5F979DB0" w14:textId="77777777" w:rsidR="00FC3CF7" w:rsidRPr="00B54AAF" w:rsidRDefault="00FC3CF7" w:rsidP="00FC3CF7">
      <w:pPr>
        <w:autoSpaceDE w:val="0"/>
        <w:autoSpaceDN w:val="0"/>
        <w:adjustRightInd w:val="0"/>
        <w:spacing w:after="120"/>
        <w:ind w:right="272"/>
        <w:jc w:val="both"/>
        <w:rPr>
          <w:rFonts w:ascii="Calibri" w:hAnsi="Calibri" w:cs="ArialMT"/>
          <w:lang w:val="hr-HR"/>
        </w:rPr>
      </w:pPr>
    </w:p>
    <w:p w14:paraId="54399406" w14:textId="77777777" w:rsidR="00DA65A2" w:rsidRPr="00B54AAF" w:rsidRDefault="00DA65A2" w:rsidP="00FC3CF7">
      <w:pPr>
        <w:autoSpaceDE w:val="0"/>
        <w:autoSpaceDN w:val="0"/>
        <w:adjustRightInd w:val="0"/>
        <w:ind w:right="272"/>
        <w:jc w:val="both"/>
        <w:rPr>
          <w:rFonts w:ascii="Calibri" w:hAnsi="Calibri" w:cs="ArialMT"/>
          <w:lang w:val="hr-HR"/>
        </w:rPr>
      </w:pPr>
    </w:p>
    <w:p w14:paraId="56895A74" w14:textId="77777777" w:rsidR="00FC3CF7" w:rsidRPr="00B54AAF" w:rsidRDefault="00FC3CF7" w:rsidP="00FC3CF7">
      <w:pPr>
        <w:autoSpaceDE w:val="0"/>
        <w:autoSpaceDN w:val="0"/>
        <w:adjustRightInd w:val="0"/>
        <w:ind w:right="272"/>
        <w:jc w:val="both"/>
        <w:rPr>
          <w:rFonts w:ascii="Calibri" w:hAnsi="Calibri" w:cs="ArialMT"/>
          <w:lang w:val="hr-HR"/>
        </w:rPr>
      </w:pPr>
      <w:r w:rsidRPr="00B54AAF">
        <w:rPr>
          <w:rFonts w:ascii="Calibri" w:hAnsi="Calibri" w:cs="ArialMT"/>
          <w:lang w:val="hr-HR"/>
        </w:rPr>
        <w:t>Ako su dvije ili više valjanih ponuda jednako rangirane prema kriteriju za odabir ponude, naručitelj će odabrati ponudu koja je zaprimljena ranije.</w:t>
      </w:r>
    </w:p>
    <w:p w14:paraId="6E5FF518" w14:textId="77777777" w:rsidR="00FC3CF7" w:rsidRPr="00B54AAF" w:rsidRDefault="00FC3CF7" w:rsidP="00FC3CF7">
      <w:pPr>
        <w:ind w:right="272"/>
        <w:rPr>
          <w:rFonts w:ascii="Calibri" w:hAnsi="Calibri" w:cs="ArialMT"/>
          <w:b/>
          <w:lang w:val="hr-HR"/>
        </w:rPr>
      </w:pPr>
    </w:p>
    <w:p w14:paraId="724A9B91" w14:textId="224A2328" w:rsidR="00FC3CF7" w:rsidRPr="00B54AAF" w:rsidRDefault="00FC3CF7" w:rsidP="00FC3CF7">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 xml:space="preserve">Projekt „Sanacija jame Sovjak“ se sastoji od specifičnih i zahtjevnih radova čije je izvođenje predmet usluga </w:t>
      </w:r>
      <w:r w:rsidR="00122109">
        <w:rPr>
          <w:rFonts w:ascii="Calibri" w:hAnsi="Calibri" w:cs="ArialMT"/>
          <w:color w:val="000000"/>
          <w:lang w:val="hr-HR"/>
        </w:rPr>
        <w:t xml:space="preserve">voditelja </w:t>
      </w:r>
      <w:r w:rsidRPr="00B54AAF">
        <w:rPr>
          <w:rFonts w:ascii="Calibri" w:hAnsi="Calibri" w:cs="ArialMT"/>
          <w:color w:val="000000"/>
          <w:lang w:val="hr-HR"/>
        </w:rPr>
        <w:t>projekt</w:t>
      </w:r>
      <w:r w:rsidR="00122109">
        <w:rPr>
          <w:rFonts w:ascii="Calibri" w:hAnsi="Calibri" w:cs="ArialMT"/>
          <w:color w:val="000000"/>
          <w:lang w:val="hr-HR"/>
        </w:rPr>
        <w:t>a</w:t>
      </w:r>
      <w:r w:rsidRPr="00B54AAF">
        <w:rPr>
          <w:rFonts w:ascii="Calibri" w:hAnsi="Calibri" w:cs="ArialMT"/>
          <w:color w:val="000000"/>
          <w:lang w:val="hr-HR"/>
        </w:rPr>
        <w:t xml:space="preserve">, te budući da se radi o ugovorima velike investicijske vrijednosti, ocjena je naručitelja kako ključni stručnjaci trebaju posjedovati značajno iskustvo u sličnim poslovima, obzirom da iskustvo ovog osoblja može u značajnoj mjeri utjecati na uspješnost izvršenja ugovora o tehničkoj pomoći, odnosno na izvršenje ugovora o radovima nad kojima će se provoditi usluga, te time i na ukupno izvršenje projekta. Iz tog su razloga postavljeni kriteriji odabira kako su navedeni, a koji su razmjerni predmetu nabave. </w:t>
      </w:r>
    </w:p>
    <w:p w14:paraId="04830E0C" w14:textId="77777777" w:rsidR="009B42D1" w:rsidRPr="002A33D7" w:rsidRDefault="009B42D1" w:rsidP="009B42D1">
      <w:pPr>
        <w:pStyle w:val="Body-Bullet"/>
        <w:numPr>
          <w:ilvl w:val="0"/>
          <w:numId w:val="0"/>
        </w:numPr>
        <w:rPr>
          <w:rFonts w:asciiTheme="minorHAnsi" w:hAnsiTheme="minorHAnsi"/>
        </w:rPr>
      </w:pPr>
      <w:r>
        <w:rPr>
          <w:rFonts w:asciiTheme="minorHAnsi" w:hAnsiTheme="minorHAnsi"/>
        </w:rPr>
        <w:t>Ukupni broj bodova se zaokružuje na dvije decimale.</w:t>
      </w:r>
    </w:p>
    <w:p w14:paraId="195B01C5" w14:textId="77777777" w:rsidR="009415CC" w:rsidRPr="00B54AAF" w:rsidRDefault="009415CC" w:rsidP="00FC3CF7">
      <w:pPr>
        <w:autoSpaceDE w:val="0"/>
        <w:autoSpaceDN w:val="0"/>
        <w:adjustRightInd w:val="0"/>
        <w:spacing w:after="120"/>
        <w:ind w:right="272"/>
        <w:jc w:val="both"/>
        <w:rPr>
          <w:rFonts w:ascii="Calibri" w:hAnsi="Calibri" w:cs="ArialMT"/>
          <w:color w:val="000000"/>
          <w:lang w:val="hr-HR"/>
        </w:rPr>
      </w:pPr>
    </w:p>
    <w:p w14:paraId="78882D3A" w14:textId="7672DF19" w:rsidR="00621C62" w:rsidRPr="00B54AAF" w:rsidRDefault="00FC3CF7" w:rsidP="00481ABA">
      <w:pPr>
        <w:pStyle w:val="Odlomakpopisa"/>
        <w:numPr>
          <w:ilvl w:val="2"/>
          <w:numId w:val="6"/>
        </w:numPr>
        <w:rPr>
          <w:b/>
          <w:lang w:val="hr-HR"/>
        </w:rPr>
      </w:pPr>
      <w:r w:rsidRPr="00B54AAF">
        <w:rPr>
          <w:b/>
          <w:lang w:val="hr-HR"/>
        </w:rPr>
        <w:t>Bodovanje - Cijena ponude</w:t>
      </w:r>
    </w:p>
    <w:p w14:paraId="3E29E25A" w14:textId="77777777" w:rsidR="00FC3CF7" w:rsidRPr="00B54AAF" w:rsidRDefault="00FC3CF7" w:rsidP="00FC3CF7">
      <w:pPr>
        <w:autoSpaceDE w:val="0"/>
        <w:autoSpaceDN w:val="0"/>
        <w:adjustRightInd w:val="0"/>
        <w:spacing w:line="276" w:lineRule="auto"/>
        <w:rPr>
          <w:rFonts w:eastAsia="Calibri" w:cstheme="minorHAnsi"/>
          <w:lang w:val="hr-HR" w:eastAsia="hr-HR"/>
        </w:rPr>
      </w:pPr>
    </w:p>
    <w:p w14:paraId="48D85F6B" w14:textId="77777777" w:rsidR="00615925" w:rsidRPr="00C9692C" w:rsidRDefault="00615925" w:rsidP="00615925">
      <w:pPr>
        <w:autoSpaceDE w:val="0"/>
        <w:autoSpaceDN w:val="0"/>
        <w:adjustRightInd w:val="0"/>
        <w:spacing w:after="120"/>
        <w:ind w:right="-11"/>
        <w:jc w:val="both"/>
        <w:rPr>
          <w:rFonts w:ascii="Calibri" w:hAnsi="Calibri" w:cs="ArialMT"/>
          <w:lang w:val="hr-HR"/>
        </w:rPr>
      </w:pPr>
      <w:r w:rsidRPr="00BB385F">
        <w:rPr>
          <w:rFonts w:ascii="Calibri" w:hAnsi="Calibri" w:cs="ArialMT"/>
          <w:lang w:val="hr-HR"/>
        </w:rPr>
        <w:t xml:space="preserve">Naručitelj kao jedan od kriterija određuje cijenu </w:t>
      </w:r>
      <w:r>
        <w:rPr>
          <w:rFonts w:ascii="Calibri" w:hAnsi="Calibri" w:cs="ArialMT"/>
          <w:lang w:val="hr-HR"/>
        </w:rPr>
        <w:t xml:space="preserve">prihvatljive ponude. </w:t>
      </w:r>
      <w:r w:rsidRPr="00CE515F">
        <w:rPr>
          <w:rFonts w:ascii="Calibri" w:hAnsi="Calibri" w:cs="ArialMT"/>
          <w:b/>
          <w:u w:val="single"/>
          <w:lang w:val="hr-HR"/>
        </w:rPr>
        <w:t>Su</w:t>
      </w:r>
      <w:r w:rsidRPr="00C9692C">
        <w:rPr>
          <w:b/>
          <w:bCs/>
          <w:u w:val="single"/>
        </w:rPr>
        <w:t>k</w:t>
      </w:r>
      <w:r>
        <w:rPr>
          <w:b/>
          <w:bCs/>
          <w:u w:val="single"/>
        </w:rPr>
        <w:t>ladno članku 294. stavak 2. ZJN 2016 Naručitelj će uspoređivati cijene ponuda s PDV-om.</w:t>
      </w:r>
    </w:p>
    <w:p w14:paraId="1CABB8A6" w14:textId="1E3D3E99" w:rsidR="00FC3CF7" w:rsidRPr="00B54AAF" w:rsidRDefault="00FC3CF7" w:rsidP="00FC3CF7">
      <w:pPr>
        <w:rPr>
          <w:lang w:val="hr-HR" w:eastAsia="en-US"/>
        </w:rPr>
      </w:pPr>
      <w:r w:rsidRPr="00B54AAF">
        <w:rPr>
          <w:lang w:val="hr-HR" w:eastAsia="en-US"/>
        </w:rPr>
        <w:t>Prema kriteriju bodovanja cijene ponuda može ostvariti maksimalan broj bodova 40.</w:t>
      </w:r>
    </w:p>
    <w:p w14:paraId="2E9729D5" w14:textId="77777777" w:rsidR="00FC3CF7" w:rsidRPr="00B54AAF" w:rsidRDefault="00FC3CF7" w:rsidP="00FC3CF7">
      <w:pPr>
        <w:rPr>
          <w:lang w:val="hr-HR" w:eastAsia="en-US"/>
        </w:rPr>
      </w:pPr>
    </w:p>
    <w:p w14:paraId="39AB4794" w14:textId="77777777" w:rsidR="00793597" w:rsidRPr="00B54AAF" w:rsidRDefault="00793597" w:rsidP="00793597">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Ponuditelj čija je cijena prihvatljive ponude najniža ostvarit će maksimalan broj bodova. Bodovna vrijednosti ponuda drugih ponuditelja će se određivati korištenjem sljedeće formule: </w:t>
      </w:r>
    </w:p>
    <w:p w14:paraId="1B3C11C5" w14:textId="149A8443" w:rsidR="00621C62" w:rsidRPr="00B54AAF" w:rsidRDefault="00793597" w:rsidP="00621C62">
      <w:pPr>
        <w:rPr>
          <w:lang w:val="hr-HR"/>
        </w:rPr>
      </w:pPr>
      <w:r w:rsidRPr="00B54AAF">
        <w:rPr>
          <w:lang w:val="hr-HR"/>
        </w:rPr>
        <w:t xml:space="preserve">CP=(Cmin/Cp)x40 </w:t>
      </w:r>
    </w:p>
    <w:p w14:paraId="30CCC9AF" w14:textId="77777777" w:rsidR="00FC3CF7" w:rsidRPr="00B54AAF" w:rsidRDefault="00FC3CF7" w:rsidP="00621C62">
      <w:pPr>
        <w:rPr>
          <w:lang w:val="hr-HR"/>
        </w:rPr>
      </w:pPr>
    </w:p>
    <w:p w14:paraId="2A889143" w14:textId="77777777" w:rsidR="00DA65A2" w:rsidRPr="00B54AAF" w:rsidRDefault="00DA65A2" w:rsidP="00621C62">
      <w:pPr>
        <w:rPr>
          <w:lang w:val="hr-HR"/>
        </w:rPr>
      </w:pPr>
    </w:p>
    <w:p w14:paraId="246DF477" w14:textId="77777777" w:rsidR="00793597" w:rsidRPr="00B54AAF" w:rsidRDefault="00793597" w:rsidP="00793597">
      <w:pPr>
        <w:rPr>
          <w:lang w:val="hr-HR" w:eastAsia="en-US"/>
        </w:rPr>
      </w:pPr>
      <w:r w:rsidRPr="00B54AAF">
        <w:rPr>
          <w:lang w:val="hr-HR" w:eastAsia="en-US"/>
        </w:rPr>
        <w:t>Pri čemu su:</w:t>
      </w:r>
    </w:p>
    <w:p w14:paraId="294832BD" w14:textId="77777777" w:rsidR="00793597" w:rsidRPr="00B54AAF" w:rsidRDefault="00793597" w:rsidP="00793597">
      <w:pPr>
        <w:rPr>
          <w:lang w:val="hr-HR" w:eastAsia="en-US"/>
        </w:rPr>
      </w:pPr>
      <w:r w:rsidRPr="00B54AAF">
        <w:rPr>
          <w:lang w:val="hr-HR" w:eastAsia="en-US"/>
        </w:rPr>
        <w:t>CP – broj bodova koji ostvari ponuda na temelju kriterija cijene</w:t>
      </w:r>
    </w:p>
    <w:p w14:paraId="51CF5304" w14:textId="77777777" w:rsidR="00793597" w:rsidRPr="00B54AAF" w:rsidRDefault="00793597" w:rsidP="00793597">
      <w:pPr>
        <w:rPr>
          <w:lang w:val="hr-HR" w:eastAsia="en-US"/>
        </w:rPr>
      </w:pPr>
      <w:r w:rsidRPr="00B54AAF">
        <w:rPr>
          <w:lang w:val="hr-HR" w:eastAsia="en-US"/>
        </w:rPr>
        <w:t>C</w:t>
      </w:r>
      <w:r w:rsidRPr="00B54AAF">
        <w:rPr>
          <w:vertAlign w:val="subscript"/>
          <w:lang w:val="hr-HR" w:eastAsia="en-US"/>
        </w:rPr>
        <w:t>p</w:t>
      </w:r>
      <w:r w:rsidRPr="00B54AAF">
        <w:rPr>
          <w:lang w:val="hr-HR" w:eastAsia="en-US"/>
        </w:rPr>
        <w:t xml:space="preserve"> – cijena iz promatrane ponude</w:t>
      </w:r>
    </w:p>
    <w:p w14:paraId="19B09430" w14:textId="77777777" w:rsidR="00793597" w:rsidRPr="00B54AAF" w:rsidRDefault="00793597" w:rsidP="00793597">
      <w:pPr>
        <w:rPr>
          <w:lang w:val="hr-HR" w:eastAsia="en-US"/>
        </w:rPr>
      </w:pPr>
      <w:r w:rsidRPr="00B54AAF">
        <w:rPr>
          <w:lang w:val="hr-HR" w:eastAsia="en-US"/>
        </w:rPr>
        <w:t>C</w:t>
      </w:r>
      <w:r w:rsidRPr="00B54AAF">
        <w:rPr>
          <w:vertAlign w:val="subscript"/>
          <w:lang w:val="hr-HR" w:eastAsia="en-US"/>
        </w:rPr>
        <w:t>min</w:t>
      </w:r>
      <w:r w:rsidRPr="00B54AAF">
        <w:rPr>
          <w:lang w:val="hr-HR" w:eastAsia="en-US"/>
        </w:rPr>
        <w:t xml:space="preserve"> – najniža cijena (iz ponude koja ima najmanju ponuđenu cijenu) </w:t>
      </w:r>
    </w:p>
    <w:p w14:paraId="09C01F97" w14:textId="77777777" w:rsidR="00DA65A2" w:rsidRDefault="00DA65A2" w:rsidP="00621C62">
      <w:pPr>
        <w:rPr>
          <w:lang w:val="hr-HR"/>
        </w:rPr>
      </w:pPr>
    </w:p>
    <w:p w14:paraId="2FE5773C" w14:textId="77777777" w:rsidR="009B42D1" w:rsidRPr="00B54AAF" w:rsidRDefault="009B42D1" w:rsidP="00621C62">
      <w:pPr>
        <w:rPr>
          <w:lang w:val="hr-HR"/>
        </w:rPr>
      </w:pPr>
    </w:p>
    <w:p w14:paraId="5CEFEABC" w14:textId="77777777" w:rsidR="00793597" w:rsidRPr="00B54AAF" w:rsidRDefault="00793597" w:rsidP="00621C62">
      <w:pPr>
        <w:rPr>
          <w:lang w:val="hr-HR"/>
        </w:rPr>
      </w:pPr>
    </w:p>
    <w:p w14:paraId="7B0D1997" w14:textId="3ACE89CF" w:rsidR="00793597" w:rsidRPr="00B54AAF" w:rsidRDefault="00793597" w:rsidP="00481ABA">
      <w:pPr>
        <w:pStyle w:val="Odlomakpopisa"/>
        <w:numPr>
          <w:ilvl w:val="2"/>
          <w:numId w:val="6"/>
        </w:numPr>
        <w:rPr>
          <w:b/>
          <w:lang w:val="hr-HR"/>
        </w:rPr>
      </w:pPr>
      <w:r w:rsidRPr="00B54AAF">
        <w:rPr>
          <w:b/>
          <w:lang w:val="hr-HR"/>
        </w:rPr>
        <w:t xml:space="preserve">Bodovanje – </w:t>
      </w:r>
      <w:r w:rsidR="00470A14" w:rsidRPr="00B54AAF">
        <w:rPr>
          <w:b/>
          <w:lang w:val="hr-HR"/>
        </w:rPr>
        <w:t>ocjena tehničkog dijela ponude</w:t>
      </w:r>
      <w:r w:rsidR="0075772E" w:rsidRPr="00B54AAF">
        <w:rPr>
          <w:b/>
          <w:lang w:val="hr-HR"/>
        </w:rPr>
        <w:t xml:space="preserve"> – specifično iskustvo stručnjaka </w:t>
      </w:r>
    </w:p>
    <w:p w14:paraId="0C4B4FD1" w14:textId="77777777" w:rsidR="00793597" w:rsidRPr="00B54AAF" w:rsidRDefault="00793597" w:rsidP="00793597">
      <w:pPr>
        <w:rPr>
          <w:lang w:val="hr-HR" w:eastAsia="en-US"/>
        </w:rPr>
      </w:pPr>
    </w:p>
    <w:p w14:paraId="312B9B33" w14:textId="7DE00FA2" w:rsidR="00FA7334" w:rsidRPr="00B54AAF" w:rsidRDefault="00A51D0A" w:rsidP="00A51D0A">
      <w:pPr>
        <w:autoSpaceDE w:val="0"/>
        <w:autoSpaceDN w:val="0"/>
        <w:adjustRightInd w:val="0"/>
        <w:spacing w:after="120"/>
        <w:ind w:right="272"/>
        <w:jc w:val="both"/>
        <w:rPr>
          <w:rFonts w:ascii="Calibri" w:hAnsi="Calibri" w:cs="ArialMT"/>
          <w:color w:val="000000"/>
          <w:lang w:val="hr-HR"/>
        </w:rPr>
      </w:pPr>
      <w:r w:rsidRPr="00B54AAF">
        <w:rPr>
          <w:rFonts w:ascii="Calibri" w:hAnsi="Calibri"/>
          <w:color w:val="000000"/>
          <w:lang w:val="hr-HR"/>
        </w:rPr>
        <w:t xml:space="preserve">Naručitelj kao </w:t>
      </w:r>
      <w:r w:rsidRPr="00B54AAF">
        <w:rPr>
          <w:rFonts w:ascii="Calibri" w:hAnsi="Calibri" w:cs="ArialMT"/>
          <w:lang w:val="hr-HR"/>
        </w:rPr>
        <w:t xml:space="preserve">jedan od kriterija </w:t>
      </w:r>
      <w:r w:rsidRPr="00B54AAF">
        <w:rPr>
          <w:rFonts w:ascii="Calibri" w:hAnsi="Calibri"/>
          <w:color w:val="000000"/>
          <w:lang w:val="hr-HR"/>
        </w:rPr>
        <w:t xml:space="preserve">određuje </w:t>
      </w:r>
      <w:r w:rsidRPr="00B54AAF">
        <w:rPr>
          <w:rFonts w:ascii="Calibri" w:hAnsi="Calibri" w:cs="ArialMT"/>
          <w:color w:val="000000"/>
          <w:lang w:val="hr-HR"/>
        </w:rPr>
        <w:t>str</w:t>
      </w:r>
      <w:r w:rsidR="00F349E6" w:rsidRPr="00B54AAF">
        <w:rPr>
          <w:rFonts w:ascii="Calibri" w:hAnsi="Calibri" w:cs="ArialMT"/>
          <w:color w:val="000000"/>
          <w:lang w:val="hr-HR"/>
        </w:rPr>
        <w:t>učnu kvalifikaciju stručnjaka 1 i</w:t>
      </w:r>
      <w:r w:rsidRPr="00B54AAF">
        <w:rPr>
          <w:rFonts w:ascii="Calibri" w:hAnsi="Calibri" w:cs="ArialMT"/>
          <w:color w:val="000000"/>
          <w:lang w:val="hr-HR"/>
        </w:rPr>
        <w:t xml:space="preserve"> 2</w:t>
      </w:r>
      <w:r w:rsidR="00470A14" w:rsidRPr="00B54AAF">
        <w:rPr>
          <w:rFonts w:ascii="Calibri" w:hAnsi="Calibri" w:cs="ArialMT"/>
          <w:color w:val="000000"/>
          <w:lang w:val="hr-HR"/>
        </w:rPr>
        <w:t xml:space="preserve"> a</w:t>
      </w:r>
      <w:r w:rsidR="00D1009F" w:rsidRPr="00B54AAF">
        <w:rPr>
          <w:rFonts w:ascii="Calibri" w:hAnsi="Calibri" w:cs="ArialMT"/>
          <w:color w:val="000000"/>
          <w:lang w:val="hr-HR"/>
        </w:rPr>
        <w:t>ngažiranih na izvršenju ugovora</w:t>
      </w:r>
      <w:r w:rsidR="007A10FC" w:rsidRPr="00B54AAF">
        <w:rPr>
          <w:lang w:val="hr-HR" w:eastAsia="en-US"/>
        </w:rPr>
        <w:t>.</w:t>
      </w:r>
      <w:r w:rsidR="00470A14" w:rsidRPr="00B54AAF">
        <w:rPr>
          <w:rFonts w:ascii="Calibri" w:hAnsi="Calibri" w:cs="ArialMT"/>
          <w:color w:val="000000"/>
          <w:lang w:val="hr-HR"/>
        </w:rPr>
        <w:t xml:space="preserve"> </w:t>
      </w:r>
      <w:r w:rsidR="00FA7334" w:rsidRPr="00B54AAF">
        <w:rPr>
          <w:rFonts w:ascii="Calibri" w:hAnsi="Calibri" w:cs="Calibri"/>
          <w:lang w:val="hr-HR"/>
        </w:rPr>
        <w:t xml:space="preserve">U svrhu dokazivanja iskustva stručnjaka prema postavljenim kriterijima za odabir najpovoljnije ponude, Ponuditelj prilaže životopise stručnjaka iz kojih </w:t>
      </w:r>
      <w:r w:rsidR="00FA7334" w:rsidRPr="002657BF">
        <w:rPr>
          <w:rFonts w:ascii="Calibri" w:hAnsi="Calibri" w:cs="Calibri"/>
          <w:u w:val="single"/>
          <w:lang w:val="hr-HR"/>
        </w:rPr>
        <w:t>moraju biti vidljivi kriteriji koji se boduju</w:t>
      </w:r>
      <w:r w:rsidR="00666474" w:rsidRPr="002657BF">
        <w:rPr>
          <w:rFonts w:ascii="Calibri" w:hAnsi="Calibri" w:cs="Calibri"/>
          <w:u w:val="single"/>
          <w:lang w:val="hr-HR"/>
        </w:rPr>
        <w:t xml:space="preserve"> pri ocjenjivanju</w:t>
      </w:r>
      <w:r w:rsidR="00FA7334" w:rsidRPr="002657BF">
        <w:rPr>
          <w:rFonts w:ascii="Calibri" w:hAnsi="Calibri" w:cs="Calibri"/>
          <w:u w:val="single"/>
          <w:lang w:val="hr-HR"/>
        </w:rPr>
        <w:t>.</w:t>
      </w:r>
      <w:r w:rsidR="00FA7334" w:rsidRPr="002657BF">
        <w:rPr>
          <w:rFonts w:ascii="Calibri" w:hAnsi="Calibri" w:cs="ArialMT"/>
          <w:color w:val="000000"/>
          <w:u w:val="single"/>
          <w:lang w:val="hr-HR"/>
        </w:rPr>
        <w:t xml:space="preserve"> </w:t>
      </w:r>
      <w:r w:rsidR="00FA7334" w:rsidRPr="00B54AAF">
        <w:rPr>
          <w:rFonts w:ascii="Calibri" w:hAnsi="Calibri" w:cs="ArialMT"/>
          <w:color w:val="000000"/>
          <w:lang w:val="hr-HR"/>
        </w:rPr>
        <w:t xml:space="preserve">Ovim kriterijem se ocjenjuje prethodno iskustvo stručnjaka, </w:t>
      </w:r>
      <w:r w:rsidRPr="00B54AAF">
        <w:rPr>
          <w:rFonts w:ascii="Calibri" w:hAnsi="Calibri" w:cs="ArialMT"/>
          <w:color w:val="000000"/>
          <w:lang w:val="hr-HR"/>
        </w:rPr>
        <w:t xml:space="preserve">koji će biti uključeni u provedbu ugovora o uslugama </w:t>
      </w:r>
      <w:r w:rsidR="00CC2D16" w:rsidRPr="00B54AAF">
        <w:rPr>
          <w:rFonts w:ascii="Calibri" w:hAnsi="Calibri" w:cs="ArialMT"/>
          <w:color w:val="000000"/>
          <w:lang w:val="hr-HR"/>
        </w:rPr>
        <w:t xml:space="preserve">voditelja </w:t>
      </w:r>
      <w:r w:rsidRPr="00B54AAF">
        <w:rPr>
          <w:rFonts w:ascii="Calibri" w:hAnsi="Calibri" w:cs="ArialMT"/>
          <w:color w:val="000000"/>
          <w:lang w:val="hr-HR"/>
        </w:rPr>
        <w:t>projekt</w:t>
      </w:r>
      <w:r w:rsidR="00CC2D16" w:rsidRPr="00B54AAF">
        <w:rPr>
          <w:rFonts w:ascii="Calibri" w:hAnsi="Calibri" w:cs="ArialMT"/>
          <w:color w:val="000000"/>
          <w:lang w:val="hr-HR"/>
        </w:rPr>
        <w:t>a</w:t>
      </w:r>
      <w:r w:rsidR="00FA7334" w:rsidRPr="00B54AAF">
        <w:rPr>
          <w:rFonts w:ascii="Calibri" w:hAnsi="Calibri" w:cs="ArialMT"/>
          <w:color w:val="000000"/>
          <w:lang w:val="hr-HR"/>
        </w:rPr>
        <w:t>.</w:t>
      </w:r>
    </w:p>
    <w:p w14:paraId="0FF5F73F" w14:textId="70EDC6C5" w:rsidR="00A51D0A" w:rsidRPr="00B54AAF" w:rsidRDefault="00A51D0A" w:rsidP="00A51D0A">
      <w:pPr>
        <w:autoSpaceDE w:val="0"/>
        <w:autoSpaceDN w:val="0"/>
        <w:adjustRightInd w:val="0"/>
        <w:spacing w:after="120"/>
        <w:ind w:right="272"/>
        <w:jc w:val="both"/>
        <w:rPr>
          <w:rFonts w:ascii="Calibri" w:hAnsi="Calibri" w:cs="ArialMT"/>
          <w:color w:val="000000"/>
          <w:lang w:val="hr-HR"/>
        </w:rPr>
      </w:pPr>
      <w:r w:rsidRPr="00B54AAF">
        <w:rPr>
          <w:rFonts w:ascii="Calibri" w:hAnsi="Calibri"/>
          <w:color w:val="000000"/>
          <w:lang w:val="hr-HR"/>
        </w:rPr>
        <w:t xml:space="preserve">Maksimalan broj bodova </w:t>
      </w:r>
      <w:r w:rsidRPr="00B54AAF">
        <w:rPr>
          <w:rFonts w:ascii="Calibri" w:hAnsi="Calibri" w:cs="ArialMT"/>
          <w:color w:val="000000"/>
          <w:lang w:val="hr-HR"/>
        </w:rPr>
        <w:t xml:space="preserve">koji ponuditelj može ostvariti u okviru ovog kriterija je </w:t>
      </w:r>
      <w:r w:rsidRPr="00B54AAF">
        <w:rPr>
          <w:rFonts w:ascii="Calibri" w:hAnsi="Calibri" w:cs="ArialMT"/>
          <w:b/>
          <w:color w:val="000000"/>
          <w:lang w:val="hr-HR"/>
        </w:rPr>
        <w:t>60 bodova</w:t>
      </w:r>
      <w:r w:rsidRPr="00B54AAF">
        <w:rPr>
          <w:rFonts w:ascii="Calibri" w:hAnsi="Calibri" w:cs="ArialMT"/>
          <w:color w:val="000000"/>
          <w:lang w:val="hr-HR"/>
        </w:rPr>
        <w:t xml:space="preserve">. </w:t>
      </w:r>
    </w:p>
    <w:p w14:paraId="198EB204" w14:textId="77777777" w:rsidR="007A10FC" w:rsidRPr="00B54AAF" w:rsidRDefault="007A10FC" w:rsidP="007A10FC">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Ocjena tehničkog dijela ponude se određuje dodjelom bodova sukladno tablicama u nastavku.</w:t>
      </w:r>
    </w:p>
    <w:p w14:paraId="6A1AEB0D" w14:textId="6D90900F" w:rsidR="00A51D0A" w:rsidRPr="00B54AAF" w:rsidRDefault="004C6D4D" w:rsidP="00A51D0A">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Životopisom</w:t>
      </w:r>
      <w:r w:rsidR="00F349E6" w:rsidRPr="00B54AAF">
        <w:rPr>
          <w:rFonts w:ascii="Calibri" w:hAnsi="Calibri" w:cs="ArialMT"/>
          <w:color w:val="000000"/>
          <w:lang w:val="hr-HR"/>
        </w:rPr>
        <w:t xml:space="preserve"> stručnjaka </w:t>
      </w:r>
      <w:r w:rsidR="00FA7334" w:rsidRPr="00B54AAF">
        <w:rPr>
          <w:rFonts w:ascii="Calibri" w:hAnsi="Calibri" w:cs="ArialMT"/>
          <w:color w:val="000000"/>
          <w:lang w:val="hr-HR"/>
        </w:rPr>
        <w:t xml:space="preserve">(OBRAZAC </w:t>
      </w:r>
      <w:r w:rsidR="00046F98">
        <w:rPr>
          <w:rFonts w:ascii="Calibri" w:hAnsi="Calibri" w:cs="ArialMT"/>
          <w:color w:val="000000"/>
          <w:lang w:val="hr-HR"/>
        </w:rPr>
        <w:t>8</w:t>
      </w:r>
      <w:r w:rsidR="000224C6" w:rsidRPr="00B54AAF">
        <w:rPr>
          <w:rFonts w:ascii="Calibri" w:hAnsi="Calibri" w:cs="ArialMT"/>
          <w:color w:val="000000"/>
          <w:lang w:val="hr-HR"/>
        </w:rPr>
        <w:t>)</w:t>
      </w:r>
      <w:r w:rsidR="00FA7334" w:rsidRPr="00B54AAF">
        <w:rPr>
          <w:rFonts w:ascii="Calibri" w:hAnsi="Calibri" w:cs="ArialMT"/>
          <w:color w:val="000000"/>
          <w:lang w:val="hr-HR"/>
        </w:rPr>
        <w:t xml:space="preserve"> </w:t>
      </w:r>
      <w:r w:rsidR="00A51D0A" w:rsidRPr="00B54AAF">
        <w:rPr>
          <w:rFonts w:ascii="Calibri" w:hAnsi="Calibri" w:cs="ArialMT"/>
          <w:color w:val="000000"/>
          <w:lang w:val="hr-HR"/>
        </w:rPr>
        <w:t>se dokazuje da stručnjaci zadovoljavaju kriterije sastavni su dio ponude Ponuditelja.</w:t>
      </w:r>
    </w:p>
    <w:p w14:paraId="25B83049" w14:textId="78E48DA6" w:rsidR="00A51D0A" w:rsidRPr="00B54AAF" w:rsidRDefault="00F349E6" w:rsidP="00A51D0A">
      <w:pPr>
        <w:ind w:right="272"/>
        <w:jc w:val="both"/>
        <w:rPr>
          <w:rFonts w:ascii="Calibri" w:hAnsi="Calibri" w:cs="ArialMT"/>
          <w:lang w:val="hr-HR"/>
        </w:rPr>
      </w:pPr>
      <w:r w:rsidRPr="00B54AAF">
        <w:rPr>
          <w:rFonts w:ascii="Calibri" w:hAnsi="Calibri" w:cs="ArialMT"/>
          <w:lang w:val="hr-HR"/>
        </w:rPr>
        <w:t xml:space="preserve">Životopis za svaku izvršenu uslugu </w:t>
      </w:r>
      <w:r w:rsidR="00A51D0A" w:rsidRPr="00B54AAF">
        <w:rPr>
          <w:rFonts w:ascii="Calibri" w:hAnsi="Calibri" w:cs="ArialMT"/>
          <w:lang w:val="hr-HR"/>
        </w:rPr>
        <w:t xml:space="preserve"> mora sadržavati minimalno:</w:t>
      </w:r>
    </w:p>
    <w:p w14:paraId="26211CD7" w14:textId="20F1CE36" w:rsidR="00A51D0A" w:rsidRPr="00B54AAF" w:rsidRDefault="00A51D0A" w:rsidP="00481ABA">
      <w:pPr>
        <w:pStyle w:val="Odlomakpopisa"/>
        <w:numPr>
          <w:ilvl w:val="0"/>
          <w:numId w:val="24"/>
        </w:numPr>
        <w:ind w:right="272"/>
        <w:jc w:val="both"/>
        <w:rPr>
          <w:rFonts w:ascii="Calibri" w:hAnsi="Calibri" w:cs="Calibri"/>
          <w:bCs/>
          <w:lang w:val="hr-HR"/>
        </w:rPr>
      </w:pPr>
      <w:r w:rsidRPr="00B54AAF">
        <w:rPr>
          <w:rFonts w:ascii="Calibri" w:hAnsi="Calibri" w:cs="Calibri"/>
          <w:bCs/>
          <w:lang w:val="hr-HR"/>
        </w:rPr>
        <w:t>naziv tvrtke i adresa druge ugovorne strane</w:t>
      </w:r>
      <w:r w:rsidR="001F762B" w:rsidRPr="00B54AAF">
        <w:rPr>
          <w:rFonts w:ascii="Calibri" w:hAnsi="Calibri" w:cs="Calibri"/>
          <w:bCs/>
          <w:lang w:val="hr-HR"/>
        </w:rPr>
        <w:t xml:space="preserve"> sa kontakt podacima</w:t>
      </w:r>
      <w:r w:rsidRPr="00B54AAF">
        <w:rPr>
          <w:rFonts w:ascii="Calibri" w:hAnsi="Calibri" w:cs="Calibri"/>
          <w:bCs/>
          <w:lang w:val="hr-HR"/>
        </w:rPr>
        <w:t>,</w:t>
      </w:r>
    </w:p>
    <w:p w14:paraId="5F5C200C" w14:textId="77777777" w:rsidR="00A51D0A" w:rsidRPr="00B54AAF" w:rsidRDefault="00A51D0A" w:rsidP="00481ABA">
      <w:pPr>
        <w:pStyle w:val="Odlomakpopisa"/>
        <w:numPr>
          <w:ilvl w:val="0"/>
          <w:numId w:val="24"/>
        </w:numPr>
        <w:ind w:right="272"/>
        <w:jc w:val="both"/>
        <w:rPr>
          <w:rFonts w:ascii="Calibri" w:hAnsi="Calibri" w:cs="Calibri"/>
          <w:bCs/>
          <w:lang w:val="hr-HR"/>
        </w:rPr>
      </w:pPr>
      <w:r w:rsidRPr="00B54AAF">
        <w:rPr>
          <w:rFonts w:ascii="Calibri" w:hAnsi="Calibri" w:cs="Calibri"/>
          <w:bCs/>
          <w:lang w:val="hr-HR"/>
        </w:rPr>
        <w:t>naziv tvrtke i adresa izvršitelja,</w:t>
      </w:r>
    </w:p>
    <w:p w14:paraId="6C46522F" w14:textId="77777777" w:rsidR="00A51D0A" w:rsidRPr="00B54AAF" w:rsidRDefault="00A51D0A" w:rsidP="00481ABA">
      <w:pPr>
        <w:pStyle w:val="Odlomakpopisa"/>
        <w:numPr>
          <w:ilvl w:val="0"/>
          <w:numId w:val="24"/>
        </w:numPr>
        <w:ind w:right="272"/>
        <w:jc w:val="both"/>
        <w:rPr>
          <w:rFonts w:ascii="Calibri" w:hAnsi="Calibri" w:cs="Calibri"/>
          <w:bCs/>
          <w:lang w:val="hr-HR"/>
        </w:rPr>
      </w:pPr>
      <w:r w:rsidRPr="00B54AAF">
        <w:rPr>
          <w:rFonts w:ascii="Calibri" w:hAnsi="Calibri" w:cs="Calibri"/>
          <w:bCs/>
          <w:lang w:val="hr-HR"/>
        </w:rPr>
        <w:t>predmet usluge i vrijednost usluge (bez PDV-a)</w:t>
      </w:r>
    </w:p>
    <w:p w14:paraId="60CBCF81" w14:textId="77777777" w:rsidR="00A51D0A" w:rsidRPr="00B54AAF" w:rsidRDefault="00A51D0A" w:rsidP="00481ABA">
      <w:pPr>
        <w:pStyle w:val="Odlomakpopisa"/>
        <w:numPr>
          <w:ilvl w:val="0"/>
          <w:numId w:val="24"/>
        </w:numPr>
        <w:ind w:right="272"/>
        <w:jc w:val="both"/>
        <w:rPr>
          <w:rFonts w:ascii="Calibri" w:hAnsi="Calibri" w:cs="Calibri"/>
          <w:bCs/>
          <w:lang w:val="hr-HR"/>
        </w:rPr>
      </w:pPr>
      <w:r w:rsidRPr="00B54AAF">
        <w:rPr>
          <w:rFonts w:ascii="Calibri" w:hAnsi="Calibri" w:cs="Calibri"/>
          <w:bCs/>
          <w:lang w:val="hr-HR"/>
        </w:rPr>
        <w:t>ime i prezime stručnjaka i njegova pozicija na izvršenju usluge, aktivnosti koje je stručnjak imao u izvršenju usluge,</w:t>
      </w:r>
    </w:p>
    <w:p w14:paraId="05E48094" w14:textId="77777777" w:rsidR="00A51D0A" w:rsidRPr="00B54AAF" w:rsidRDefault="00A51D0A" w:rsidP="00481ABA">
      <w:pPr>
        <w:pStyle w:val="Odlomakpopisa"/>
        <w:numPr>
          <w:ilvl w:val="0"/>
          <w:numId w:val="24"/>
        </w:numPr>
        <w:ind w:right="272"/>
        <w:jc w:val="both"/>
        <w:rPr>
          <w:rFonts w:ascii="Calibri" w:hAnsi="Calibri" w:cs="Calibri"/>
          <w:bCs/>
          <w:lang w:val="hr-HR"/>
        </w:rPr>
      </w:pPr>
      <w:r w:rsidRPr="00B54AAF">
        <w:rPr>
          <w:rFonts w:ascii="Calibri" w:hAnsi="Calibri" w:cs="Calibri"/>
          <w:bCs/>
          <w:lang w:val="hr-HR"/>
        </w:rPr>
        <w:t>razdoblje u kojemu je stručnjak izvršavao aktivnosti u tom ugovoru i/ili vrijeme izvršenja usluge;</w:t>
      </w:r>
    </w:p>
    <w:p w14:paraId="2A2552C8" w14:textId="77777777" w:rsidR="00A51D0A" w:rsidRPr="00B54AAF" w:rsidRDefault="00A51D0A" w:rsidP="00481ABA">
      <w:pPr>
        <w:pStyle w:val="Odlomakpopisa"/>
        <w:numPr>
          <w:ilvl w:val="0"/>
          <w:numId w:val="24"/>
        </w:numPr>
        <w:ind w:right="272"/>
        <w:jc w:val="both"/>
        <w:rPr>
          <w:rFonts w:ascii="Calibri" w:hAnsi="Calibri" w:cs="Calibri"/>
          <w:bCs/>
          <w:lang w:val="hr-HR"/>
        </w:rPr>
      </w:pPr>
      <w:r w:rsidRPr="00B54AAF">
        <w:rPr>
          <w:rFonts w:ascii="Calibri" w:hAnsi="Calibri" w:cs="Calibri"/>
          <w:bCs/>
          <w:lang w:val="hr-HR"/>
        </w:rPr>
        <w:t>vrijednost izvedenih radova na izgradnji građevine (ukoliko se potvrda odnosi na ispunjenje kriterija A2 ili B2).</w:t>
      </w:r>
    </w:p>
    <w:p w14:paraId="74E59227" w14:textId="2647F4A4" w:rsidR="00A51D0A" w:rsidRPr="00B54AAF" w:rsidRDefault="00A51D0A" w:rsidP="003B0D67">
      <w:pPr>
        <w:spacing w:after="120"/>
        <w:ind w:right="272"/>
        <w:jc w:val="both"/>
        <w:rPr>
          <w:rFonts w:ascii="Calibri" w:hAnsi="Calibri" w:cs="Calibri"/>
          <w:color w:val="000000"/>
          <w:lang w:val="hr-HR"/>
        </w:rPr>
      </w:pPr>
    </w:p>
    <w:p w14:paraId="34FBE73A" w14:textId="486BD54C" w:rsidR="00A04457" w:rsidRPr="005A3C50" w:rsidRDefault="00A04457" w:rsidP="00A04457">
      <w:pPr>
        <w:spacing w:after="240"/>
        <w:ind w:right="1"/>
        <w:jc w:val="both"/>
        <w:rPr>
          <w:rFonts w:ascii="Calibri" w:hAnsi="Calibri" w:cs="Calibri"/>
          <w:lang w:val="hr-HR"/>
        </w:rPr>
      </w:pPr>
      <w:r w:rsidRPr="005A3C50">
        <w:rPr>
          <w:rFonts w:ascii="Calibri" w:hAnsi="Calibri" w:cs="Calibri"/>
          <w:bCs/>
          <w:lang w:val="hr-HR"/>
        </w:rPr>
        <w:t xml:space="preserve">Gospodarski subjekt koji ima poslovni nastan izvan Republike Hrvatske, kao dokaz tehničke i stručne sposobnosti može imati iskazanu vrijednost ugovora u stranoj valuti, ali se obračun u kune, u svrhu ocjene prilikom pregleda i ocjene ponuda, obavlja po srednjem tečaju </w:t>
      </w:r>
      <w:r w:rsidRPr="00B54AAF">
        <w:rPr>
          <w:rFonts w:ascii="Calibri" w:hAnsi="Calibri" w:cs="Calibri"/>
          <w:color w:val="000000"/>
          <w:lang w:val="hr-HR"/>
        </w:rPr>
        <w:t>Hrvatske narodne banke</w:t>
      </w:r>
      <w:r>
        <w:rPr>
          <w:rFonts w:ascii="Calibri" w:hAnsi="Calibri" w:cs="Calibri"/>
          <w:color w:val="000000"/>
          <w:lang w:val="hr-HR"/>
        </w:rPr>
        <w:t xml:space="preserve"> (</w:t>
      </w:r>
      <w:r w:rsidRPr="005A3C50">
        <w:rPr>
          <w:rFonts w:ascii="Calibri" w:hAnsi="Calibri" w:cs="Calibri"/>
          <w:bCs/>
          <w:lang w:val="hr-HR"/>
        </w:rPr>
        <w:t>HNB</w:t>
      </w:r>
      <w:r>
        <w:rPr>
          <w:rFonts w:ascii="Calibri" w:hAnsi="Calibri" w:cs="Calibri"/>
          <w:bCs/>
          <w:lang w:val="hr-HR"/>
        </w:rPr>
        <w:t>)</w:t>
      </w:r>
      <w:r w:rsidRPr="005A3C50">
        <w:rPr>
          <w:rFonts w:ascii="Calibri" w:hAnsi="Calibri" w:cs="Calibri"/>
          <w:bCs/>
          <w:lang w:val="hr-HR"/>
        </w:rPr>
        <w:t xml:space="preserve"> na </w:t>
      </w:r>
      <w:r w:rsidRPr="005A3C50">
        <w:rPr>
          <w:rFonts w:ascii="Calibri" w:hAnsi="Calibri" w:cs="Calibri"/>
          <w:lang w:val="hr-HR"/>
        </w:rPr>
        <w:t xml:space="preserve">dan početka postupka javne nabave, odnosno na dan slanja poziva na nadmetanje </w:t>
      </w:r>
      <w:r w:rsidRPr="005A3C50">
        <w:rPr>
          <w:rFonts w:ascii="Calibri" w:hAnsi="Calibri" w:cs="Calibri"/>
          <w:bCs/>
          <w:lang w:val="hr-HR"/>
        </w:rPr>
        <w:t>u Elektronički oglasnik javne nabave RH</w:t>
      </w:r>
      <w:r w:rsidRPr="005A3C50">
        <w:rPr>
          <w:rFonts w:ascii="Calibri" w:hAnsi="Calibri" w:cs="Calibri"/>
          <w:lang w:val="hr-HR"/>
        </w:rPr>
        <w:t xml:space="preserve"> (</w:t>
      </w:r>
      <w:r w:rsidRPr="005A3C50">
        <w:t>i Dodatak Službenom listu Europske unije „Tenders Electronic Daily“ (TED)</w:t>
      </w:r>
      <w:r>
        <w:t>)</w:t>
      </w:r>
      <w:r w:rsidRPr="005A3C50">
        <w:t xml:space="preserve">,  </w:t>
      </w:r>
      <w:r w:rsidRPr="005A3C50">
        <w:rPr>
          <w:rFonts w:ascii="Calibri" w:hAnsi="Calibri" w:cs="Calibri"/>
          <w:lang w:val="hr-HR"/>
        </w:rPr>
        <w:t>sukladno čl. 87. st. 1. ZJN 2016.</w:t>
      </w:r>
    </w:p>
    <w:p w14:paraId="6E721AAD" w14:textId="3EE27AB5" w:rsidR="00A51D0A" w:rsidRPr="00B54AAF" w:rsidRDefault="00A04457" w:rsidP="00A04457">
      <w:pPr>
        <w:autoSpaceDE w:val="0"/>
        <w:autoSpaceDN w:val="0"/>
        <w:adjustRightInd w:val="0"/>
        <w:spacing w:after="120"/>
        <w:ind w:right="272"/>
        <w:jc w:val="both"/>
        <w:rPr>
          <w:rFonts w:ascii="Calibri" w:hAnsi="Calibri" w:cs="ArialMT"/>
          <w:color w:val="000000"/>
          <w:lang w:val="hr-HR"/>
        </w:rPr>
      </w:pPr>
      <w:r w:rsidRPr="005A3C50">
        <w:t>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r>
        <w:t>.</w:t>
      </w:r>
      <w:r w:rsidR="00A51D0A" w:rsidRPr="00B54AAF">
        <w:rPr>
          <w:rFonts w:ascii="Calibri" w:hAnsi="Calibri" w:cs="ArialMT"/>
          <w:color w:val="000000"/>
          <w:lang w:val="hr-HR"/>
        </w:rPr>
        <w:t xml:space="preserve">Pojedinom ponuditelju utvrditi će se točan broj bodova po svakom pojedinom podkriteriju temeljem načina dodjeljivanja bodova određenog u tablicama. </w:t>
      </w:r>
    </w:p>
    <w:p w14:paraId="7FB11343" w14:textId="77777777" w:rsidR="00DA65A2" w:rsidRPr="00B54AAF" w:rsidRDefault="00DA65A2" w:rsidP="0083420D">
      <w:pPr>
        <w:spacing w:line="276" w:lineRule="auto"/>
        <w:jc w:val="both"/>
        <w:rPr>
          <w:b/>
          <w:bCs/>
          <w:i/>
          <w:lang w:val="hr-HR"/>
        </w:rPr>
      </w:pPr>
    </w:p>
    <w:p w14:paraId="21CF3264" w14:textId="6BDC1EE8" w:rsidR="0083420D" w:rsidRPr="00B54AAF" w:rsidRDefault="0083420D" w:rsidP="0083420D">
      <w:pPr>
        <w:spacing w:line="276" w:lineRule="auto"/>
        <w:jc w:val="both"/>
        <w:rPr>
          <w:b/>
          <w:i/>
          <w:sz w:val="22"/>
          <w:szCs w:val="22"/>
          <w:lang w:val="hr-HR" w:eastAsia="en-US"/>
        </w:rPr>
      </w:pPr>
      <w:r w:rsidRPr="00B54AAF">
        <w:rPr>
          <w:b/>
          <w:bCs/>
          <w:i/>
          <w:lang w:val="hr-HR"/>
        </w:rPr>
        <w:t>Ukoliko ponuditelj ne dostavi navedene životopise za stručnjake, ponuda neće biti odbijena već će u traženom kriteriju ostvariti 0 bodova.</w:t>
      </w:r>
      <w:r w:rsidR="003B0D67" w:rsidRPr="003B0D67">
        <w:t xml:space="preserve"> </w:t>
      </w:r>
      <w:r w:rsidR="003B0D67" w:rsidRPr="003B0D67">
        <w:rPr>
          <w:b/>
          <w:bCs/>
          <w:i/>
          <w:lang w:val="hr-HR"/>
        </w:rPr>
        <w:t>Ukoliko pojedini stručnjaci ne dokažu minimum traženog iskustva, ne ostvaruje bodove u sklopu tog kriterija bodovanja stručnjaka, tj. broj bodova koji mu se dodjeljuje je 0.</w:t>
      </w:r>
    </w:p>
    <w:p w14:paraId="70F5D3E7" w14:textId="77777777" w:rsidR="0083420D" w:rsidRPr="00B54AAF" w:rsidRDefault="0083420D" w:rsidP="00A51D0A">
      <w:pPr>
        <w:autoSpaceDE w:val="0"/>
        <w:autoSpaceDN w:val="0"/>
        <w:adjustRightInd w:val="0"/>
        <w:spacing w:after="120"/>
        <w:ind w:right="272"/>
        <w:jc w:val="both"/>
        <w:rPr>
          <w:rFonts w:ascii="Calibri" w:hAnsi="Calibri" w:cs="ArialMT"/>
          <w:color w:val="000000"/>
          <w:lang w:val="hr-HR"/>
        </w:rPr>
      </w:pPr>
    </w:p>
    <w:p w14:paraId="2A76461A" w14:textId="17C4AC92" w:rsidR="00A51D0A" w:rsidRPr="00B54AAF" w:rsidRDefault="00A51D0A" w:rsidP="00A51D0A">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Ukupnim zbrojem bodova svakog podkriterija utvrdit će se maksimalni ukupni broj bodova koje ponuditelj ima po kriteriju stručne kvalifikacije stručnjaka 1</w:t>
      </w:r>
      <w:r w:rsidR="00666474">
        <w:rPr>
          <w:rFonts w:ascii="Calibri" w:hAnsi="Calibri" w:cs="ArialMT"/>
          <w:color w:val="000000"/>
          <w:lang w:val="hr-HR"/>
        </w:rPr>
        <w:t xml:space="preserve"> </w:t>
      </w:r>
      <w:r w:rsidRPr="00B54AAF">
        <w:rPr>
          <w:rFonts w:ascii="Calibri" w:hAnsi="Calibri" w:cs="ArialMT"/>
          <w:color w:val="000000"/>
          <w:lang w:val="hr-HR"/>
        </w:rPr>
        <w:t>i 2.</w:t>
      </w:r>
    </w:p>
    <w:p w14:paraId="404DB1F6" w14:textId="77777777" w:rsidR="00DA65A2" w:rsidRPr="00B54AAF" w:rsidRDefault="00DA65A2" w:rsidP="00A51D0A">
      <w:pPr>
        <w:autoSpaceDE w:val="0"/>
        <w:autoSpaceDN w:val="0"/>
        <w:adjustRightInd w:val="0"/>
        <w:spacing w:after="120"/>
        <w:ind w:right="272"/>
        <w:jc w:val="both"/>
        <w:rPr>
          <w:rFonts w:ascii="Calibri" w:hAnsi="Calibri" w:cs="ArialMT"/>
          <w:color w:val="000000"/>
          <w:lang w:val="hr-HR"/>
        </w:rPr>
      </w:pPr>
    </w:p>
    <w:p w14:paraId="166C129D" w14:textId="72F140EB" w:rsidR="00A51D0A" w:rsidRPr="00B54AAF" w:rsidRDefault="00A51D0A" w:rsidP="00A51D0A">
      <w:pPr>
        <w:autoSpaceDE w:val="0"/>
        <w:autoSpaceDN w:val="0"/>
        <w:adjustRightInd w:val="0"/>
        <w:spacing w:after="120"/>
        <w:ind w:right="272"/>
        <w:jc w:val="both"/>
        <w:rPr>
          <w:rFonts w:ascii="Calibri" w:hAnsi="Calibri" w:cs="ArialMT"/>
          <w:b/>
          <w:color w:val="000000"/>
          <w:lang w:val="hr-HR"/>
        </w:rPr>
      </w:pPr>
      <w:r w:rsidRPr="00B54AAF">
        <w:rPr>
          <w:rFonts w:ascii="Calibri" w:hAnsi="Calibri" w:cs="ArialMT"/>
          <w:b/>
          <w:color w:val="000000"/>
          <w:lang w:val="hr-HR"/>
        </w:rPr>
        <w:t>Broj bodova = A1+A2</w:t>
      </w:r>
      <w:r w:rsidRPr="00B54AAF">
        <w:rPr>
          <w:rFonts w:ascii="Calibri" w:hAnsi="Calibri" w:cs="ArialMT"/>
          <w:b/>
          <w:lang w:val="hr-HR"/>
        </w:rPr>
        <w:t>+A3</w:t>
      </w:r>
      <w:r w:rsidRPr="00B54AAF">
        <w:rPr>
          <w:rFonts w:ascii="Calibri" w:hAnsi="Calibri" w:cs="ArialMT"/>
          <w:b/>
          <w:color w:val="000000"/>
          <w:lang w:val="hr-HR"/>
        </w:rPr>
        <w:t>+</w:t>
      </w:r>
      <w:r w:rsidR="00A34942">
        <w:rPr>
          <w:rFonts w:ascii="Calibri" w:hAnsi="Calibri" w:cs="ArialMT"/>
          <w:b/>
          <w:color w:val="000000"/>
          <w:lang w:val="hr-HR"/>
        </w:rPr>
        <w:t>A4+</w:t>
      </w:r>
      <w:r w:rsidR="00DA65A2" w:rsidRPr="00B54AAF">
        <w:rPr>
          <w:rFonts w:ascii="Calibri" w:hAnsi="Calibri" w:cs="ArialMT"/>
          <w:b/>
          <w:color w:val="000000"/>
          <w:lang w:val="hr-HR"/>
        </w:rPr>
        <w:t>B1+B2</w:t>
      </w:r>
    </w:p>
    <w:p w14:paraId="4B12C93B" w14:textId="77777777" w:rsidR="00A51D0A" w:rsidRPr="00B54AAF" w:rsidRDefault="00A51D0A" w:rsidP="00A51D0A">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Pri čemu je:</w:t>
      </w:r>
    </w:p>
    <w:p w14:paraId="2ABEBF1E" w14:textId="77777777" w:rsidR="00A51D0A" w:rsidRPr="00B54AAF" w:rsidRDefault="00A51D0A" w:rsidP="00A51D0A">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A1 – ukupan broj bodova ostvaren prema kriteriju A1 kod stručnih kvalifikacija Stručnjaka 1</w:t>
      </w:r>
    </w:p>
    <w:p w14:paraId="72B69DD7" w14:textId="77777777" w:rsidR="00A51D0A" w:rsidRPr="00B54AAF" w:rsidRDefault="00A51D0A" w:rsidP="00A51D0A">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A2– ukupan broj bodova ostvaren prema kriteriju A2 kod stručnih kvalifikacija Stručnjaka 1</w:t>
      </w:r>
    </w:p>
    <w:p w14:paraId="62D226EE" w14:textId="77777777" w:rsidR="00A51D0A" w:rsidRDefault="00A51D0A" w:rsidP="00A51D0A">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A3– ukupan broj bodova </w:t>
      </w:r>
      <w:r w:rsidRPr="00B54AAF">
        <w:rPr>
          <w:rFonts w:ascii="Calibri" w:hAnsi="Calibri" w:cs="ArialMT"/>
          <w:color w:val="000000"/>
          <w:lang w:val="hr-HR"/>
        </w:rPr>
        <w:t>ostvaren</w:t>
      </w:r>
      <w:r w:rsidRPr="00B54AAF">
        <w:rPr>
          <w:rFonts w:ascii="Calibri" w:hAnsi="Calibri" w:cs="ArialMT"/>
          <w:lang w:val="hr-HR"/>
        </w:rPr>
        <w:t xml:space="preserve"> prema kriteriju A3 kod stručnih kvalifikacija Stručnjaka 1</w:t>
      </w:r>
    </w:p>
    <w:p w14:paraId="2C546538" w14:textId="539D616F" w:rsidR="00A34942" w:rsidRPr="00B54AAF" w:rsidRDefault="00A34942" w:rsidP="00A51D0A">
      <w:pPr>
        <w:autoSpaceDE w:val="0"/>
        <w:autoSpaceDN w:val="0"/>
        <w:adjustRightInd w:val="0"/>
        <w:spacing w:after="120"/>
        <w:ind w:right="272"/>
        <w:jc w:val="both"/>
        <w:rPr>
          <w:rFonts w:ascii="Calibri" w:hAnsi="Calibri" w:cs="ArialMT"/>
          <w:lang w:val="hr-HR"/>
        </w:rPr>
      </w:pPr>
      <w:r w:rsidRPr="00EB6D53">
        <w:rPr>
          <w:rFonts w:ascii="Calibri" w:hAnsi="Calibri" w:cs="ArialMT"/>
          <w:lang w:val="hr-HR"/>
        </w:rPr>
        <w:t xml:space="preserve">A4 - </w:t>
      </w:r>
      <w:r w:rsidR="00EB6D53" w:rsidRPr="00EB6D53">
        <w:rPr>
          <w:rFonts w:ascii="Calibri" w:hAnsi="Calibri" w:cs="ArialMT"/>
          <w:lang w:val="hr-HR"/>
        </w:rPr>
        <w:t xml:space="preserve">ukupan broj bodova ostvaren prema kriteriju </w:t>
      </w:r>
      <w:r w:rsidR="00224669">
        <w:rPr>
          <w:rFonts w:ascii="Calibri" w:hAnsi="Calibri" w:cs="ArialMT"/>
          <w:lang w:val="hr-HR"/>
        </w:rPr>
        <w:t xml:space="preserve">A4 </w:t>
      </w:r>
      <w:r w:rsidR="00EB6D53" w:rsidRPr="00EB6D53">
        <w:rPr>
          <w:rFonts w:ascii="Calibri" w:hAnsi="Calibri" w:cs="ArialMT"/>
          <w:lang w:val="hr-HR"/>
        </w:rPr>
        <w:t>kod stručnih kvalifikacija Stručnjaka 1</w:t>
      </w:r>
    </w:p>
    <w:p w14:paraId="4B436D42" w14:textId="77777777" w:rsidR="00A51D0A" w:rsidRPr="00B54AAF" w:rsidRDefault="00A51D0A" w:rsidP="00A51D0A">
      <w:pPr>
        <w:autoSpaceDE w:val="0"/>
        <w:autoSpaceDN w:val="0"/>
        <w:adjustRightInd w:val="0"/>
        <w:spacing w:after="120"/>
        <w:ind w:right="272"/>
        <w:jc w:val="both"/>
        <w:rPr>
          <w:rFonts w:ascii="Calibri" w:hAnsi="Calibri" w:cs="ArialMT"/>
          <w:lang w:val="hr-HR"/>
        </w:rPr>
      </w:pPr>
    </w:p>
    <w:p w14:paraId="74C35CA8" w14:textId="77777777" w:rsidR="00A51D0A" w:rsidRPr="00B54AAF" w:rsidRDefault="00A51D0A" w:rsidP="00A51D0A">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B1 – ukupan broj bodova </w:t>
      </w:r>
      <w:r w:rsidRPr="00B54AAF">
        <w:rPr>
          <w:rFonts w:ascii="Calibri" w:hAnsi="Calibri" w:cs="ArialMT"/>
          <w:color w:val="000000"/>
          <w:lang w:val="hr-HR"/>
        </w:rPr>
        <w:t>ostvaren</w:t>
      </w:r>
      <w:r w:rsidRPr="00B54AAF">
        <w:rPr>
          <w:rFonts w:ascii="Calibri" w:hAnsi="Calibri" w:cs="ArialMT"/>
          <w:lang w:val="hr-HR"/>
        </w:rPr>
        <w:t xml:space="preserve"> prema kriteriju B1 kod stručnih kvalifikacija Stručnjaka 2</w:t>
      </w:r>
    </w:p>
    <w:p w14:paraId="05C69784" w14:textId="77777777" w:rsidR="00A51D0A" w:rsidRPr="00B54AAF" w:rsidRDefault="00A51D0A" w:rsidP="00A51D0A">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B2 - ukupan broj bodova </w:t>
      </w:r>
      <w:r w:rsidRPr="00B54AAF">
        <w:rPr>
          <w:rFonts w:ascii="Calibri" w:hAnsi="Calibri" w:cs="ArialMT"/>
          <w:color w:val="000000"/>
          <w:lang w:val="hr-HR"/>
        </w:rPr>
        <w:t>ostvaren</w:t>
      </w:r>
      <w:r w:rsidRPr="00B54AAF">
        <w:rPr>
          <w:rFonts w:ascii="Calibri" w:hAnsi="Calibri" w:cs="ArialMT"/>
          <w:lang w:val="hr-HR"/>
        </w:rPr>
        <w:t xml:space="preserve"> prema kriteriju B2 kod stručnih kvalifikacija Stručnjaka 2</w:t>
      </w:r>
    </w:p>
    <w:p w14:paraId="6028FB01" w14:textId="37B71309" w:rsidR="00DA65A2" w:rsidRPr="00B54AAF" w:rsidRDefault="00DA65A2" w:rsidP="00A51D0A">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br w:type="page"/>
      </w:r>
    </w:p>
    <w:p w14:paraId="6B5DE51B" w14:textId="77777777" w:rsidR="00A51D0A" w:rsidRPr="00B54AAF" w:rsidRDefault="00A51D0A" w:rsidP="00481ABA">
      <w:pPr>
        <w:pStyle w:val="Odlomakpopisa"/>
        <w:numPr>
          <w:ilvl w:val="0"/>
          <w:numId w:val="18"/>
        </w:numPr>
        <w:autoSpaceDE w:val="0"/>
        <w:autoSpaceDN w:val="0"/>
        <w:adjustRightInd w:val="0"/>
        <w:spacing w:after="120"/>
        <w:ind w:right="272"/>
        <w:contextualSpacing/>
        <w:jc w:val="both"/>
        <w:rPr>
          <w:rFonts w:ascii="Calibri" w:hAnsi="Calibri" w:cs="ArialMT"/>
          <w:b/>
          <w:lang w:val="hr-HR"/>
        </w:rPr>
      </w:pPr>
      <w:r w:rsidRPr="00B54AAF">
        <w:rPr>
          <w:rFonts w:ascii="Calibri" w:hAnsi="Calibri" w:cs="ArialMT"/>
          <w:b/>
          <w:lang w:val="hr-HR"/>
        </w:rPr>
        <w:t xml:space="preserve">Stručna kvalifikacija Stručnjaka 1: </w:t>
      </w:r>
      <w:r w:rsidRPr="00B54AAF">
        <w:rPr>
          <w:rFonts w:ascii="Calibri" w:hAnsi="Calibri" w:cs="Calibri"/>
          <w:b/>
          <w:u w:val="single"/>
          <w:lang w:val="hr-HR"/>
        </w:rPr>
        <w:t>Voditelj projekta</w:t>
      </w:r>
    </w:p>
    <w:p w14:paraId="0C2B3333" w14:textId="0D06FD1D" w:rsidR="00A51D0A" w:rsidRPr="00B54AAF" w:rsidRDefault="00A51D0A" w:rsidP="00A51D0A">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Maksimalan broj bodova koji ponuditelj može ostvariti u okviru ovog kriterija je </w:t>
      </w:r>
      <w:r w:rsidR="00DA65A2" w:rsidRPr="00B54AAF">
        <w:rPr>
          <w:rFonts w:ascii="Calibri" w:hAnsi="Calibri" w:cs="ArialMT"/>
          <w:b/>
          <w:lang w:val="hr-HR"/>
        </w:rPr>
        <w:t xml:space="preserve">40 </w:t>
      </w:r>
      <w:r w:rsidRPr="00B54AAF">
        <w:rPr>
          <w:rFonts w:ascii="Calibri" w:hAnsi="Calibri" w:cs="ArialMT"/>
          <w:b/>
          <w:lang w:val="hr-HR"/>
        </w:rPr>
        <w:t xml:space="preserve"> bodova</w:t>
      </w:r>
      <w:r w:rsidRPr="00B54AAF">
        <w:rPr>
          <w:rFonts w:ascii="Calibri" w:hAnsi="Calibri" w:cs="ArialMT"/>
          <w:lang w:val="hr-HR"/>
        </w:rPr>
        <w:t xml:space="preserve">. </w:t>
      </w:r>
    </w:p>
    <w:p w14:paraId="7057DEB3" w14:textId="77777777" w:rsidR="00A51D0A" w:rsidRPr="00B54AAF" w:rsidRDefault="00A51D0A" w:rsidP="00A51D0A">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Stručna kvalifikacija Stručnjaka 1 se određuje dodjelom bodova sukladno tablici u nastavku:</w:t>
      </w:r>
    </w:p>
    <w:tbl>
      <w:tblPr>
        <w:tblW w:w="8670" w:type="dxa"/>
        <w:jc w:val="center"/>
        <w:tblLook w:val="00A0" w:firstRow="1" w:lastRow="0" w:firstColumn="1" w:lastColumn="0" w:noHBand="0" w:noVBand="0"/>
      </w:tblPr>
      <w:tblGrid>
        <w:gridCol w:w="6593"/>
        <w:gridCol w:w="962"/>
        <w:gridCol w:w="1115"/>
      </w:tblGrid>
      <w:tr w:rsidR="00A51D0A" w:rsidRPr="00B54AAF" w14:paraId="555E5D7B" w14:textId="77777777" w:rsidTr="00CC2D16">
        <w:trPr>
          <w:trHeight w:val="585"/>
          <w:jc w:val="center"/>
        </w:trPr>
        <w:tc>
          <w:tcPr>
            <w:tcW w:w="65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C4DD9F" w14:textId="77777777" w:rsidR="00A51D0A" w:rsidRPr="00B54AAF" w:rsidRDefault="00A51D0A" w:rsidP="00AF2265">
            <w:pPr>
              <w:rPr>
                <w:rFonts w:cstheme="minorHAnsi"/>
                <w:b/>
                <w:lang w:val="hr-HR" w:eastAsia="hr-HR"/>
              </w:rPr>
            </w:pPr>
            <w:r w:rsidRPr="00B54AAF">
              <w:rPr>
                <w:rFonts w:cstheme="minorHAnsi"/>
                <w:b/>
                <w:lang w:val="hr-HR" w:eastAsia="hr-HR"/>
              </w:rPr>
              <w:t xml:space="preserve">Stručna kvalifikacija </w:t>
            </w:r>
          </w:p>
        </w:tc>
        <w:tc>
          <w:tcPr>
            <w:tcW w:w="962" w:type="dxa"/>
            <w:tcBorders>
              <w:top w:val="single" w:sz="4" w:space="0" w:color="auto"/>
              <w:left w:val="nil"/>
              <w:bottom w:val="single" w:sz="4" w:space="0" w:color="auto"/>
              <w:right w:val="single" w:sz="4" w:space="0" w:color="auto"/>
            </w:tcBorders>
            <w:shd w:val="clear" w:color="auto" w:fill="auto"/>
            <w:vAlign w:val="center"/>
          </w:tcPr>
          <w:p w14:paraId="6D771BB0" w14:textId="77777777" w:rsidR="00A51D0A" w:rsidRPr="00B54AAF" w:rsidRDefault="00A51D0A" w:rsidP="00AF2265">
            <w:pPr>
              <w:jc w:val="center"/>
              <w:rPr>
                <w:rFonts w:cstheme="minorHAnsi"/>
                <w:b/>
                <w:lang w:val="hr-HR" w:eastAsia="hr-HR"/>
              </w:rPr>
            </w:pPr>
            <w:r w:rsidRPr="00B54AAF">
              <w:rPr>
                <w:rFonts w:cstheme="minorHAnsi"/>
                <w:b/>
                <w:lang w:val="hr-HR" w:eastAsia="hr-HR"/>
              </w:rPr>
              <w:t>Broj bodova</w:t>
            </w:r>
          </w:p>
        </w:tc>
        <w:tc>
          <w:tcPr>
            <w:tcW w:w="1115" w:type="dxa"/>
            <w:tcBorders>
              <w:top w:val="single" w:sz="4" w:space="0" w:color="auto"/>
              <w:left w:val="nil"/>
              <w:bottom w:val="single" w:sz="4" w:space="0" w:color="auto"/>
              <w:right w:val="single" w:sz="4" w:space="0" w:color="auto"/>
            </w:tcBorders>
            <w:shd w:val="clear" w:color="auto" w:fill="auto"/>
            <w:vAlign w:val="center"/>
          </w:tcPr>
          <w:p w14:paraId="0D6E23C1" w14:textId="77777777" w:rsidR="00A51D0A" w:rsidRPr="00B54AAF" w:rsidRDefault="00A51D0A" w:rsidP="00AF2265">
            <w:pPr>
              <w:jc w:val="center"/>
              <w:rPr>
                <w:rFonts w:cstheme="minorHAnsi"/>
                <w:b/>
                <w:lang w:val="hr-HR" w:eastAsia="hr-HR"/>
              </w:rPr>
            </w:pPr>
            <w:r w:rsidRPr="00B54AAF">
              <w:rPr>
                <w:rFonts w:cstheme="minorHAnsi"/>
                <w:b/>
                <w:lang w:val="hr-HR" w:eastAsia="hr-HR"/>
              </w:rPr>
              <w:t>Max. broj bodova</w:t>
            </w:r>
          </w:p>
        </w:tc>
      </w:tr>
      <w:tr w:rsidR="00A51D0A" w:rsidRPr="00B54AAF" w14:paraId="6F5D26EC" w14:textId="77777777" w:rsidTr="00CC2D16">
        <w:trPr>
          <w:trHeight w:val="585"/>
          <w:jc w:val="center"/>
        </w:trPr>
        <w:tc>
          <w:tcPr>
            <w:tcW w:w="6593" w:type="dxa"/>
            <w:tcBorders>
              <w:top w:val="single" w:sz="8" w:space="0" w:color="auto"/>
              <w:left w:val="single" w:sz="4" w:space="0" w:color="auto"/>
              <w:bottom w:val="single" w:sz="4" w:space="0" w:color="auto"/>
              <w:right w:val="single" w:sz="4" w:space="0" w:color="auto"/>
            </w:tcBorders>
            <w:shd w:val="clear" w:color="auto" w:fill="auto"/>
            <w:vAlign w:val="center"/>
          </w:tcPr>
          <w:p w14:paraId="203524A2" w14:textId="77777777" w:rsidR="00A51D0A" w:rsidRPr="00B54AAF" w:rsidRDefault="00A51D0A" w:rsidP="00AF2265">
            <w:pPr>
              <w:tabs>
                <w:tab w:val="left" w:pos="742"/>
                <w:tab w:val="left" w:pos="9071"/>
              </w:tabs>
              <w:autoSpaceDE w:val="0"/>
              <w:autoSpaceDN w:val="0"/>
              <w:adjustRightInd w:val="0"/>
              <w:spacing w:after="120"/>
              <w:ind w:left="33" w:right="380"/>
              <w:contextualSpacing/>
              <w:rPr>
                <w:rFonts w:cstheme="minorHAnsi"/>
                <w:bCs/>
                <w:lang w:val="hr-HR" w:eastAsia="hr-HR"/>
              </w:rPr>
            </w:pPr>
            <w:r w:rsidRPr="00B54AAF">
              <w:rPr>
                <w:rFonts w:cstheme="minorHAnsi"/>
                <w:b/>
                <w:bCs/>
                <w:lang w:val="hr-HR" w:eastAsia="hr-HR"/>
              </w:rPr>
              <w:t>A</w:t>
            </w:r>
            <w:r w:rsidRPr="00B54AAF">
              <w:rPr>
                <w:rFonts w:cstheme="minorHAnsi"/>
                <w:b/>
                <w:bCs/>
                <w:lang w:val="hr-HR" w:eastAsia="hr-HR"/>
              </w:rPr>
              <w:tab/>
              <w:t>Stručnjak 1:</w:t>
            </w:r>
            <w:r w:rsidRPr="00B54AAF">
              <w:rPr>
                <w:rFonts w:cstheme="minorHAnsi"/>
                <w:bCs/>
                <w:lang w:val="hr-HR" w:eastAsia="hr-HR"/>
              </w:rPr>
              <w:t xml:space="preserve"> Voditelj projekta</w:t>
            </w:r>
          </w:p>
        </w:tc>
        <w:tc>
          <w:tcPr>
            <w:tcW w:w="962" w:type="dxa"/>
            <w:tcBorders>
              <w:top w:val="single" w:sz="8" w:space="0" w:color="auto"/>
              <w:left w:val="nil"/>
              <w:bottom w:val="single" w:sz="4" w:space="0" w:color="auto"/>
              <w:right w:val="single" w:sz="4" w:space="0" w:color="auto"/>
            </w:tcBorders>
            <w:shd w:val="clear" w:color="auto" w:fill="auto"/>
            <w:noWrap/>
            <w:vAlign w:val="center"/>
          </w:tcPr>
          <w:p w14:paraId="31CB1260" w14:textId="77777777" w:rsidR="00A51D0A" w:rsidRPr="00B54AAF" w:rsidRDefault="00A51D0A" w:rsidP="00AF2265">
            <w:pPr>
              <w:jc w:val="center"/>
              <w:rPr>
                <w:rFonts w:cstheme="minorHAnsi"/>
                <w:bCs/>
                <w:highlight w:val="yellow"/>
                <w:lang w:val="hr-HR" w:eastAsia="hr-HR"/>
              </w:rPr>
            </w:pPr>
          </w:p>
        </w:tc>
        <w:tc>
          <w:tcPr>
            <w:tcW w:w="1115" w:type="dxa"/>
            <w:tcBorders>
              <w:top w:val="single" w:sz="8" w:space="0" w:color="auto"/>
              <w:left w:val="nil"/>
              <w:bottom w:val="single" w:sz="4" w:space="0" w:color="auto"/>
              <w:right w:val="single" w:sz="8" w:space="0" w:color="auto"/>
            </w:tcBorders>
            <w:shd w:val="clear" w:color="auto" w:fill="auto"/>
            <w:noWrap/>
            <w:vAlign w:val="center"/>
          </w:tcPr>
          <w:p w14:paraId="568CB734" w14:textId="77777777" w:rsidR="00A51D0A" w:rsidRPr="00B54AAF" w:rsidRDefault="00A51D0A" w:rsidP="00AF2265">
            <w:pPr>
              <w:jc w:val="center"/>
              <w:rPr>
                <w:rFonts w:cstheme="minorHAnsi"/>
                <w:b/>
                <w:bCs/>
                <w:highlight w:val="yellow"/>
                <w:lang w:val="hr-HR" w:eastAsia="hr-HR"/>
              </w:rPr>
            </w:pPr>
          </w:p>
        </w:tc>
      </w:tr>
      <w:tr w:rsidR="00A51D0A" w:rsidRPr="00B54AAF" w14:paraId="38DD0A92" w14:textId="77777777" w:rsidTr="00CC2D16">
        <w:trPr>
          <w:trHeight w:val="300"/>
          <w:jc w:val="center"/>
        </w:trPr>
        <w:tc>
          <w:tcPr>
            <w:tcW w:w="6593" w:type="dxa"/>
            <w:tcBorders>
              <w:top w:val="single" w:sz="4" w:space="0" w:color="auto"/>
              <w:left w:val="single" w:sz="4" w:space="0" w:color="auto"/>
              <w:bottom w:val="single" w:sz="4" w:space="0" w:color="auto"/>
              <w:right w:val="single" w:sz="4" w:space="0" w:color="auto"/>
            </w:tcBorders>
            <w:shd w:val="clear" w:color="auto" w:fill="auto"/>
            <w:noWrap/>
          </w:tcPr>
          <w:p w14:paraId="63AB0E30" w14:textId="019A267D" w:rsidR="00A51D0A" w:rsidRPr="00B54AAF" w:rsidRDefault="00A51D0A" w:rsidP="00441364">
            <w:pPr>
              <w:ind w:left="33"/>
              <w:jc w:val="both"/>
              <w:outlineLvl w:val="0"/>
              <w:rPr>
                <w:rFonts w:cstheme="minorHAnsi"/>
                <w:bCs/>
                <w:lang w:val="hr-HR" w:eastAsia="hr-HR"/>
              </w:rPr>
            </w:pPr>
            <w:r w:rsidRPr="00B54AAF">
              <w:rPr>
                <w:rFonts w:cstheme="minorHAnsi"/>
                <w:bCs/>
                <w:lang w:val="hr-HR" w:eastAsia="hr-HR"/>
              </w:rPr>
              <w:t xml:space="preserve">A1 - </w:t>
            </w:r>
            <w:r w:rsidR="00443A6D" w:rsidRPr="00B54AAF">
              <w:rPr>
                <w:rFonts w:cstheme="minorHAnsi"/>
                <w:bCs/>
                <w:color w:val="000000"/>
                <w:lang w:val="hr-HR" w:eastAsia="hr-HR"/>
              </w:rPr>
              <w:t xml:space="preserve">Broj </w:t>
            </w:r>
            <w:r w:rsidR="00441364">
              <w:rPr>
                <w:rFonts w:cstheme="minorHAnsi"/>
                <w:bCs/>
                <w:color w:val="000000"/>
                <w:lang w:val="hr-HR" w:eastAsia="hr-HR"/>
              </w:rPr>
              <w:t>izvršenih</w:t>
            </w:r>
            <w:r w:rsidR="00441364" w:rsidRPr="00B54AAF">
              <w:rPr>
                <w:rFonts w:cstheme="minorHAnsi"/>
                <w:bCs/>
                <w:color w:val="000000"/>
                <w:lang w:val="hr-HR" w:eastAsia="hr-HR"/>
              </w:rPr>
              <w:t xml:space="preserve"> </w:t>
            </w:r>
            <w:r w:rsidR="00443A6D" w:rsidRPr="00B54AAF">
              <w:rPr>
                <w:rFonts w:cstheme="minorHAnsi"/>
                <w:bCs/>
                <w:color w:val="000000"/>
                <w:lang w:val="hr-HR" w:eastAsia="hr-HR"/>
              </w:rPr>
              <w:t>usluga</w:t>
            </w:r>
            <w:r w:rsidR="00443A6D" w:rsidRPr="00B54AAF">
              <w:rPr>
                <w:rFonts w:cstheme="minorHAnsi"/>
                <w:bCs/>
                <w:lang w:val="hr-HR" w:eastAsia="hr-HR"/>
              </w:rPr>
              <w:t xml:space="preserve"> </w:t>
            </w:r>
            <w:r w:rsidRPr="00B54AAF">
              <w:rPr>
                <w:rFonts w:cstheme="minorHAnsi"/>
                <w:bCs/>
                <w:lang w:val="hr-HR" w:eastAsia="hr-HR"/>
              </w:rPr>
              <w:t>na projektima građenja</w:t>
            </w:r>
            <w:r w:rsidR="00BC0782">
              <w:rPr>
                <w:rFonts w:cstheme="minorHAnsi"/>
                <w:bCs/>
                <w:lang w:val="hr-HR" w:eastAsia="hr-HR"/>
              </w:rPr>
              <w:t xml:space="preserve"> i/ili rekonstrukcije i/ili sanacije </w:t>
            </w:r>
            <w:r w:rsidRPr="00B54AAF">
              <w:rPr>
                <w:rFonts w:cstheme="minorHAnsi"/>
                <w:bCs/>
                <w:lang w:val="hr-HR" w:eastAsia="hr-HR"/>
              </w:rPr>
              <w:t xml:space="preserve"> završenih građevina za gospodarenje otpadom</w:t>
            </w:r>
            <w:r w:rsidRPr="00B54AAF">
              <w:rPr>
                <w:rStyle w:val="Referencafusnote"/>
                <w:rFonts w:cstheme="minorHAnsi"/>
                <w:bCs/>
                <w:lang w:val="hr-HR" w:eastAsia="hr-HR"/>
              </w:rPr>
              <w:footnoteReference w:id="2"/>
            </w:r>
            <w:r w:rsidRPr="00B54AAF">
              <w:rPr>
                <w:rFonts w:cstheme="minorHAnsi"/>
                <w:bCs/>
                <w:lang w:val="hr-HR" w:eastAsia="hr-HR"/>
              </w:rPr>
              <w:t xml:space="preserve"> ili industrijskih postrojenja ili infrastrukturnih</w:t>
            </w:r>
            <w:r w:rsidR="00122817" w:rsidRPr="00B54AAF">
              <w:rPr>
                <w:rStyle w:val="Referencafusnote"/>
                <w:rFonts w:cstheme="minorHAnsi"/>
                <w:bCs/>
                <w:lang w:val="hr-HR" w:eastAsia="hr-HR"/>
              </w:rPr>
              <w:footnoteReference w:id="3"/>
            </w:r>
            <w:r w:rsidRPr="00B54AAF">
              <w:rPr>
                <w:rFonts w:cstheme="minorHAnsi"/>
                <w:bCs/>
                <w:lang w:val="hr-HR" w:eastAsia="hr-HR"/>
              </w:rPr>
              <w:t xml:space="preserve"> objekata vrijednosti radova iznad 10 milijuna kuna (bez PDV-a) na kojima je stručnjak sudjelovao na poziciji voditelja projekta imenovanog od strane Naručitelja</w:t>
            </w:r>
          </w:p>
        </w:tc>
        <w:tc>
          <w:tcPr>
            <w:tcW w:w="962" w:type="dxa"/>
            <w:tcBorders>
              <w:top w:val="nil"/>
              <w:left w:val="nil"/>
              <w:bottom w:val="single" w:sz="4" w:space="0" w:color="auto"/>
              <w:right w:val="single" w:sz="4" w:space="0" w:color="auto"/>
            </w:tcBorders>
            <w:shd w:val="clear" w:color="auto" w:fill="auto"/>
            <w:noWrap/>
            <w:vAlign w:val="center"/>
          </w:tcPr>
          <w:p w14:paraId="344C3B5A" w14:textId="77777777" w:rsidR="00A51D0A" w:rsidRPr="00B54AAF" w:rsidRDefault="00A51D0A" w:rsidP="00AF2265">
            <w:pPr>
              <w:jc w:val="center"/>
              <w:rPr>
                <w:rFonts w:cstheme="minorHAnsi"/>
                <w:b/>
                <w:bCs/>
                <w:lang w:val="hr-HR" w:eastAsia="hr-HR"/>
              </w:rPr>
            </w:pPr>
            <w:r w:rsidRPr="00B54AAF">
              <w:rPr>
                <w:rFonts w:cstheme="minorHAnsi"/>
                <w:b/>
                <w:bCs/>
                <w:lang w:val="hr-HR" w:eastAsia="hr-HR"/>
              </w:rPr>
              <w:t> </w:t>
            </w:r>
          </w:p>
        </w:tc>
        <w:tc>
          <w:tcPr>
            <w:tcW w:w="1115" w:type="dxa"/>
            <w:vMerge w:val="restart"/>
            <w:tcBorders>
              <w:top w:val="nil"/>
              <w:left w:val="single" w:sz="4" w:space="0" w:color="auto"/>
              <w:bottom w:val="single" w:sz="4" w:space="0" w:color="000000"/>
              <w:right w:val="single" w:sz="8" w:space="0" w:color="auto"/>
            </w:tcBorders>
            <w:shd w:val="clear" w:color="auto" w:fill="auto"/>
            <w:noWrap/>
            <w:vAlign w:val="center"/>
          </w:tcPr>
          <w:p w14:paraId="6B8DC575" w14:textId="77777777" w:rsidR="00A51D0A" w:rsidRPr="00B54AAF" w:rsidRDefault="00A51D0A" w:rsidP="00AF2265">
            <w:pPr>
              <w:jc w:val="center"/>
              <w:rPr>
                <w:rFonts w:cstheme="minorHAnsi"/>
                <w:b/>
                <w:bCs/>
                <w:lang w:val="hr-HR" w:eastAsia="hr-HR"/>
              </w:rPr>
            </w:pPr>
            <w:r w:rsidRPr="00B54AAF">
              <w:rPr>
                <w:rFonts w:cstheme="minorHAnsi"/>
                <w:b/>
                <w:bCs/>
                <w:lang w:val="hr-HR" w:eastAsia="hr-HR"/>
              </w:rPr>
              <w:t>15</w:t>
            </w:r>
          </w:p>
        </w:tc>
      </w:tr>
      <w:tr w:rsidR="00A51D0A" w:rsidRPr="00B54AAF" w14:paraId="53B07E35" w14:textId="77777777" w:rsidTr="00CC2D16">
        <w:trPr>
          <w:trHeight w:val="300"/>
          <w:jc w:val="center"/>
        </w:trPr>
        <w:tc>
          <w:tcPr>
            <w:tcW w:w="6593" w:type="dxa"/>
            <w:tcBorders>
              <w:top w:val="nil"/>
              <w:left w:val="single" w:sz="4" w:space="0" w:color="auto"/>
              <w:bottom w:val="single" w:sz="4" w:space="0" w:color="auto"/>
              <w:right w:val="single" w:sz="4" w:space="0" w:color="auto"/>
            </w:tcBorders>
            <w:noWrap/>
            <w:vAlign w:val="bottom"/>
          </w:tcPr>
          <w:p w14:paraId="12EB60A1" w14:textId="77777777" w:rsidR="00A51D0A" w:rsidRPr="00B54AAF" w:rsidRDefault="00A51D0A" w:rsidP="00AF2265">
            <w:pPr>
              <w:tabs>
                <w:tab w:val="left" w:pos="459"/>
              </w:tabs>
              <w:rPr>
                <w:rFonts w:cstheme="minorHAnsi"/>
                <w:lang w:val="hr-HR" w:eastAsia="hr-HR"/>
              </w:rPr>
            </w:pPr>
            <w:r w:rsidRPr="00B54AAF">
              <w:rPr>
                <w:rFonts w:cstheme="minorHAnsi"/>
                <w:lang w:val="hr-HR" w:eastAsia="hr-HR"/>
              </w:rPr>
              <w:tab/>
            </w:r>
            <w:r w:rsidRPr="00B54AAF">
              <w:rPr>
                <w:rFonts w:cstheme="minorHAnsi"/>
                <w:lang w:val="hr-HR" w:eastAsia="hr-HR"/>
              </w:rPr>
              <w:tab/>
              <w:t xml:space="preserve">1 </w:t>
            </w:r>
          </w:p>
        </w:tc>
        <w:tc>
          <w:tcPr>
            <w:tcW w:w="962" w:type="dxa"/>
            <w:tcBorders>
              <w:top w:val="nil"/>
              <w:left w:val="nil"/>
              <w:bottom w:val="single" w:sz="4" w:space="0" w:color="auto"/>
              <w:right w:val="single" w:sz="4" w:space="0" w:color="auto"/>
            </w:tcBorders>
            <w:noWrap/>
            <w:vAlign w:val="center"/>
          </w:tcPr>
          <w:p w14:paraId="6AE6AEF1" w14:textId="77777777" w:rsidR="00A51D0A" w:rsidRPr="00B54AAF" w:rsidRDefault="00A51D0A" w:rsidP="00AF2265">
            <w:pPr>
              <w:jc w:val="center"/>
              <w:rPr>
                <w:rFonts w:cstheme="minorHAnsi"/>
                <w:lang w:val="hr-HR" w:eastAsia="hr-HR"/>
              </w:rPr>
            </w:pPr>
            <w:r w:rsidRPr="00B54AAF">
              <w:rPr>
                <w:rFonts w:cstheme="minorHAnsi"/>
                <w:lang w:val="hr-HR" w:eastAsia="hr-HR"/>
              </w:rPr>
              <w:t>5</w:t>
            </w:r>
          </w:p>
        </w:tc>
        <w:tc>
          <w:tcPr>
            <w:tcW w:w="1115" w:type="dxa"/>
            <w:vMerge/>
            <w:tcBorders>
              <w:top w:val="nil"/>
              <w:left w:val="single" w:sz="4" w:space="0" w:color="auto"/>
              <w:bottom w:val="single" w:sz="4" w:space="0" w:color="000000"/>
              <w:right w:val="single" w:sz="8" w:space="0" w:color="auto"/>
            </w:tcBorders>
            <w:vAlign w:val="center"/>
          </w:tcPr>
          <w:p w14:paraId="2ED24512" w14:textId="77777777" w:rsidR="00A51D0A" w:rsidRPr="00B54AAF" w:rsidRDefault="00A51D0A" w:rsidP="00AF2265">
            <w:pPr>
              <w:rPr>
                <w:rFonts w:cstheme="minorHAnsi"/>
                <w:b/>
                <w:bCs/>
                <w:lang w:val="hr-HR" w:eastAsia="hr-HR"/>
              </w:rPr>
            </w:pPr>
          </w:p>
        </w:tc>
      </w:tr>
      <w:tr w:rsidR="00A51D0A" w:rsidRPr="00B54AAF" w14:paraId="3218D863" w14:textId="77777777" w:rsidTr="00CC2D16">
        <w:trPr>
          <w:trHeight w:val="300"/>
          <w:jc w:val="center"/>
        </w:trPr>
        <w:tc>
          <w:tcPr>
            <w:tcW w:w="6593" w:type="dxa"/>
            <w:tcBorders>
              <w:top w:val="nil"/>
              <w:left w:val="single" w:sz="4" w:space="0" w:color="auto"/>
              <w:bottom w:val="single" w:sz="4" w:space="0" w:color="auto"/>
              <w:right w:val="single" w:sz="4" w:space="0" w:color="auto"/>
            </w:tcBorders>
            <w:noWrap/>
            <w:vAlign w:val="bottom"/>
          </w:tcPr>
          <w:p w14:paraId="34E699B6" w14:textId="77777777" w:rsidR="00A51D0A" w:rsidRPr="00B54AAF" w:rsidRDefault="00A51D0A" w:rsidP="00AF2265">
            <w:pPr>
              <w:rPr>
                <w:rFonts w:cstheme="minorHAnsi"/>
                <w:lang w:val="hr-HR" w:eastAsia="hr-HR"/>
              </w:rPr>
            </w:pPr>
            <w:r w:rsidRPr="00B54AAF">
              <w:rPr>
                <w:rFonts w:cstheme="minorHAnsi"/>
                <w:lang w:val="hr-HR" w:eastAsia="hr-HR"/>
              </w:rPr>
              <w:tab/>
              <w:t xml:space="preserve">2 </w:t>
            </w:r>
          </w:p>
        </w:tc>
        <w:tc>
          <w:tcPr>
            <w:tcW w:w="962" w:type="dxa"/>
            <w:tcBorders>
              <w:top w:val="nil"/>
              <w:left w:val="nil"/>
              <w:bottom w:val="single" w:sz="4" w:space="0" w:color="auto"/>
              <w:right w:val="single" w:sz="4" w:space="0" w:color="auto"/>
            </w:tcBorders>
            <w:noWrap/>
            <w:vAlign w:val="center"/>
          </w:tcPr>
          <w:p w14:paraId="0DA3A886" w14:textId="77777777" w:rsidR="00A51D0A" w:rsidRPr="00B54AAF" w:rsidRDefault="00A51D0A" w:rsidP="00AF2265">
            <w:pPr>
              <w:jc w:val="center"/>
              <w:rPr>
                <w:rFonts w:cstheme="minorHAnsi"/>
                <w:lang w:val="hr-HR" w:eastAsia="hr-HR"/>
              </w:rPr>
            </w:pPr>
            <w:r w:rsidRPr="00B54AAF">
              <w:rPr>
                <w:rFonts w:cstheme="minorHAnsi"/>
                <w:lang w:val="hr-HR" w:eastAsia="hr-HR"/>
              </w:rPr>
              <w:t>10</w:t>
            </w:r>
          </w:p>
        </w:tc>
        <w:tc>
          <w:tcPr>
            <w:tcW w:w="1115" w:type="dxa"/>
            <w:vMerge/>
            <w:tcBorders>
              <w:top w:val="nil"/>
              <w:left w:val="single" w:sz="4" w:space="0" w:color="auto"/>
              <w:bottom w:val="single" w:sz="4" w:space="0" w:color="000000"/>
              <w:right w:val="single" w:sz="8" w:space="0" w:color="auto"/>
            </w:tcBorders>
            <w:vAlign w:val="center"/>
          </w:tcPr>
          <w:p w14:paraId="5A84C224" w14:textId="77777777" w:rsidR="00A51D0A" w:rsidRPr="00B54AAF" w:rsidRDefault="00A51D0A" w:rsidP="00AF2265">
            <w:pPr>
              <w:rPr>
                <w:rFonts w:cstheme="minorHAnsi"/>
                <w:b/>
                <w:bCs/>
                <w:lang w:val="hr-HR" w:eastAsia="hr-HR"/>
              </w:rPr>
            </w:pPr>
          </w:p>
        </w:tc>
      </w:tr>
      <w:tr w:rsidR="00A51D0A" w:rsidRPr="00B54AAF" w14:paraId="73AE0A66" w14:textId="77777777" w:rsidTr="00CC2D16">
        <w:trPr>
          <w:trHeight w:val="300"/>
          <w:jc w:val="center"/>
        </w:trPr>
        <w:tc>
          <w:tcPr>
            <w:tcW w:w="6593" w:type="dxa"/>
            <w:tcBorders>
              <w:top w:val="nil"/>
              <w:left w:val="single" w:sz="4" w:space="0" w:color="auto"/>
              <w:bottom w:val="single" w:sz="4" w:space="0" w:color="auto"/>
              <w:right w:val="single" w:sz="4" w:space="0" w:color="auto"/>
            </w:tcBorders>
            <w:noWrap/>
            <w:vAlign w:val="bottom"/>
          </w:tcPr>
          <w:p w14:paraId="7E322AB9" w14:textId="77777777" w:rsidR="00A51D0A" w:rsidRPr="00B54AAF" w:rsidRDefault="00A51D0A" w:rsidP="00AF2265">
            <w:pPr>
              <w:rPr>
                <w:rFonts w:cstheme="minorHAnsi"/>
                <w:lang w:val="hr-HR" w:eastAsia="hr-HR"/>
              </w:rPr>
            </w:pPr>
            <w:r w:rsidRPr="00B54AAF">
              <w:rPr>
                <w:rFonts w:cstheme="minorHAnsi"/>
                <w:lang w:val="hr-HR" w:eastAsia="hr-HR"/>
              </w:rPr>
              <w:tab/>
              <w:t xml:space="preserve">3 i više </w:t>
            </w:r>
          </w:p>
        </w:tc>
        <w:tc>
          <w:tcPr>
            <w:tcW w:w="962" w:type="dxa"/>
            <w:tcBorders>
              <w:top w:val="nil"/>
              <w:left w:val="nil"/>
              <w:bottom w:val="single" w:sz="4" w:space="0" w:color="auto"/>
              <w:right w:val="single" w:sz="4" w:space="0" w:color="auto"/>
            </w:tcBorders>
            <w:noWrap/>
            <w:vAlign w:val="center"/>
          </w:tcPr>
          <w:p w14:paraId="659DF676" w14:textId="77777777" w:rsidR="00A51D0A" w:rsidRPr="00B54AAF" w:rsidRDefault="00A51D0A" w:rsidP="00AF2265">
            <w:pPr>
              <w:jc w:val="center"/>
              <w:rPr>
                <w:rFonts w:cstheme="minorHAnsi"/>
                <w:lang w:val="hr-HR" w:eastAsia="hr-HR"/>
              </w:rPr>
            </w:pPr>
            <w:r w:rsidRPr="00B54AAF">
              <w:rPr>
                <w:rFonts w:cstheme="minorHAnsi"/>
                <w:lang w:val="hr-HR" w:eastAsia="hr-HR"/>
              </w:rPr>
              <w:t>15</w:t>
            </w:r>
          </w:p>
        </w:tc>
        <w:tc>
          <w:tcPr>
            <w:tcW w:w="1115" w:type="dxa"/>
            <w:vMerge/>
            <w:tcBorders>
              <w:top w:val="nil"/>
              <w:left w:val="single" w:sz="4" w:space="0" w:color="auto"/>
              <w:bottom w:val="single" w:sz="4" w:space="0" w:color="000000"/>
              <w:right w:val="single" w:sz="8" w:space="0" w:color="auto"/>
            </w:tcBorders>
            <w:vAlign w:val="center"/>
          </w:tcPr>
          <w:p w14:paraId="7805056C" w14:textId="77777777" w:rsidR="00A51D0A" w:rsidRPr="00B54AAF" w:rsidRDefault="00A51D0A" w:rsidP="00AF2265">
            <w:pPr>
              <w:rPr>
                <w:rFonts w:cstheme="minorHAnsi"/>
                <w:b/>
                <w:bCs/>
                <w:lang w:val="hr-HR" w:eastAsia="hr-HR"/>
              </w:rPr>
            </w:pPr>
          </w:p>
        </w:tc>
      </w:tr>
      <w:tr w:rsidR="00DA65A2" w:rsidRPr="00B54AAF" w14:paraId="65FCA9E5" w14:textId="77777777" w:rsidTr="00CC2D16">
        <w:trPr>
          <w:trHeight w:val="300"/>
          <w:jc w:val="center"/>
        </w:trPr>
        <w:tc>
          <w:tcPr>
            <w:tcW w:w="6593" w:type="dxa"/>
            <w:tcBorders>
              <w:top w:val="nil"/>
              <w:left w:val="single" w:sz="4" w:space="0" w:color="auto"/>
              <w:bottom w:val="single" w:sz="4" w:space="0" w:color="auto"/>
              <w:right w:val="single" w:sz="4" w:space="0" w:color="auto"/>
            </w:tcBorders>
            <w:noWrap/>
            <w:vAlign w:val="bottom"/>
          </w:tcPr>
          <w:p w14:paraId="42E60F91" w14:textId="77777777" w:rsidR="00DA65A2" w:rsidRPr="00B54AAF" w:rsidRDefault="00DA65A2" w:rsidP="00AF2265">
            <w:pPr>
              <w:rPr>
                <w:rFonts w:cstheme="minorHAnsi"/>
                <w:lang w:val="hr-HR" w:eastAsia="hr-HR"/>
              </w:rPr>
            </w:pPr>
          </w:p>
        </w:tc>
        <w:tc>
          <w:tcPr>
            <w:tcW w:w="962" w:type="dxa"/>
            <w:tcBorders>
              <w:top w:val="nil"/>
              <w:left w:val="nil"/>
              <w:bottom w:val="single" w:sz="4" w:space="0" w:color="auto"/>
              <w:right w:val="single" w:sz="4" w:space="0" w:color="auto"/>
            </w:tcBorders>
            <w:noWrap/>
            <w:vAlign w:val="center"/>
          </w:tcPr>
          <w:p w14:paraId="0EEFF6CF" w14:textId="77777777" w:rsidR="00DA65A2" w:rsidRPr="00B54AAF" w:rsidRDefault="00DA65A2" w:rsidP="00AF2265">
            <w:pPr>
              <w:jc w:val="center"/>
              <w:rPr>
                <w:rFonts w:cstheme="minorHAnsi"/>
                <w:lang w:val="hr-HR" w:eastAsia="hr-HR"/>
              </w:rPr>
            </w:pPr>
          </w:p>
        </w:tc>
        <w:tc>
          <w:tcPr>
            <w:tcW w:w="1115" w:type="dxa"/>
            <w:tcBorders>
              <w:top w:val="nil"/>
              <w:left w:val="single" w:sz="4" w:space="0" w:color="auto"/>
              <w:bottom w:val="single" w:sz="4" w:space="0" w:color="000000"/>
              <w:right w:val="single" w:sz="8" w:space="0" w:color="auto"/>
            </w:tcBorders>
            <w:vAlign w:val="center"/>
          </w:tcPr>
          <w:p w14:paraId="26DC2177" w14:textId="77777777" w:rsidR="00DA65A2" w:rsidRPr="00B54AAF" w:rsidRDefault="00DA65A2" w:rsidP="00AF2265">
            <w:pPr>
              <w:rPr>
                <w:rFonts w:cstheme="minorHAnsi"/>
                <w:b/>
                <w:bCs/>
                <w:lang w:val="hr-HR" w:eastAsia="hr-HR"/>
              </w:rPr>
            </w:pPr>
          </w:p>
        </w:tc>
      </w:tr>
      <w:tr w:rsidR="00A51D0A" w:rsidRPr="00B54AAF" w14:paraId="3968E80C" w14:textId="77777777" w:rsidTr="00CC2D16">
        <w:trPr>
          <w:trHeight w:val="963"/>
          <w:jc w:val="center"/>
        </w:trPr>
        <w:tc>
          <w:tcPr>
            <w:tcW w:w="6593" w:type="dxa"/>
            <w:tcBorders>
              <w:top w:val="nil"/>
              <w:left w:val="single" w:sz="4" w:space="0" w:color="auto"/>
              <w:bottom w:val="single" w:sz="4" w:space="0" w:color="auto"/>
              <w:right w:val="single" w:sz="4" w:space="0" w:color="auto"/>
            </w:tcBorders>
            <w:shd w:val="clear" w:color="auto" w:fill="auto"/>
            <w:noWrap/>
          </w:tcPr>
          <w:p w14:paraId="76D1E928" w14:textId="766EB52C" w:rsidR="00A51D0A" w:rsidRPr="00B54AAF" w:rsidRDefault="00A51D0A" w:rsidP="00AF2265">
            <w:pPr>
              <w:jc w:val="both"/>
              <w:outlineLvl w:val="0"/>
              <w:rPr>
                <w:rFonts w:cstheme="minorHAnsi"/>
                <w:bCs/>
                <w:lang w:val="hr-HR" w:eastAsia="hr-HR"/>
              </w:rPr>
            </w:pPr>
            <w:r w:rsidRPr="00B54AAF">
              <w:rPr>
                <w:rFonts w:cstheme="minorHAnsi"/>
                <w:bCs/>
                <w:lang w:val="hr-HR" w:eastAsia="hr-HR"/>
              </w:rPr>
              <w:t>A2 – Kumulativna vrijednost ugovora o građenju</w:t>
            </w:r>
            <w:r w:rsidR="00BC0782">
              <w:t xml:space="preserve"> </w:t>
            </w:r>
            <w:r w:rsidR="00BC0782" w:rsidRPr="00BC0782">
              <w:rPr>
                <w:rFonts w:cstheme="minorHAnsi"/>
                <w:bCs/>
                <w:lang w:val="hr-HR" w:eastAsia="hr-HR"/>
              </w:rPr>
              <w:t>i/ili rekonstrukcije i/ili sanacije</w:t>
            </w:r>
            <w:r w:rsidRPr="00B54AAF">
              <w:rPr>
                <w:rFonts w:cstheme="minorHAnsi"/>
                <w:bCs/>
                <w:lang w:val="hr-HR" w:eastAsia="hr-HR"/>
              </w:rPr>
              <w:t xml:space="preserve"> završenih građevina za gospodarenje otpadom</w:t>
            </w:r>
            <w:r w:rsidR="00122817" w:rsidRPr="00B54AAF">
              <w:rPr>
                <w:rStyle w:val="Referencafusnote"/>
                <w:rFonts w:cstheme="minorHAnsi"/>
                <w:bCs/>
                <w:lang w:val="hr-HR" w:eastAsia="hr-HR"/>
              </w:rPr>
              <w:footnoteReference w:id="4"/>
            </w:r>
            <w:r w:rsidRPr="00B54AAF">
              <w:rPr>
                <w:rFonts w:cstheme="minorHAnsi"/>
                <w:bCs/>
                <w:lang w:val="hr-HR" w:eastAsia="hr-HR"/>
              </w:rPr>
              <w:t xml:space="preserve"> ili industrijskih postrojenja ili infrastrukturnih</w:t>
            </w:r>
            <w:r w:rsidR="00122817" w:rsidRPr="00B54AAF">
              <w:rPr>
                <w:rStyle w:val="Referencafusnote"/>
                <w:rFonts w:cstheme="minorHAnsi"/>
                <w:bCs/>
                <w:lang w:val="hr-HR" w:eastAsia="hr-HR"/>
              </w:rPr>
              <w:footnoteReference w:id="5"/>
            </w:r>
            <w:r w:rsidRPr="00B54AAF">
              <w:rPr>
                <w:rFonts w:cstheme="minorHAnsi"/>
                <w:bCs/>
                <w:lang w:val="hr-HR" w:eastAsia="hr-HR"/>
              </w:rPr>
              <w:t xml:space="preserve"> objekata u kojem je stručnjak sudjelovao na poziciji voditelja projekta</w:t>
            </w:r>
            <w:r w:rsidR="0063298E">
              <w:rPr>
                <w:rStyle w:val="Referencafusnote"/>
                <w:rFonts w:cstheme="minorHAnsi"/>
                <w:bCs/>
                <w:lang w:val="hr-HR" w:eastAsia="hr-HR"/>
              </w:rPr>
              <w:footnoteReference w:id="6"/>
            </w:r>
            <w:r w:rsidRPr="00B54AAF">
              <w:rPr>
                <w:rFonts w:cstheme="minorHAnsi"/>
                <w:bCs/>
                <w:lang w:val="hr-HR" w:eastAsia="hr-HR"/>
              </w:rPr>
              <w:t xml:space="preserve"> imenovanog od strane Naručitelja </w:t>
            </w:r>
          </w:p>
        </w:tc>
        <w:tc>
          <w:tcPr>
            <w:tcW w:w="962" w:type="dxa"/>
            <w:tcBorders>
              <w:top w:val="nil"/>
              <w:left w:val="nil"/>
              <w:bottom w:val="single" w:sz="4" w:space="0" w:color="auto"/>
              <w:right w:val="single" w:sz="4" w:space="0" w:color="auto"/>
            </w:tcBorders>
            <w:shd w:val="clear" w:color="auto" w:fill="auto"/>
            <w:noWrap/>
            <w:vAlign w:val="center"/>
          </w:tcPr>
          <w:p w14:paraId="6DEA9858" w14:textId="77777777" w:rsidR="00A51D0A" w:rsidRPr="00B54AAF" w:rsidRDefault="00A51D0A" w:rsidP="00AF2265">
            <w:pPr>
              <w:jc w:val="center"/>
              <w:rPr>
                <w:rFonts w:cstheme="minorHAnsi"/>
                <w:b/>
                <w:bCs/>
                <w:lang w:val="hr-HR" w:eastAsia="hr-HR"/>
              </w:rPr>
            </w:pPr>
          </w:p>
        </w:tc>
        <w:tc>
          <w:tcPr>
            <w:tcW w:w="1115" w:type="dxa"/>
            <w:vMerge w:val="restart"/>
            <w:tcBorders>
              <w:top w:val="nil"/>
              <w:left w:val="single" w:sz="4" w:space="0" w:color="auto"/>
              <w:bottom w:val="single" w:sz="8" w:space="0" w:color="000000"/>
              <w:right w:val="single" w:sz="8" w:space="0" w:color="auto"/>
            </w:tcBorders>
            <w:shd w:val="clear" w:color="auto" w:fill="auto"/>
            <w:noWrap/>
            <w:vAlign w:val="center"/>
          </w:tcPr>
          <w:p w14:paraId="5BE348B3" w14:textId="055E63C4" w:rsidR="00A51D0A" w:rsidRPr="00B54AAF" w:rsidRDefault="00101DB1" w:rsidP="00AF2265">
            <w:pPr>
              <w:jc w:val="center"/>
              <w:rPr>
                <w:rFonts w:cstheme="minorHAnsi"/>
                <w:b/>
                <w:bCs/>
                <w:lang w:val="hr-HR" w:eastAsia="hr-HR"/>
              </w:rPr>
            </w:pPr>
            <w:r w:rsidRPr="00B54AAF">
              <w:rPr>
                <w:rFonts w:cstheme="minorHAnsi"/>
                <w:b/>
                <w:bCs/>
                <w:lang w:val="hr-HR" w:eastAsia="hr-HR"/>
              </w:rPr>
              <w:t>10</w:t>
            </w:r>
          </w:p>
        </w:tc>
      </w:tr>
      <w:tr w:rsidR="00A51D0A" w:rsidRPr="00B54AAF" w14:paraId="2826C868" w14:textId="77777777" w:rsidTr="00CC2D16">
        <w:trPr>
          <w:trHeight w:val="300"/>
          <w:jc w:val="center"/>
        </w:trPr>
        <w:tc>
          <w:tcPr>
            <w:tcW w:w="6593" w:type="dxa"/>
            <w:tcBorders>
              <w:top w:val="nil"/>
              <w:left w:val="single" w:sz="4" w:space="0" w:color="auto"/>
              <w:bottom w:val="single" w:sz="4" w:space="0" w:color="auto"/>
              <w:right w:val="single" w:sz="4" w:space="0" w:color="auto"/>
            </w:tcBorders>
            <w:noWrap/>
            <w:vAlign w:val="bottom"/>
          </w:tcPr>
          <w:p w14:paraId="089AF937" w14:textId="77777777" w:rsidR="00A51D0A" w:rsidRPr="00B54AAF" w:rsidRDefault="00A51D0A" w:rsidP="00AF2265">
            <w:pPr>
              <w:rPr>
                <w:rFonts w:cstheme="minorHAnsi"/>
                <w:lang w:val="hr-HR" w:eastAsia="hr-HR"/>
              </w:rPr>
            </w:pPr>
            <w:r w:rsidRPr="00B54AAF">
              <w:rPr>
                <w:rFonts w:cstheme="minorHAnsi"/>
                <w:lang w:val="hr-HR" w:eastAsia="hr-HR"/>
              </w:rPr>
              <w:tab/>
            </w:r>
            <w:r w:rsidRPr="00B54AAF">
              <w:rPr>
                <w:rFonts w:ascii="Calibri" w:hAnsi="Calibri" w:cs="Calibri"/>
                <w:lang w:val="hr-HR"/>
              </w:rPr>
              <w:t>≤</w:t>
            </w:r>
            <w:r w:rsidRPr="00B54AAF">
              <w:rPr>
                <w:rFonts w:ascii="Calibri" w:hAnsi="Calibri" w:cs="ArialMT"/>
                <w:lang w:val="hr-HR"/>
              </w:rPr>
              <w:t>100.000.000,00 kn bez PDV-a</w:t>
            </w:r>
          </w:p>
        </w:tc>
        <w:tc>
          <w:tcPr>
            <w:tcW w:w="962" w:type="dxa"/>
            <w:tcBorders>
              <w:top w:val="nil"/>
              <w:left w:val="nil"/>
              <w:bottom w:val="single" w:sz="4" w:space="0" w:color="auto"/>
              <w:right w:val="single" w:sz="4" w:space="0" w:color="auto"/>
            </w:tcBorders>
            <w:noWrap/>
            <w:vAlign w:val="center"/>
          </w:tcPr>
          <w:p w14:paraId="3C577930" w14:textId="11C34BF3" w:rsidR="00A51D0A" w:rsidRPr="00B54AAF" w:rsidRDefault="009B42D1" w:rsidP="00AF2265">
            <w:pPr>
              <w:jc w:val="center"/>
              <w:rPr>
                <w:rFonts w:cstheme="minorHAnsi"/>
                <w:lang w:val="hr-HR" w:eastAsia="hr-HR"/>
              </w:rPr>
            </w:pPr>
            <w:r>
              <w:rPr>
                <w:rFonts w:cstheme="minorHAnsi"/>
                <w:lang w:val="hr-HR" w:eastAsia="hr-HR"/>
              </w:rPr>
              <w:t>5</w:t>
            </w:r>
          </w:p>
        </w:tc>
        <w:tc>
          <w:tcPr>
            <w:tcW w:w="1115" w:type="dxa"/>
            <w:vMerge/>
            <w:tcBorders>
              <w:top w:val="nil"/>
              <w:left w:val="single" w:sz="4" w:space="0" w:color="auto"/>
              <w:bottom w:val="single" w:sz="8" w:space="0" w:color="000000"/>
              <w:right w:val="single" w:sz="8" w:space="0" w:color="auto"/>
            </w:tcBorders>
            <w:vAlign w:val="center"/>
          </w:tcPr>
          <w:p w14:paraId="02D107D9" w14:textId="77777777" w:rsidR="00A51D0A" w:rsidRPr="00B54AAF" w:rsidRDefault="00A51D0A" w:rsidP="00AF2265">
            <w:pPr>
              <w:rPr>
                <w:rFonts w:cstheme="minorHAnsi"/>
                <w:b/>
                <w:bCs/>
                <w:lang w:val="hr-HR" w:eastAsia="hr-HR"/>
              </w:rPr>
            </w:pPr>
          </w:p>
        </w:tc>
      </w:tr>
      <w:tr w:rsidR="00A51D0A" w:rsidRPr="00B54AAF" w14:paraId="7B18BCB7" w14:textId="77777777" w:rsidTr="00CC2D16">
        <w:trPr>
          <w:trHeight w:val="300"/>
          <w:jc w:val="center"/>
        </w:trPr>
        <w:tc>
          <w:tcPr>
            <w:tcW w:w="6593" w:type="dxa"/>
            <w:tcBorders>
              <w:top w:val="nil"/>
              <w:left w:val="single" w:sz="4" w:space="0" w:color="auto"/>
              <w:bottom w:val="single" w:sz="4" w:space="0" w:color="auto"/>
              <w:right w:val="single" w:sz="4" w:space="0" w:color="auto"/>
            </w:tcBorders>
            <w:noWrap/>
            <w:vAlign w:val="bottom"/>
          </w:tcPr>
          <w:p w14:paraId="72E2F694" w14:textId="77777777" w:rsidR="00A51D0A" w:rsidRPr="00B54AAF" w:rsidRDefault="00A51D0A" w:rsidP="00AF2265">
            <w:pPr>
              <w:rPr>
                <w:rFonts w:cstheme="minorHAnsi"/>
                <w:lang w:val="hr-HR" w:eastAsia="hr-HR"/>
              </w:rPr>
            </w:pPr>
            <w:r w:rsidRPr="00B54AAF">
              <w:rPr>
                <w:rFonts w:cstheme="minorHAnsi"/>
                <w:lang w:val="hr-HR" w:eastAsia="hr-HR"/>
              </w:rPr>
              <w:tab/>
            </w:r>
            <w:r w:rsidRPr="00B54AAF">
              <w:rPr>
                <w:rFonts w:ascii="Calibri" w:hAnsi="Calibri" w:cs="Calibri"/>
                <w:lang w:val="hr-HR"/>
              </w:rPr>
              <w:t>&gt;</w:t>
            </w:r>
            <w:r w:rsidRPr="00B54AAF">
              <w:rPr>
                <w:rFonts w:ascii="Calibri" w:hAnsi="Calibri" w:cs="ArialMT"/>
                <w:lang w:val="hr-HR"/>
              </w:rPr>
              <w:t>100.000.000,00 kn bez PDV-a</w:t>
            </w:r>
            <w:r w:rsidRPr="00B54AAF">
              <w:rPr>
                <w:rFonts w:ascii="Calibri" w:hAnsi="Calibri" w:cs="Calibri"/>
                <w:lang w:val="hr-HR"/>
              </w:rPr>
              <w:t xml:space="preserve"> i ≤</w:t>
            </w:r>
            <w:r w:rsidRPr="00B54AAF">
              <w:rPr>
                <w:rFonts w:ascii="Calibri" w:hAnsi="Calibri" w:cs="ArialMT"/>
                <w:lang w:val="hr-HR"/>
              </w:rPr>
              <w:t>200.000.000,00 kn bez PDV-a</w:t>
            </w:r>
          </w:p>
        </w:tc>
        <w:tc>
          <w:tcPr>
            <w:tcW w:w="962" w:type="dxa"/>
            <w:tcBorders>
              <w:top w:val="nil"/>
              <w:left w:val="nil"/>
              <w:bottom w:val="single" w:sz="4" w:space="0" w:color="auto"/>
              <w:right w:val="single" w:sz="4" w:space="0" w:color="auto"/>
            </w:tcBorders>
            <w:noWrap/>
            <w:vAlign w:val="center"/>
          </w:tcPr>
          <w:p w14:paraId="081A7079" w14:textId="0C456826" w:rsidR="00A51D0A" w:rsidRPr="00B54AAF" w:rsidRDefault="009B42D1" w:rsidP="00AF2265">
            <w:pPr>
              <w:jc w:val="center"/>
              <w:rPr>
                <w:rFonts w:cstheme="minorHAnsi"/>
                <w:lang w:val="hr-HR" w:eastAsia="hr-HR"/>
              </w:rPr>
            </w:pPr>
            <w:r>
              <w:rPr>
                <w:rFonts w:cstheme="minorHAnsi"/>
                <w:lang w:val="hr-HR" w:eastAsia="hr-HR"/>
              </w:rPr>
              <w:t>7</w:t>
            </w:r>
          </w:p>
        </w:tc>
        <w:tc>
          <w:tcPr>
            <w:tcW w:w="1115" w:type="dxa"/>
            <w:vMerge/>
            <w:tcBorders>
              <w:top w:val="nil"/>
              <w:left w:val="single" w:sz="4" w:space="0" w:color="auto"/>
              <w:bottom w:val="single" w:sz="8" w:space="0" w:color="000000"/>
              <w:right w:val="single" w:sz="8" w:space="0" w:color="auto"/>
            </w:tcBorders>
            <w:vAlign w:val="center"/>
          </w:tcPr>
          <w:p w14:paraId="79598A3A" w14:textId="77777777" w:rsidR="00A51D0A" w:rsidRPr="00B54AAF" w:rsidRDefault="00A51D0A" w:rsidP="00AF2265">
            <w:pPr>
              <w:rPr>
                <w:rFonts w:cstheme="minorHAnsi"/>
                <w:b/>
                <w:bCs/>
                <w:lang w:val="hr-HR" w:eastAsia="hr-HR"/>
              </w:rPr>
            </w:pPr>
          </w:p>
        </w:tc>
      </w:tr>
      <w:tr w:rsidR="00A51D0A" w:rsidRPr="00B54AAF" w14:paraId="621EA4F2" w14:textId="77777777" w:rsidTr="00DA65A2">
        <w:trPr>
          <w:trHeight w:val="315"/>
          <w:jc w:val="center"/>
        </w:trPr>
        <w:tc>
          <w:tcPr>
            <w:tcW w:w="6593" w:type="dxa"/>
            <w:tcBorders>
              <w:top w:val="single" w:sz="4" w:space="0" w:color="auto"/>
              <w:left w:val="single" w:sz="4" w:space="0" w:color="auto"/>
              <w:bottom w:val="single" w:sz="4" w:space="0" w:color="auto"/>
              <w:right w:val="single" w:sz="4" w:space="0" w:color="auto"/>
            </w:tcBorders>
            <w:noWrap/>
            <w:vAlign w:val="bottom"/>
          </w:tcPr>
          <w:p w14:paraId="7F0CBD2D" w14:textId="77777777" w:rsidR="00A51D0A" w:rsidRPr="00B54AAF" w:rsidRDefault="00A51D0A" w:rsidP="00AF2265">
            <w:pPr>
              <w:rPr>
                <w:rFonts w:cstheme="minorHAnsi"/>
                <w:lang w:val="hr-HR" w:eastAsia="hr-HR"/>
              </w:rPr>
            </w:pPr>
            <w:r w:rsidRPr="00B54AAF">
              <w:rPr>
                <w:rFonts w:cstheme="minorHAnsi"/>
                <w:lang w:val="hr-HR" w:eastAsia="hr-HR"/>
              </w:rPr>
              <w:tab/>
            </w:r>
            <w:r w:rsidRPr="00B54AAF">
              <w:rPr>
                <w:rFonts w:ascii="Calibri" w:hAnsi="Calibri" w:cs="Calibri"/>
                <w:lang w:val="hr-HR"/>
              </w:rPr>
              <w:t>&gt;</w:t>
            </w:r>
            <w:r w:rsidRPr="00B54AAF">
              <w:rPr>
                <w:rFonts w:ascii="Calibri" w:hAnsi="Calibri" w:cs="ArialMT"/>
                <w:lang w:val="hr-HR"/>
              </w:rPr>
              <w:t>200.000.000,00 kn bez PDV-a</w:t>
            </w:r>
          </w:p>
        </w:tc>
        <w:tc>
          <w:tcPr>
            <w:tcW w:w="962" w:type="dxa"/>
            <w:tcBorders>
              <w:top w:val="nil"/>
              <w:left w:val="nil"/>
              <w:bottom w:val="single" w:sz="4" w:space="0" w:color="auto"/>
              <w:right w:val="single" w:sz="4" w:space="0" w:color="auto"/>
            </w:tcBorders>
            <w:noWrap/>
            <w:vAlign w:val="center"/>
          </w:tcPr>
          <w:p w14:paraId="26C25B90" w14:textId="143A08FF" w:rsidR="00A51D0A" w:rsidRPr="00B54AAF" w:rsidRDefault="00CB47E7" w:rsidP="00AF2265">
            <w:pPr>
              <w:jc w:val="center"/>
              <w:rPr>
                <w:rFonts w:cstheme="minorHAnsi"/>
                <w:lang w:val="hr-HR" w:eastAsia="hr-HR"/>
              </w:rPr>
            </w:pPr>
            <w:r w:rsidRPr="00B54AAF">
              <w:rPr>
                <w:rFonts w:cstheme="minorHAnsi"/>
                <w:lang w:val="hr-HR" w:eastAsia="hr-HR"/>
              </w:rPr>
              <w:t>10</w:t>
            </w:r>
          </w:p>
        </w:tc>
        <w:tc>
          <w:tcPr>
            <w:tcW w:w="1115" w:type="dxa"/>
            <w:vMerge/>
            <w:tcBorders>
              <w:top w:val="nil"/>
              <w:left w:val="single" w:sz="4" w:space="0" w:color="auto"/>
              <w:bottom w:val="single" w:sz="4" w:space="0" w:color="auto"/>
              <w:right w:val="single" w:sz="8" w:space="0" w:color="auto"/>
            </w:tcBorders>
            <w:vAlign w:val="center"/>
          </w:tcPr>
          <w:p w14:paraId="093F72AA" w14:textId="77777777" w:rsidR="00A51D0A" w:rsidRPr="00B54AAF" w:rsidRDefault="00A51D0A" w:rsidP="00AF2265">
            <w:pPr>
              <w:rPr>
                <w:rFonts w:cstheme="minorHAnsi"/>
                <w:b/>
                <w:bCs/>
                <w:lang w:val="hr-HR" w:eastAsia="hr-HR"/>
              </w:rPr>
            </w:pPr>
          </w:p>
        </w:tc>
      </w:tr>
      <w:tr w:rsidR="00DA65A2" w:rsidRPr="00B54AAF" w14:paraId="1AFD421D" w14:textId="77777777" w:rsidTr="00BC0782">
        <w:trPr>
          <w:trHeight w:val="315"/>
          <w:jc w:val="center"/>
        </w:trPr>
        <w:tc>
          <w:tcPr>
            <w:tcW w:w="6593" w:type="dxa"/>
            <w:tcBorders>
              <w:top w:val="single" w:sz="4" w:space="0" w:color="auto"/>
              <w:left w:val="single" w:sz="4" w:space="0" w:color="auto"/>
              <w:bottom w:val="single" w:sz="4" w:space="0" w:color="auto"/>
              <w:right w:val="single" w:sz="4" w:space="0" w:color="auto"/>
            </w:tcBorders>
            <w:noWrap/>
            <w:vAlign w:val="bottom"/>
          </w:tcPr>
          <w:p w14:paraId="07DFA1B2" w14:textId="77777777" w:rsidR="00DA65A2" w:rsidRPr="00B54AAF" w:rsidRDefault="00DA65A2" w:rsidP="00D00D1E">
            <w:pPr>
              <w:rPr>
                <w:rFonts w:cstheme="minorHAnsi"/>
                <w:lang w:val="hr-HR" w:eastAsia="hr-HR"/>
              </w:rPr>
            </w:pPr>
          </w:p>
        </w:tc>
        <w:tc>
          <w:tcPr>
            <w:tcW w:w="962" w:type="dxa"/>
            <w:tcBorders>
              <w:top w:val="single" w:sz="4" w:space="0" w:color="auto"/>
              <w:left w:val="nil"/>
              <w:bottom w:val="single" w:sz="4" w:space="0" w:color="auto"/>
              <w:right w:val="single" w:sz="4" w:space="0" w:color="auto"/>
            </w:tcBorders>
            <w:noWrap/>
            <w:vAlign w:val="center"/>
          </w:tcPr>
          <w:p w14:paraId="294AE562" w14:textId="77777777" w:rsidR="00DA65A2" w:rsidRPr="00B54AAF" w:rsidRDefault="00DA65A2" w:rsidP="00AF2265">
            <w:pPr>
              <w:jc w:val="center"/>
              <w:rPr>
                <w:rFonts w:cstheme="minorHAnsi"/>
                <w:lang w:val="hr-HR" w:eastAsia="hr-HR"/>
              </w:rPr>
            </w:pPr>
          </w:p>
        </w:tc>
        <w:tc>
          <w:tcPr>
            <w:tcW w:w="1115" w:type="dxa"/>
            <w:tcBorders>
              <w:top w:val="single" w:sz="4" w:space="0" w:color="auto"/>
              <w:left w:val="single" w:sz="4" w:space="0" w:color="auto"/>
              <w:bottom w:val="single" w:sz="4" w:space="0" w:color="auto"/>
              <w:right w:val="single" w:sz="8" w:space="0" w:color="auto"/>
            </w:tcBorders>
            <w:vAlign w:val="center"/>
          </w:tcPr>
          <w:p w14:paraId="394EB186" w14:textId="77777777" w:rsidR="00DA65A2" w:rsidRPr="00B54AAF" w:rsidRDefault="00DA65A2" w:rsidP="00DA65A2">
            <w:pPr>
              <w:jc w:val="center"/>
              <w:rPr>
                <w:rFonts w:cstheme="minorHAnsi"/>
                <w:b/>
                <w:bCs/>
                <w:lang w:val="hr-HR" w:eastAsia="hr-HR"/>
              </w:rPr>
            </w:pPr>
          </w:p>
        </w:tc>
      </w:tr>
      <w:tr w:rsidR="00A34942" w:rsidRPr="00B54AAF" w14:paraId="508B2C8B" w14:textId="77777777" w:rsidTr="00A34942">
        <w:trPr>
          <w:trHeight w:val="315"/>
          <w:jc w:val="center"/>
        </w:trPr>
        <w:tc>
          <w:tcPr>
            <w:tcW w:w="6593" w:type="dxa"/>
            <w:tcBorders>
              <w:top w:val="single" w:sz="4" w:space="0" w:color="auto"/>
              <w:left w:val="single" w:sz="4" w:space="0" w:color="auto"/>
              <w:bottom w:val="single" w:sz="4" w:space="0" w:color="auto"/>
              <w:right w:val="single" w:sz="4" w:space="0" w:color="auto"/>
            </w:tcBorders>
            <w:noWrap/>
            <w:vAlign w:val="bottom"/>
          </w:tcPr>
          <w:p w14:paraId="7053881E" w14:textId="18203D01" w:rsidR="00A34942" w:rsidRPr="00B54AAF" w:rsidRDefault="00A34942" w:rsidP="007278F6">
            <w:pPr>
              <w:rPr>
                <w:rFonts w:cstheme="minorHAnsi"/>
                <w:lang w:val="hr-HR" w:eastAsia="hr-HR"/>
              </w:rPr>
            </w:pPr>
            <w:r>
              <w:rPr>
                <w:rFonts w:cstheme="minorHAnsi"/>
                <w:lang w:eastAsia="hr-HR"/>
              </w:rPr>
              <w:t>A</w:t>
            </w:r>
            <w:r w:rsidR="007278F6">
              <w:rPr>
                <w:rFonts w:cstheme="minorHAnsi"/>
                <w:lang w:eastAsia="hr-HR"/>
              </w:rPr>
              <w:t>3</w:t>
            </w:r>
            <w:r w:rsidRPr="002256EC">
              <w:rPr>
                <w:rFonts w:cstheme="minorHAnsi"/>
                <w:lang w:eastAsia="hr-HR"/>
              </w:rPr>
              <w:t xml:space="preserve"> – Posjeduje certifikat </w:t>
            </w:r>
            <w:r w:rsidRPr="002256EC">
              <w:rPr>
                <w:lang w:val="hr-HR"/>
              </w:rPr>
              <w:t xml:space="preserve">međunarodno priznatog sustava ovjere sposobnosti </w:t>
            </w:r>
            <w:r w:rsidRPr="002256EC">
              <w:rPr>
                <w:rFonts w:cstheme="minorHAnsi"/>
                <w:lang w:eastAsia="hr-HR"/>
              </w:rPr>
              <w:t>iz područja upravljanja projektima</w:t>
            </w:r>
            <w:r w:rsidRPr="002256EC">
              <w:rPr>
                <w:rStyle w:val="Referencafusnote"/>
                <w:rFonts w:cstheme="minorHAnsi"/>
                <w:lang w:eastAsia="hr-HR"/>
              </w:rPr>
              <w:footnoteReference w:id="7"/>
            </w:r>
            <w:r w:rsidRPr="002256EC">
              <w:rPr>
                <w:rFonts w:cstheme="minorHAnsi"/>
                <w:lang w:eastAsia="hr-HR"/>
              </w:rPr>
              <w:t>, minimalno PMP ili IPMA C</w:t>
            </w:r>
            <w:r>
              <w:rPr>
                <w:rFonts w:cstheme="minorHAnsi"/>
                <w:lang w:eastAsia="hr-HR"/>
              </w:rPr>
              <w:t xml:space="preserve"> ili jednakovrijedan</w:t>
            </w:r>
          </w:p>
        </w:tc>
        <w:tc>
          <w:tcPr>
            <w:tcW w:w="962" w:type="dxa"/>
            <w:tcBorders>
              <w:top w:val="single" w:sz="4" w:space="0" w:color="auto"/>
              <w:left w:val="nil"/>
              <w:bottom w:val="single" w:sz="4" w:space="0" w:color="auto"/>
              <w:right w:val="single" w:sz="4" w:space="0" w:color="auto"/>
            </w:tcBorders>
            <w:noWrap/>
            <w:vAlign w:val="center"/>
          </w:tcPr>
          <w:p w14:paraId="4F99D0FF" w14:textId="77777777" w:rsidR="00A34942" w:rsidRPr="00B54AAF" w:rsidRDefault="00A34942" w:rsidP="00D00D1E">
            <w:pPr>
              <w:jc w:val="center"/>
              <w:rPr>
                <w:rFonts w:cstheme="minorHAnsi"/>
                <w:lang w:val="hr-HR" w:eastAsia="hr-HR"/>
              </w:rPr>
            </w:pPr>
          </w:p>
        </w:tc>
        <w:tc>
          <w:tcPr>
            <w:tcW w:w="1115" w:type="dxa"/>
            <w:tcBorders>
              <w:top w:val="single" w:sz="4" w:space="0" w:color="auto"/>
              <w:left w:val="single" w:sz="4" w:space="0" w:color="auto"/>
              <w:bottom w:val="single" w:sz="4" w:space="0" w:color="auto"/>
              <w:right w:val="single" w:sz="8" w:space="0" w:color="auto"/>
            </w:tcBorders>
            <w:vAlign w:val="center"/>
          </w:tcPr>
          <w:p w14:paraId="5AF3A844" w14:textId="77777777" w:rsidR="00A34942" w:rsidRPr="00B54AAF" w:rsidRDefault="00A34942" w:rsidP="00D00D1E">
            <w:pPr>
              <w:rPr>
                <w:rFonts w:cstheme="minorHAnsi"/>
                <w:b/>
                <w:bCs/>
                <w:lang w:val="hr-HR" w:eastAsia="hr-HR"/>
              </w:rPr>
            </w:pPr>
          </w:p>
        </w:tc>
      </w:tr>
      <w:tr w:rsidR="00A34942" w:rsidRPr="00B54AAF" w14:paraId="510A40D4" w14:textId="77777777" w:rsidTr="00224669">
        <w:trPr>
          <w:trHeight w:val="315"/>
          <w:jc w:val="center"/>
        </w:trPr>
        <w:tc>
          <w:tcPr>
            <w:tcW w:w="6593" w:type="dxa"/>
            <w:tcBorders>
              <w:top w:val="single" w:sz="4" w:space="0" w:color="auto"/>
              <w:left w:val="single" w:sz="4" w:space="0" w:color="auto"/>
              <w:bottom w:val="single" w:sz="4" w:space="0" w:color="auto"/>
              <w:right w:val="single" w:sz="4" w:space="0" w:color="auto"/>
            </w:tcBorders>
            <w:noWrap/>
            <w:vAlign w:val="bottom"/>
          </w:tcPr>
          <w:p w14:paraId="0ED50F53" w14:textId="20F4647D" w:rsidR="00A34942" w:rsidRPr="00B54AAF" w:rsidRDefault="00A34942" w:rsidP="00A34942">
            <w:pPr>
              <w:rPr>
                <w:rFonts w:cstheme="minorHAnsi"/>
                <w:lang w:val="hr-HR" w:eastAsia="hr-HR"/>
              </w:rPr>
            </w:pPr>
            <w:r w:rsidRPr="002256EC">
              <w:rPr>
                <w:rFonts w:cstheme="minorHAnsi"/>
                <w:lang w:eastAsia="hr-HR"/>
              </w:rPr>
              <w:tab/>
              <w:t>NE</w:t>
            </w:r>
          </w:p>
        </w:tc>
        <w:tc>
          <w:tcPr>
            <w:tcW w:w="962" w:type="dxa"/>
            <w:tcBorders>
              <w:top w:val="single" w:sz="4" w:space="0" w:color="auto"/>
              <w:left w:val="nil"/>
              <w:bottom w:val="single" w:sz="4" w:space="0" w:color="auto"/>
              <w:right w:val="single" w:sz="4" w:space="0" w:color="auto"/>
            </w:tcBorders>
            <w:noWrap/>
            <w:vAlign w:val="center"/>
          </w:tcPr>
          <w:p w14:paraId="1EB9AD8F" w14:textId="5ABFE1FB" w:rsidR="00A34942" w:rsidRPr="00B54AAF" w:rsidRDefault="00A34942" w:rsidP="00A34942">
            <w:pPr>
              <w:jc w:val="center"/>
              <w:rPr>
                <w:rFonts w:cstheme="minorHAnsi"/>
                <w:lang w:val="hr-HR" w:eastAsia="hr-HR"/>
              </w:rPr>
            </w:pPr>
            <w:r w:rsidRPr="002256EC">
              <w:rPr>
                <w:rFonts w:cstheme="minorHAnsi"/>
                <w:lang w:eastAsia="hr-HR"/>
              </w:rPr>
              <w:t>0</w:t>
            </w:r>
          </w:p>
        </w:tc>
        <w:tc>
          <w:tcPr>
            <w:tcW w:w="1115" w:type="dxa"/>
            <w:vMerge w:val="restart"/>
            <w:tcBorders>
              <w:left w:val="single" w:sz="4" w:space="0" w:color="auto"/>
              <w:right w:val="single" w:sz="8" w:space="0" w:color="auto"/>
            </w:tcBorders>
            <w:vAlign w:val="center"/>
          </w:tcPr>
          <w:p w14:paraId="54440896" w14:textId="27D1174C" w:rsidR="00A34942" w:rsidRPr="00B54AAF" w:rsidRDefault="007278F6" w:rsidP="00A34942">
            <w:pPr>
              <w:jc w:val="center"/>
              <w:rPr>
                <w:rFonts w:cstheme="minorHAnsi"/>
                <w:b/>
                <w:bCs/>
                <w:lang w:val="hr-HR" w:eastAsia="hr-HR"/>
              </w:rPr>
            </w:pPr>
            <w:r>
              <w:rPr>
                <w:rFonts w:cstheme="minorHAnsi"/>
                <w:b/>
                <w:bCs/>
                <w:lang w:val="hr-HR" w:eastAsia="hr-HR"/>
              </w:rPr>
              <w:t>1</w:t>
            </w:r>
            <w:r w:rsidR="00A34942">
              <w:rPr>
                <w:rFonts w:cstheme="minorHAnsi"/>
                <w:b/>
                <w:bCs/>
                <w:lang w:val="hr-HR" w:eastAsia="hr-HR"/>
              </w:rPr>
              <w:t>5</w:t>
            </w:r>
          </w:p>
        </w:tc>
      </w:tr>
      <w:tr w:rsidR="00A34942" w:rsidRPr="00B54AAF" w14:paraId="5EECDBCB" w14:textId="77777777" w:rsidTr="00BC0782">
        <w:trPr>
          <w:trHeight w:val="315"/>
          <w:jc w:val="center"/>
        </w:trPr>
        <w:tc>
          <w:tcPr>
            <w:tcW w:w="6593" w:type="dxa"/>
            <w:tcBorders>
              <w:top w:val="single" w:sz="4" w:space="0" w:color="auto"/>
              <w:left w:val="single" w:sz="4" w:space="0" w:color="auto"/>
              <w:bottom w:val="single" w:sz="4" w:space="0" w:color="auto"/>
              <w:right w:val="single" w:sz="4" w:space="0" w:color="auto"/>
            </w:tcBorders>
            <w:noWrap/>
            <w:vAlign w:val="bottom"/>
          </w:tcPr>
          <w:p w14:paraId="55802F15" w14:textId="0E4D3A78" w:rsidR="00A34942" w:rsidRPr="00B54AAF" w:rsidRDefault="00A34942" w:rsidP="00A34942">
            <w:pPr>
              <w:rPr>
                <w:rFonts w:cstheme="minorHAnsi"/>
                <w:lang w:val="hr-HR" w:eastAsia="hr-HR"/>
              </w:rPr>
            </w:pPr>
            <w:r w:rsidRPr="002256EC">
              <w:rPr>
                <w:rFonts w:cstheme="minorHAnsi"/>
                <w:lang w:eastAsia="hr-HR"/>
              </w:rPr>
              <w:t xml:space="preserve">                DA</w:t>
            </w:r>
          </w:p>
        </w:tc>
        <w:tc>
          <w:tcPr>
            <w:tcW w:w="962" w:type="dxa"/>
            <w:tcBorders>
              <w:top w:val="single" w:sz="4" w:space="0" w:color="auto"/>
              <w:left w:val="nil"/>
              <w:bottom w:val="single" w:sz="4" w:space="0" w:color="auto"/>
              <w:right w:val="single" w:sz="4" w:space="0" w:color="auto"/>
            </w:tcBorders>
            <w:noWrap/>
            <w:vAlign w:val="center"/>
          </w:tcPr>
          <w:p w14:paraId="319B0F3F" w14:textId="1B778079" w:rsidR="00A34942" w:rsidRPr="00B54AAF" w:rsidRDefault="007278F6" w:rsidP="00A34942">
            <w:pPr>
              <w:jc w:val="center"/>
              <w:rPr>
                <w:rFonts w:cstheme="minorHAnsi"/>
                <w:lang w:val="hr-HR" w:eastAsia="hr-HR"/>
              </w:rPr>
            </w:pPr>
            <w:r>
              <w:rPr>
                <w:rFonts w:cstheme="minorHAnsi"/>
                <w:lang w:eastAsia="hr-HR"/>
              </w:rPr>
              <w:t>1</w:t>
            </w:r>
            <w:r w:rsidR="00A34942">
              <w:rPr>
                <w:rFonts w:cstheme="minorHAnsi"/>
                <w:lang w:eastAsia="hr-HR"/>
              </w:rPr>
              <w:t>5</w:t>
            </w:r>
          </w:p>
        </w:tc>
        <w:tc>
          <w:tcPr>
            <w:tcW w:w="1115" w:type="dxa"/>
            <w:vMerge/>
            <w:tcBorders>
              <w:left w:val="single" w:sz="4" w:space="0" w:color="auto"/>
              <w:bottom w:val="single" w:sz="4" w:space="0" w:color="auto"/>
              <w:right w:val="single" w:sz="8" w:space="0" w:color="auto"/>
            </w:tcBorders>
            <w:vAlign w:val="center"/>
          </w:tcPr>
          <w:p w14:paraId="24A4BCD4" w14:textId="77777777" w:rsidR="00A34942" w:rsidRPr="00B54AAF" w:rsidRDefault="00A34942" w:rsidP="00A34942">
            <w:pPr>
              <w:rPr>
                <w:rFonts w:cstheme="minorHAnsi"/>
                <w:b/>
                <w:bCs/>
                <w:lang w:val="hr-HR" w:eastAsia="hr-HR"/>
              </w:rPr>
            </w:pPr>
          </w:p>
        </w:tc>
      </w:tr>
    </w:tbl>
    <w:p w14:paraId="0BD55CC0" w14:textId="77777777" w:rsidR="00B92FA8" w:rsidRDefault="00B92FA8" w:rsidP="00A51D0A">
      <w:pPr>
        <w:pStyle w:val="Odlomakpopisa"/>
        <w:autoSpaceDE w:val="0"/>
        <w:autoSpaceDN w:val="0"/>
        <w:adjustRightInd w:val="0"/>
        <w:spacing w:after="120"/>
        <w:ind w:right="272"/>
        <w:contextualSpacing/>
        <w:jc w:val="both"/>
        <w:rPr>
          <w:rFonts w:ascii="Calibri" w:hAnsi="Calibri" w:cs="ArialMT"/>
          <w:b/>
          <w:lang w:val="hr-HR"/>
        </w:rPr>
      </w:pPr>
    </w:p>
    <w:p w14:paraId="65B171FD" w14:textId="1BD5F9A9" w:rsidR="00A51D0A" w:rsidRPr="00122817" w:rsidRDefault="00A51D0A" w:rsidP="00122817">
      <w:pPr>
        <w:autoSpaceDE w:val="0"/>
        <w:autoSpaceDN w:val="0"/>
        <w:adjustRightInd w:val="0"/>
        <w:spacing w:after="120"/>
        <w:ind w:right="272"/>
        <w:contextualSpacing/>
        <w:jc w:val="both"/>
        <w:rPr>
          <w:rFonts w:ascii="Calibri" w:hAnsi="Calibri" w:cs="ArialMT"/>
          <w:b/>
          <w:lang w:val="hr-HR"/>
        </w:rPr>
      </w:pPr>
      <w:r w:rsidRPr="00122817">
        <w:rPr>
          <w:rFonts w:ascii="Calibri" w:hAnsi="Calibri" w:cs="ArialMT"/>
          <w:b/>
          <w:lang w:val="hr-HR"/>
        </w:rPr>
        <w:t>Stručna kvalifikacija Stručnjaka 2: Pomoćnik voditelja projekta – građevinski inženjer</w:t>
      </w:r>
    </w:p>
    <w:p w14:paraId="636EF457" w14:textId="5F8542AB" w:rsidR="00A51D0A" w:rsidRPr="00B54AAF" w:rsidRDefault="00A51D0A" w:rsidP="00A51D0A">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Maksimalan broj bodova koji ponuditelj može ostvariti u okviru ovog kriterija je </w:t>
      </w:r>
      <w:r w:rsidRPr="00B54AAF">
        <w:rPr>
          <w:rFonts w:ascii="Calibri" w:hAnsi="Calibri" w:cs="ArialMT"/>
          <w:b/>
          <w:lang w:val="hr-HR"/>
        </w:rPr>
        <w:t>2</w:t>
      </w:r>
      <w:r w:rsidR="007A10FC" w:rsidRPr="00B54AAF">
        <w:rPr>
          <w:rFonts w:ascii="Calibri" w:hAnsi="Calibri" w:cs="ArialMT"/>
          <w:b/>
          <w:lang w:val="hr-HR"/>
        </w:rPr>
        <w:t>0</w:t>
      </w:r>
      <w:r w:rsidRPr="00B54AAF">
        <w:rPr>
          <w:rFonts w:ascii="Calibri" w:hAnsi="Calibri" w:cs="ArialMT"/>
          <w:b/>
          <w:lang w:val="hr-HR"/>
        </w:rPr>
        <w:t xml:space="preserve">  bodova</w:t>
      </w:r>
      <w:r w:rsidRPr="00B54AAF">
        <w:rPr>
          <w:rFonts w:ascii="Calibri" w:hAnsi="Calibri" w:cs="ArialMT"/>
          <w:lang w:val="hr-HR"/>
        </w:rPr>
        <w:t xml:space="preserve">. </w:t>
      </w:r>
    </w:p>
    <w:p w14:paraId="32A089FE" w14:textId="77777777" w:rsidR="00A51D0A" w:rsidRPr="00B54AAF" w:rsidRDefault="00A51D0A" w:rsidP="00A51D0A">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Stručna kvalifikacija Stručnjaka 2 se određuje dodjelom bodova sukladno tablici u nastavku:</w:t>
      </w:r>
    </w:p>
    <w:tbl>
      <w:tblPr>
        <w:tblW w:w="8656" w:type="dxa"/>
        <w:jc w:val="center"/>
        <w:tblLook w:val="00A0" w:firstRow="1" w:lastRow="0" w:firstColumn="1" w:lastColumn="0" w:noHBand="0" w:noVBand="0"/>
      </w:tblPr>
      <w:tblGrid>
        <w:gridCol w:w="6593"/>
        <w:gridCol w:w="951"/>
        <w:gridCol w:w="1112"/>
      </w:tblGrid>
      <w:tr w:rsidR="00A51D0A" w:rsidRPr="00B54AAF" w14:paraId="447E5B50" w14:textId="77777777" w:rsidTr="00101DB1">
        <w:trPr>
          <w:trHeight w:val="585"/>
          <w:jc w:val="center"/>
        </w:trPr>
        <w:tc>
          <w:tcPr>
            <w:tcW w:w="65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AADB0" w14:textId="77777777" w:rsidR="00A51D0A" w:rsidRPr="00B54AAF" w:rsidRDefault="00A51D0A" w:rsidP="00AF2265">
            <w:pPr>
              <w:rPr>
                <w:rFonts w:cstheme="minorHAnsi"/>
                <w:b/>
                <w:lang w:val="hr-HR" w:eastAsia="hr-HR"/>
              </w:rPr>
            </w:pPr>
            <w:r w:rsidRPr="00B54AAF">
              <w:rPr>
                <w:rFonts w:cstheme="minorHAnsi"/>
                <w:b/>
                <w:lang w:val="hr-HR" w:eastAsia="hr-HR"/>
              </w:rPr>
              <w:t xml:space="preserve">Stručna kvalifikacija </w:t>
            </w:r>
          </w:p>
        </w:tc>
        <w:tc>
          <w:tcPr>
            <w:tcW w:w="951" w:type="dxa"/>
            <w:tcBorders>
              <w:top w:val="single" w:sz="4" w:space="0" w:color="auto"/>
              <w:left w:val="nil"/>
              <w:bottom w:val="single" w:sz="4" w:space="0" w:color="auto"/>
              <w:right w:val="single" w:sz="4" w:space="0" w:color="auto"/>
            </w:tcBorders>
            <w:shd w:val="clear" w:color="auto" w:fill="auto"/>
            <w:vAlign w:val="center"/>
          </w:tcPr>
          <w:p w14:paraId="07461FAB" w14:textId="77777777" w:rsidR="00A51D0A" w:rsidRPr="00B54AAF" w:rsidRDefault="00A51D0A" w:rsidP="00AF2265">
            <w:pPr>
              <w:jc w:val="center"/>
              <w:rPr>
                <w:rFonts w:cstheme="minorHAnsi"/>
                <w:b/>
                <w:lang w:val="hr-HR" w:eastAsia="hr-HR"/>
              </w:rPr>
            </w:pPr>
            <w:r w:rsidRPr="00B54AAF">
              <w:rPr>
                <w:rFonts w:cstheme="minorHAnsi"/>
                <w:b/>
                <w:lang w:val="hr-HR" w:eastAsia="hr-HR"/>
              </w:rPr>
              <w:t>Broj bodova</w:t>
            </w:r>
          </w:p>
        </w:tc>
        <w:tc>
          <w:tcPr>
            <w:tcW w:w="1112" w:type="dxa"/>
            <w:tcBorders>
              <w:top w:val="single" w:sz="4" w:space="0" w:color="auto"/>
              <w:left w:val="nil"/>
              <w:bottom w:val="single" w:sz="4" w:space="0" w:color="auto"/>
              <w:right w:val="single" w:sz="4" w:space="0" w:color="auto"/>
            </w:tcBorders>
            <w:shd w:val="clear" w:color="auto" w:fill="auto"/>
            <w:vAlign w:val="center"/>
          </w:tcPr>
          <w:p w14:paraId="283997B9" w14:textId="77777777" w:rsidR="00A51D0A" w:rsidRPr="00B54AAF" w:rsidRDefault="00A51D0A" w:rsidP="00AF2265">
            <w:pPr>
              <w:jc w:val="center"/>
              <w:rPr>
                <w:rFonts w:cstheme="minorHAnsi"/>
                <w:b/>
                <w:lang w:val="hr-HR" w:eastAsia="hr-HR"/>
              </w:rPr>
            </w:pPr>
            <w:r w:rsidRPr="00B54AAF">
              <w:rPr>
                <w:rFonts w:cstheme="minorHAnsi"/>
                <w:b/>
                <w:lang w:val="hr-HR" w:eastAsia="hr-HR"/>
              </w:rPr>
              <w:t>Max. broj bodova</w:t>
            </w:r>
          </w:p>
        </w:tc>
      </w:tr>
      <w:tr w:rsidR="00A51D0A" w:rsidRPr="00B54AAF" w14:paraId="5840A83F" w14:textId="77777777" w:rsidTr="00101DB1">
        <w:trPr>
          <w:trHeight w:val="585"/>
          <w:jc w:val="center"/>
        </w:trPr>
        <w:tc>
          <w:tcPr>
            <w:tcW w:w="6593" w:type="dxa"/>
            <w:tcBorders>
              <w:top w:val="single" w:sz="8" w:space="0" w:color="auto"/>
              <w:left w:val="single" w:sz="4" w:space="0" w:color="auto"/>
              <w:bottom w:val="single" w:sz="4" w:space="0" w:color="auto"/>
              <w:right w:val="single" w:sz="4" w:space="0" w:color="auto"/>
            </w:tcBorders>
            <w:shd w:val="clear" w:color="auto" w:fill="auto"/>
            <w:vAlign w:val="center"/>
          </w:tcPr>
          <w:p w14:paraId="3E81F45D" w14:textId="77777777" w:rsidR="00A51D0A" w:rsidRPr="00B54AAF" w:rsidRDefault="00A51D0A" w:rsidP="00AF2265">
            <w:pPr>
              <w:tabs>
                <w:tab w:val="left" w:pos="742"/>
                <w:tab w:val="left" w:pos="9071"/>
              </w:tabs>
              <w:autoSpaceDE w:val="0"/>
              <w:autoSpaceDN w:val="0"/>
              <w:adjustRightInd w:val="0"/>
              <w:spacing w:after="120"/>
              <w:ind w:left="33" w:right="380"/>
              <w:contextualSpacing/>
              <w:rPr>
                <w:rFonts w:cstheme="minorHAnsi"/>
                <w:bCs/>
                <w:lang w:val="hr-HR" w:eastAsia="hr-HR"/>
              </w:rPr>
            </w:pPr>
            <w:r w:rsidRPr="00B54AAF">
              <w:rPr>
                <w:rFonts w:cstheme="minorHAnsi"/>
                <w:b/>
                <w:bCs/>
                <w:lang w:val="hr-HR" w:eastAsia="hr-HR"/>
              </w:rPr>
              <w:t>B</w:t>
            </w:r>
            <w:r w:rsidRPr="00B54AAF">
              <w:rPr>
                <w:rFonts w:cstheme="minorHAnsi"/>
                <w:b/>
                <w:bCs/>
                <w:lang w:val="hr-HR" w:eastAsia="hr-HR"/>
              </w:rPr>
              <w:tab/>
              <w:t>Stručnjak 2:</w:t>
            </w:r>
            <w:r w:rsidRPr="00B54AAF">
              <w:rPr>
                <w:rFonts w:cstheme="minorHAnsi"/>
                <w:bCs/>
                <w:lang w:val="hr-HR" w:eastAsia="hr-HR"/>
              </w:rPr>
              <w:t xml:space="preserve"> </w:t>
            </w:r>
            <w:r w:rsidRPr="00B54AAF">
              <w:rPr>
                <w:rFonts w:ascii="Calibri" w:hAnsi="Calibri" w:cs="ArialMT"/>
                <w:lang w:val="hr-HR"/>
              </w:rPr>
              <w:t>Pomoćnik voditelja projekta – građevinski inženjer</w:t>
            </w:r>
          </w:p>
        </w:tc>
        <w:tc>
          <w:tcPr>
            <w:tcW w:w="951" w:type="dxa"/>
            <w:tcBorders>
              <w:top w:val="single" w:sz="8" w:space="0" w:color="auto"/>
              <w:left w:val="nil"/>
              <w:bottom w:val="single" w:sz="4" w:space="0" w:color="auto"/>
              <w:right w:val="single" w:sz="4" w:space="0" w:color="auto"/>
            </w:tcBorders>
            <w:shd w:val="clear" w:color="auto" w:fill="auto"/>
            <w:noWrap/>
            <w:vAlign w:val="center"/>
          </w:tcPr>
          <w:p w14:paraId="1A8867A2" w14:textId="77777777" w:rsidR="00A51D0A" w:rsidRPr="00B54AAF" w:rsidRDefault="00A51D0A" w:rsidP="00AF2265">
            <w:pPr>
              <w:jc w:val="center"/>
              <w:rPr>
                <w:rFonts w:cstheme="minorHAnsi"/>
                <w:bCs/>
                <w:lang w:val="hr-HR" w:eastAsia="hr-HR"/>
              </w:rPr>
            </w:pPr>
          </w:p>
        </w:tc>
        <w:tc>
          <w:tcPr>
            <w:tcW w:w="1112" w:type="dxa"/>
            <w:tcBorders>
              <w:top w:val="single" w:sz="8" w:space="0" w:color="auto"/>
              <w:left w:val="nil"/>
              <w:bottom w:val="single" w:sz="4" w:space="0" w:color="auto"/>
              <w:right w:val="single" w:sz="8" w:space="0" w:color="auto"/>
            </w:tcBorders>
            <w:shd w:val="clear" w:color="auto" w:fill="auto"/>
            <w:noWrap/>
            <w:vAlign w:val="center"/>
          </w:tcPr>
          <w:p w14:paraId="7DFC6F24" w14:textId="77777777" w:rsidR="00A51D0A" w:rsidRPr="00B54AAF" w:rsidRDefault="00A51D0A" w:rsidP="00AF2265">
            <w:pPr>
              <w:jc w:val="center"/>
              <w:rPr>
                <w:rFonts w:cstheme="minorHAnsi"/>
                <w:b/>
                <w:bCs/>
                <w:lang w:val="hr-HR" w:eastAsia="hr-HR"/>
              </w:rPr>
            </w:pPr>
          </w:p>
        </w:tc>
      </w:tr>
      <w:tr w:rsidR="00A51D0A" w:rsidRPr="00B54AAF" w14:paraId="1D2800B8" w14:textId="77777777" w:rsidTr="00101DB1">
        <w:trPr>
          <w:trHeight w:val="594"/>
          <w:jc w:val="center"/>
        </w:trPr>
        <w:tc>
          <w:tcPr>
            <w:tcW w:w="6593" w:type="dxa"/>
            <w:tcBorders>
              <w:top w:val="single" w:sz="4" w:space="0" w:color="auto"/>
              <w:left w:val="single" w:sz="4" w:space="0" w:color="auto"/>
              <w:bottom w:val="single" w:sz="4" w:space="0" w:color="auto"/>
              <w:right w:val="single" w:sz="4" w:space="0" w:color="auto"/>
            </w:tcBorders>
            <w:shd w:val="clear" w:color="auto" w:fill="auto"/>
            <w:noWrap/>
          </w:tcPr>
          <w:p w14:paraId="43834F94" w14:textId="224BF8F1" w:rsidR="00A51D0A" w:rsidRPr="00B54AAF" w:rsidRDefault="00A51D0A" w:rsidP="00441364">
            <w:pPr>
              <w:ind w:left="33"/>
              <w:jc w:val="both"/>
              <w:outlineLvl w:val="0"/>
              <w:rPr>
                <w:rFonts w:cstheme="minorHAnsi"/>
                <w:bCs/>
                <w:color w:val="000000"/>
                <w:lang w:val="hr-HR" w:eastAsia="hr-HR"/>
              </w:rPr>
            </w:pPr>
            <w:r w:rsidRPr="00B54AAF">
              <w:rPr>
                <w:rFonts w:cstheme="minorHAnsi"/>
                <w:bCs/>
                <w:color w:val="000000"/>
                <w:lang w:val="hr-HR" w:eastAsia="hr-HR"/>
              </w:rPr>
              <w:t xml:space="preserve">B1 - Broj </w:t>
            </w:r>
            <w:r w:rsidR="00441364">
              <w:rPr>
                <w:rFonts w:cstheme="minorHAnsi"/>
                <w:bCs/>
                <w:color w:val="000000"/>
                <w:lang w:val="hr-HR" w:eastAsia="hr-HR"/>
              </w:rPr>
              <w:t>izvršenih</w:t>
            </w:r>
            <w:r w:rsidR="00441364" w:rsidRPr="00B54AAF">
              <w:rPr>
                <w:rFonts w:cstheme="minorHAnsi"/>
                <w:bCs/>
                <w:color w:val="000000"/>
                <w:lang w:val="hr-HR" w:eastAsia="hr-HR"/>
              </w:rPr>
              <w:t xml:space="preserve"> </w:t>
            </w:r>
            <w:r w:rsidR="00443A6D" w:rsidRPr="00B54AAF">
              <w:rPr>
                <w:rFonts w:cstheme="minorHAnsi"/>
                <w:bCs/>
                <w:color w:val="000000"/>
                <w:lang w:val="hr-HR" w:eastAsia="hr-HR"/>
              </w:rPr>
              <w:t xml:space="preserve">usluga </w:t>
            </w:r>
            <w:r w:rsidRPr="00B54AAF">
              <w:rPr>
                <w:rFonts w:cstheme="minorHAnsi"/>
                <w:bCs/>
                <w:color w:val="000000"/>
                <w:lang w:val="hr-HR" w:eastAsia="hr-HR"/>
              </w:rPr>
              <w:t>na projektima građenja</w:t>
            </w:r>
            <w:r w:rsidRPr="00B54AAF">
              <w:rPr>
                <w:rFonts w:cstheme="minorHAnsi"/>
                <w:bCs/>
                <w:color w:val="8496B0" w:themeColor="text2" w:themeTint="99"/>
                <w:lang w:val="hr-HR" w:eastAsia="hr-HR"/>
              </w:rPr>
              <w:t xml:space="preserve"> </w:t>
            </w:r>
            <w:r w:rsidRPr="00B54AAF">
              <w:rPr>
                <w:rFonts w:cstheme="minorHAnsi"/>
                <w:bCs/>
                <w:lang w:val="hr-HR" w:eastAsia="hr-HR"/>
              </w:rPr>
              <w:t>završenih građevina za gospodarenje otpadom</w:t>
            </w:r>
            <w:r w:rsidRPr="00B54AAF">
              <w:rPr>
                <w:rStyle w:val="Referencafusnote"/>
                <w:rFonts w:cstheme="minorHAnsi"/>
                <w:bCs/>
                <w:lang w:val="hr-HR" w:eastAsia="hr-HR"/>
              </w:rPr>
              <w:footnoteReference w:id="8"/>
            </w:r>
            <w:r w:rsidRPr="00B54AAF">
              <w:rPr>
                <w:rFonts w:cstheme="minorHAnsi"/>
                <w:bCs/>
                <w:lang w:val="hr-HR" w:eastAsia="hr-HR"/>
              </w:rPr>
              <w:t xml:space="preserve"> ili industrijskih postrojenja ili infrastrukturnih</w:t>
            </w:r>
            <w:r w:rsidR="00376BE5" w:rsidRPr="00B54AAF">
              <w:rPr>
                <w:rStyle w:val="Referencafusnote"/>
                <w:rFonts w:cstheme="minorHAnsi"/>
                <w:bCs/>
                <w:lang w:val="hr-HR" w:eastAsia="hr-HR"/>
              </w:rPr>
              <w:footnoteReference w:id="9"/>
            </w:r>
            <w:r w:rsidRPr="00B54AAF">
              <w:rPr>
                <w:rFonts w:cstheme="minorHAnsi"/>
                <w:bCs/>
                <w:lang w:val="hr-HR" w:eastAsia="hr-HR"/>
              </w:rPr>
              <w:t xml:space="preserve"> objekata  </w:t>
            </w:r>
            <w:r w:rsidRPr="00B54AAF">
              <w:rPr>
                <w:rFonts w:cstheme="minorHAnsi"/>
                <w:bCs/>
                <w:color w:val="000000"/>
                <w:lang w:val="hr-HR" w:eastAsia="hr-HR"/>
              </w:rPr>
              <w:t xml:space="preserve">na kojima je stručnjak sudjelovao na poziciji voditelja projekta </w:t>
            </w:r>
            <w:r w:rsidR="00833BC5" w:rsidRPr="00B54AAF">
              <w:rPr>
                <w:rFonts w:cstheme="minorHAnsi"/>
                <w:bCs/>
                <w:color w:val="000000"/>
                <w:lang w:val="hr-HR" w:eastAsia="hr-HR"/>
              </w:rPr>
              <w:t>i/ili</w:t>
            </w:r>
            <w:r w:rsidRPr="00B54AAF">
              <w:rPr>
                <w:rFonts w:cstheme="minorHAnsi"/>
                <w:bCs/>
                <w:color w:val="000000"/>
                <w:lang w:val="hr-HR" w:eastAsia="hr-HR"/>
              </w:rPr>
              <w:t xml:space="preserve"> zamjenika </w:t>
            </w:r>
            <w:r w:rsidR="00833BC5" w:rsidRPr="00B54AAF">
              <w:rPr>
                <w:rFonts w:cstheme="minorHAnsi"/>
                <w:bCs/>
                <w:color w:val="000000"/>
                <w:lang w:val="hr-HR" w:eastAsia="hr-HR"/>
              </w:rPr>
              <w:t>voditelja projekta i/ili</w:t>
            </w:r>
            <w:r w:rsidR="00833BC5">
              <w:rPr>
                <w:rFonts w:cstheme="minorHAnsi"/>
                <w:bCs/>
                <w:color w:val="000000"/>
                <w:lang w:val="hr-HR" w:eastAsia="hr-HR"/>
              </w:rPr>
              <w:t xml:space="preserve"> pomoćnika </w:t>
            </w:r>
            <w:r w:rsidRPr="00B54AAF">
              <w:rPr>
                <w:rFonts w:cstheme="minorHAnsi"/>
                <w:bCs/>
                <w:color w:val="000000"/>
                <w:lang w:val="hr-HR" w:eastAsia="hr-HR"/>
              </w:rPr>
              <w:t xml:space="preserve">voditelja projekta imenovanog od strane Naručitelja </w:t>
            </w:r>
          </w:p>
        </w:tc>
        <w:tc>
          <w:tcPr>
            <w:tcW w:w="951" w:type="dxa"/>
            <w:tcBorders>
              <w:top w:val="single" w:sz="4" w:space="0" w:color="auto"/>
              <w:left w:val="nil"/>
              <w:bottom w:val="single" w:sz="4" w:space="0" w:color="auto"/>
              <w:right w:val="single" w:sz="4" w:space="0" w:color="auto"/>
            </w:tcBorders>
            <w:shd w:val="clear" w:color="auto" w:fill="auto"/>
            <w:noWrap/>
            <w:vAlign w:val="center"/>
          </w:tcPr>
          <w:p w14:paraId="1F90C0AD" w14:textId="77777777" w:rsidR="00A51D0A" w:rsidRPr="00B54AAF" w:rsidRDefault="00A51D0A" w:rsidP="00AF2265">
            <w:pPr>
              <w:jc w:val="center"/>
              <w:rPr>
                <w:rFonts w:cstheme="minorHAnsi"/>
                <w:b/>
                <w:bCs/>
                <w:color w:val="000000"/>
                <w:lang w:val="hr-HR" w:eastAsia="hr-HR"/>
              </w:rPr>
            </w:pPr>
          </w:p>
        </w:tc>
        <w:tc>
          <w:tcPr>
            <w:tcW w:w="1112" w:type="dxa"/>
            <w:vMerge w:val="restart"/>
            <w:tcBorders>
              <w:top w:val="single" w:sz="4" w:space="0" w:color="auto"/>
              <w:left w:val="single" w:sz="4" w:space="0" w:color="auto"/>
              <w:right w:val="single" w:sz="8" w:space="0" w:color="auto"/>
            </w:tcBorders>
            <w:shd w:val="clear" w:color="auto" w:fill="auto"/>
            <w:noWrap/>
            <w:vAlign w:val="center"/>
          </w:tcPr>
          <w:p w14:paraId="0F3C7382" w14:textId="77777777" w:rsidR="00A51D0A" w:rsidRPr="00B54AAF" w:rsidRDefault="00A51D0A" w:rsidP="00AF2265">
            <w:pPr>
              <w:jc w:val="center"/>
              <w:rPr>
                <w:rFonts w:cstheme="minorHAnsi"/>
                <w:b/>
                <w:bCs/>
                <w:color w:val="000000"/>
                <w:lang w:val="hr-HR" w:eastAsia="hr-HR"/>
              </w:rPr>
            </w:pPr>
            <w:r w:rsidRPr="00B54AAF">
              <w:rPr>
                <w:rFonts w:cstheme="minorHAnsi"/>
                <w:b/>
                <w:bCs/>
                <w:color w:val="000000"/>
                <w:lang w:val="hr-HR" w:eastAsia="hr-HR"/>
              </w:rPr>
              <w:t>10</w:t>
            </w:r>
          </w:p>
        </w:tc>
      </w:tr>
      <w:tr w:rsidR="00A51D0A" w:rsidRPr="00B54AAF" w14:paraId="40AAFDE5" w14:textId="77777777" w:rsidTr="00101DB1">
        <w:trPr>
          <w:trHeight w:val="300"/>
          <w:jc w:val="center"/>
        </w:trPr>
        <w:tc>
          <w:tcPr>
            <w:tcW w:w="6593" w:type="dxa"/>
            <w:tcBorders>
              <w:top w:val="nil"/>
              <w:left w:val="single" w:sz="4" w:space="0" w:color="auto"/>
              <w:bottom w:val="single" w:sz="4" w:space="0" w:color="auto"/>
              <w:right w:val="single" w:sz="4" w:space="0" w:color="auto"/>
            </w:tcBorders>
            <w:noWrap/>
            <w:vAlign w:val="bottom"/>
          </w:tcPr>
          <w:p w14:paraId="22B0590E" w14:textId="77777777" w:rsidR="00A51D0A" w:rsidRPr="00B54AAF" w:rsidRDefault="00A51D0A" w:rsidP="00AF2265">
            <w:pPr>
              <w:tabs>
                <w:tab w:val="left" w:pos="459"/>
              </w:tabs>
              <w:rPr>
                <w:rFonts w:cstheme="minorHAnsi"/>
                <w:color w:val="000000"/>
                <w:lang w:val="hr-HR" w:eastAsia="hr-HR"/>
              </w:rPr>
            </w:pPr>
            <w:r w:rsidRPr="00B54AAF">
              <w:rPr>
                <w:rFonts w:cstheme="minorHAnsi"/>
                <w:color w:val="000000"/>
                <w:lang w:val="hr-HR" w:eastAsia="hr-HR"/>
              </w:rPr>
              <w:tab/>
              <w:t xml:space="preserve">      1 </w:t>
            </w:r>
          </w:p>
        </w:tc>
        <w:tc>
          <w:tcPr>
            <w:tcW w:w="951" w:type="dxa"/>
            <w:tcBorders>
              <w:top w:val="single" w:sz="4" w:space="0" w:color="auto"/>
              <w:left w:val="nil"/>
              <w:bottom w:val="single" w:sz="4" w:space="0" w:color="auto"/>
              <w:right w:val="single" w:sz="4" w:space="0" w:color="auto"/>
            </w:tcBorders>
            <w:noWrap/>
            <w:vAlign w:val="center"/>
          </w:tcPr>
          <w:p w14:paraId="62552921" w14:textId="77777777" w:rsidR="00A51D0A" w:rsidRPr="00B54AAF" w:rsidRDefault="00A51D0A" w:rsidP="00AF2265">
            <w:pPr>
              <w:jc w:val="center"/>
              <w:rPr>
                <w:rFonts w:cstheme="minorHAnsi"/>
                <w:color w:val="000000"/>
                <w:lang w:val="hr-HR" w:eastAsia="hr-HR"/>
              </w:rPr>
            </w:pPr>
            <w:r w:rsidRPr="00B54AAF">
              <w:rPr>
                <w:rFonts w:cstheme="minorHAnsi"/>
                <w:color w:val="000000"/>
                <w:lang w:val="hr-HR" w:eastAsia="hr-HR"/>
              </w:rPr>
              <w:t>5</w:t>
            </w:r>
          </w:p>
        </w:tc>
        <w:tc>
          <w:tcPr>
            <w:tcW w:w="1112" w:type="dxa"/>
            <w:vMerge/>
            <w:tcBorders>
              <w:left w:val="single" w:sz="4" w:space="0" w:color="auto"/>
              <w:right w:val="single" w:sz="8" w:space="0" w:color="auto"/>
            </w:tcBorders>
            <w:shd w:val="clear" w:color="auto" w:fill="auto"/>
            <w:vAlign w:val="center"/>
          </w:tcPr>
          <w:p w14:paraId="7817B5EB" w14:textId="77777777" w:rsidR="00A51D0A" w:rsidRPr="00B54AAF" w:rsidRDefault="00A51D0A" w:rsidP="00AF2265">
            <w:pPr>
              <w:rPr>
                <w:rFonts w:cstheme="minorHAnsi"/>
                <w:b/>
                <w:bCs/>
                <w:color w:val="000000"/>
                <w:highlight w:val="yellow"/>
                <w:lang w:val="hr-HR" w:eastAsia="hr-HR"/>
              </w:rPr>
            </w:pPr>
          </w:p>
        </w:tc>
      </w:tr>
      <w:tr w:rsidR="00A51D0A" w:rsidRPr="00B54AAF" w14:paraId="37067F0E" w14:textId="77777777" w:rsidTr="00101DB1">
        <w:trPr>
          <w:trHeight w:val="300"/>
          <w:jc w:val="center"/>
        </w:trPr>
        <w:tc>
          <w:tcPr>
            <w:tcW w:w="6593" w:type="dxa"/>
            <w:tcBorders>
              <w:top w:val="nil"/>
              <w:left w:val="single" w:sz="4" w:space="0" w:color="auto"/>
              <w:bottom w:val="single" w:sz="4" w:space="0" w:color="auto"/>
              <w:right w:val="single" w:sz="4" w:space="0" w:color="auto"/>
            </w:tcBorders>
            <w:noWrap/>
            <w:vAlign w:val="bottom"/>
          </w:tcPr>
          <w:p w14:paraId="7ADB080A" w14:textId="77777777" w:rsidR="00A51D0A" w:rsidRPr="00B54AAF" w:rsidRDefault="00A51D0A" w:rsidP="00AF2265">
            <w:pPr>
              <w:rPr>
                <w:rFonts w:cstheme="minorHAnsi"/>
                <w:color w:val="000000"/>
                <w:lang w:val="hr-HR" w:eastAsia="hr-HR"/>
              </w:rPr>
            </w:pPr>
            <w:r w:rsidRPr="00B54AAF">
              <w:rPr>
                <w:rFonts w:cstheme="minorHAnsi"/>
                <w:color w:val="000000"/>
                <w:lang w:val="hr-HR" w:eastAsia="hr-HR"/>
              </w:rPr>
              <w:tab/>
              <w:t>2 i više</w:t>
            </w:r>
          </w:p>
        </w:tc>
        <w:tc>
          <w:tcPr>
            <w:tcW w:w="951" w:type="dxa"/>
            <w:tcBorders>
              <w:top w:val="nil"/>
              <w:left w:val="nil"/>
              <w:bottom w:val="single" w:sz="4" w:space="0" w:color="auto"/>
              <w:right w:val="single" w:sz="4" w:space="0" w:color="auto"/>
            </w:tcBorders>
            <w:noWrap/>
            <w:vAlign w:val="center"/>
          </w:tcPr>
          <w:p w14:paraId="3FD05D45" w14:textId="77777777" w:rsidR="00A51D0A" w:rsidRPr="00B54AAF" w:rsidRDefault="00A51D0A" w:rsidP="00AF2265">
            <w:pPr>
              <w:jc w:val="center"/>
              <w:rPr>
                <w:rFonts w:cstheme="minorHAnsi"/>
                <w:color w:val="000000"/>
                <w:lang w:val="hr-HR" w:eastAsia="hr-HR"/>
              </w:rPr>
            </w:pPr>
            <w:r w:rsidRPr="00B54AAF">
              <w:rPr>
                <w:rFonts w:cstheme="minorHAnsi"/>
                <w:color w:val="000000"/>
                <w:lang w:val="hr-HR" w:eastAsia="hr-HR"/>
              </w:rPr>
              <w:t>10</w:t>
            </w:r>
          </w:p>
        </w:tc>
        <w:tc>
          <w:tcPr>
            <w:tcW w:w="1112" w:type="dxa"/>
            <w:vMerge/>
            <w:tcBorders>
              <w:left w:val="single" w:sz="4" w:space="0" w:color="auto"/>
              <w:bottom w:val="single" w:sz="4" w:space="0" w:color="000000"/>
              <w:right w:val="single" w:sz="8" w:space="0" w:color="auto"/>
            </w:tcBorders>
            <w:shd w:val="clear" w:color="auto" w:fill="auto"/>
            <w:vAlign w:val="center"/>
          </w:tcPr>
          <w:p w14:paraId="379700CD" w14:textId="77777777" w:rsidR="00A51D0A" w:rsidRPr="00B54AAF" w:rsidRDefault="00A51D0A" w:rsidP="00AF2265">
            <w:pPr>
              <w:jc w:val="center"/>
              <w:rPr>
                <w:rFonts w:cstheme="minorHAnsi"/>
                <w:b/>
                <w:bCs/>
                <w:color w:val="000000"/>
                <w:lang w:val="hr-HR" w:eastAsia="hr-HR"/>
              </w:rPr>
            </w:pPr>
          </w:p>
        </w:tc>
      </w:tr>
      <w:tr w:rsidR="00A51D0A" w:rsidRPr="00B54AAF" w14:paraId="7C17BC2D" w14:textId="77777777" w:rsidTr="00101DB1">
        <w:trPr>
          <w:trHeight w:val="300"/>
          <w:jc w:val="center"/>
        </w:trPr>
        <w:tc>
          <w:tcPr>
            <w:tcW w:w="6593" w:type="dxa"/>
            <w:tcBorders>
              <w:top w:val="nil"/>
              <w:left w:val="single" w:sz="4" w:space="0" w:color="auto"/>
              <w:bottom w:val="single" w:sz="4" w:space="0" w:color="auto"/>
              <w:right w:val="single" w:sz="4" w:space="0" w:color="auto"/>
            </w:tcBorders>
            <w:noWrap/>
            <w:vAlign w:val="bottom"/>
          </w:tcPr>
          <w:p w14:paraId="0F4519F9" w14:textId="2BA9440D" w:rsidR="00A51D0A" w:rsidRPr="00B54AAF" w:rsidRDefault="00A51D0A" w:rsidP="00DA65A2">
            <w:pPr>
              <w:rPr>
                <w:rFonts w:cstheme="minorHAnsi"/>
                <w:color w:val="000000"/>
                <w:lang w:val="hr-HR" w:eastAsia="hr-HR"/>
              </w:rPr>
            </w:pPr>
            <w:r w:rsidRPr="00B54AAF">
              <w:rPr>
                <w:rFonts w:cstheme="minorHAnsi"/>
                <w:bCs/>
                <w:color w:val="000000"/>
                <w:lang w:val="hr-HR" w:eastAsia="hr-HR"/>
              </w:rPr>
              <w:t xml:space="preserve">B2- Kumulativna </w:t>
            </w:r>
            <w:r w:rsidRPr="00B54AAF">
              <w:rPr>
                <w:rFonts w:ascii="Calibri" w:hAnsi="Calibri" w:cs="ArialMT"/>
                <w:lang w:val="hr-HR"/>
              </w:rPr>
              <w:t xml:space="preserve">vrijednost ugovora o građenju </w:t>
            </w:r>
            <w:r w:rsidR="007F24C7" w:rsidRPr="00B54AAF">
              <w:rPr>
                <w:rFonts w:cstheme="minorHAnsi"/>
                <w:bCs/>
                <w:lang w:val="hr-HR" w:eastAsia="hr-HR"/>
              </w:rPr>
              <w:t>završenih građevina za gospodarenje otpadom</w:t>
            </w:r>
            <w:r w:rsidR="007F24C7" w:rsidRPr="00B54AAF">
              <w:rPr>
                <w:rStyle w:val="Referencafusnote"/>
                <w:rFonts w:cstheme="minorHAnsi"/>
                <w:bCs/>
                <w:lang w:val="hr-HR" w:eastAsia="hr-HR"/>
              </w:rPr>
              <w:footnoteReference w:id="10"/>
            </w:r>
            <w:r w:rsidR="007F24C7" w:rsidRPr="00B54AAF">
              <w:rPr>
                <w:rFonts w:cstheme="minorHAnsi"/>
                <w:bCs/>
                <w:lang w:val="hr-HR" w:eastAsia="hr-HR"/>
              </w:rPr>
              <w:t xml:space="preserve"> ili industrijskih postrojenja ili infrastrukturnih</w:t>
            </w:r>
            <w:r w:rsidR="00376BE5" w:rsidRPr="00B54AAF">
              <w:rPr>
                <w:rStyle w:val="Referencafusnote"/>
                <w:rFonts w:cstheme="minorHAnsi"/>
                <w:bCs/>
                <w:lang w:val="hr-HR" w:eastAsia="hr-HR"/>
              </w:rPr>
              <w:footnoteReference w:id="11"/>
            </w:r>
            <w:r w:rsidR="007F24C7" w:rsidRPr="00B54AAF">
              <w:rPr>
                <w:rFonts w:cstheme="minorHAnsi"/>
                <w:bCs/>
                <w:lang w:val="hr-HR" w:eastAsia="hr-HR"/>
              </w:rPr>
              <w:t xml:space="preserve"> objekata  </w:t>
            </w:r>
            <w:r w:rsidRPr="00B54AAF">
              <w:rPr>
                <w:rFonts w:ascii="Calibri" w:hAnsi="Calibri" w:cs="ArialMT"/>
                <w:lang w:val="hr-HR"/>
              </w:rPr>
              <w:t>prema FIDIC</w:t>
            </w:r>
            <w:r w:rsidR="00DA65A2" w:rsidRPr="00B54AAF">
              <w:rPr>
                <w:rFonts w:ascii="Calibri" w:hAnsi="Calibri" w:cs="ArialMT"/>
                <w:lang w:val="hr-HR"/>
              </w:rPr>
              <w:t>-</w:t>
            </w:r>
            <w:r w:rsidRPr="00B54AAF">
              <w:rPr>
                <w:rFonts w:ascii="Calibri" w:hAnsi="Calibri" w:cs="ArialMT"/>
                <w:lang w:val="hr-HR"/>
              </w:rPr>
              <w:t xml:space="preserve">ovim uvjetima ugovora o građenju (FIDIC Crvena knjiga) ili ugovore o projektiranju i građenju (FIDIC Žuta knjiga) ili jednakovrijednim </w:t>
            </w:r>
            <w:r w:rsidR="00DA65A2" w:rsidRPr="00B54AAF">
              <w:rPr>
                <w:rStyle w:val="Referencafusnote"/>
                <w:rFonts w:ascii="Calibri" w:hAnsi="Calibri" w:cs="ArialMT"/>
                <w:lang w:val="hr-HR"/>
              </w:rPr>
              <w:footnoteReference w:id="12"/>
            </w:r>
            <w:r w:rsidR="00DA65A2" w:rsidRPr="00B54AAF">
              <w:rPr>
                <w:rFonts w:ascii="Calibri" w:hAnsi="Calibri" w:cs="ArialMT"/>
                <w:lang w:val="hr-HR"/>
              </w:rPr>
              <w:t>-</w:t>
            </w:r>
            <w:r w:rsidRPr="00B54AAF">
              <w:rPr>
                <w:rFonts w:ascii="Calibri" w:hAnsi="Calibri" w:cs="ArialMT"/>
                <w:lang w:val="hr-HR"/>
              </w:rPr>
              <w:t xml:space="preserve">modelom ugovora u kojem je stručnjak </w:t>
            </w:r>
            <w:r w:rsidRPr="00B54AAF">
              <w:rPr>
                <w:rFonts w:cstheme="minorHAnsi"/>
                <w:bCs/>
                <w:color w:val="000000"/>
                <w:lang w:val="hr-HR" w:eastAsia="hr-HR"/>
              </w:rPr>
              <w:t>sudjelovao na poziciji voditelja projekta i/ili zamjenika voditelja projekta</w:t>
            </w:r>
            <w:r w:rsidR="00833BC5">
              <w:rPr>
                <w:rFonts w:cstheme="minorHAnsi"/>
                <w:bCs/>
                <w:color w:val="000000"/>
                <w:lang w:val="hr-HR" w:eastAsia="hr-HR"/>
              </w:rPr>
              <w:t xml:space="preserve"> </w:t>
            </w:r>
            <w:r w:rsidR="00833BC5" w:rsidRPr="00B54AAF">
              <w:rPr>
                <w:rFonts w:cstheme="minorHAnsi"/>
                <w:bCs/>
                <w:color w:val="000000"/>
                <w:lang w:val="hr-HR" w:eastAsia="hr-HR"/>
              </w:rPr>
              <w:t>i/ili</w:t>
            </w:r>
            <w:r w:rsidR="00833BC5">
              <w:rPr>
                <w:rFonts w:cstheme="minorHAnsi"/>
                <w:bCs/>
                <w:color w:val="000000"/>
                <w:lang w:val="hr-HR" w:eastAsia="hr-HR"/>
              </w:rPr>
              <w:t xml:space="preserve"> pomoćnika </w:t>
            </w:r>
            <w:r w:rsidR="00833BC5" w:rsidRPr="00B54AAF">
              <w:rPr>
                <w:rFonts w:cstheme="minorHAnsi"/>
                <w:bCs/>
                <w:color w:val="000000"/>
                <w:lang w:val="hr-HR" w:eastAsia="hr-HR"/>
              </w:rPr>
              <w:t>voditelja projekta</w:t>
            </w:r>
            <w:r w:rsidRPr="00B54AAF">
              <w:rPr>
                <w:rFonts w:cstheme="minorHAnsi"/>
                <w:bCs/>
                <w:color w:val="000000"/>
                <w:lang w:val="hr-HR" w:eastAsia="hr-HR"/>
              </w:rPr>
              <w:t xml:space="preserve"> imenovanog od strane Naručitelja </w:t>
            </w:r>
          </w:p>
        </w:tc>
        <w:tc>
          <w:tcPr>
            <w:tcW w:w="951" w:type="dxa"/>
            <w:tcBorders>
              <w:top w:val="nil"/>
              <w:left w:val="nil"/>
              <w:bottom w:val="single" w:sz="4" w:space="0" w:color="auto"/>
              <w:right w:val="single" w:sz="4" w:space="0" w:color="auto"/>
            </w:tcBorders>
            <w:noWrap/>
            <w:vAlign w:val="center"/>
          </w:tcPr>
          <w:p w14:paraId="69022FC9" w14:textId="77777777" w:rsidR="00A51D0A" w:rsidRPr="00B54AAF" w:rsidRDefault="00A51D0A" w:rsidP="00AF2265">
            <w:pPr>
              <w:jc w:val="center"/>
              <w:rPr>
                <w:rFonts w:cstheme="minorHAnsi"/>
                <w:color w:val="000000"/>
                <w:lang w:val="hr-HR" w:eastAsia="hr-HR"/>
              </w:rPr>
            </w:pPr>
          </w:p>
        </w:tc>
        <w:tc>
          <w:tcPr>
            <w:tcW w:w="1112" w:type="dxa"/>
            <w:vMerge w:val="restart"/>
            <w:tcBorders>
              <w:top w:val="nil"/>
              <w:left w:val="single" w:sz="4" w:space="0" w:color="auto"/>
              <w:right w:val="single" w:sz="8" w:space="0" w:color="auto"/>
            </w:tcBorders>
            <w:shd w:val="clear" w:color="auto" w:fill="auto"/>
            <w:vAlign w:val="center"/>
          </w:tcPr>
          <w:p w14:paraId="13F0130E" w14:textId="42F7651B" w:rsidR="00A51D0A" w:rsidRPr="00B54AAF" w:rsidRDefault="00101DB1" w:rsidP="00AF2265">
            <w:pPr>
              <w:jc w:val="center"/>
              <w:rPr>
                <w:rFonts w:cstheme="minorHAnsi"/>
                <w:b/>
                <w:bCs/>
                <w:color w:val="000000"/>
                <w:lang w:val="hr-HR" w:eastAsia="hr-HR"/>
              </w:rPr>
            </w:pPr>
            <w:r w:rsidRPr="00B54AAF">
              <w:rPr>
                <w:rFonts w:cstheme="minorHAnsi"/>
                <w:b/>
                <w:bCs/>
                <w:color w:val="000000"/>
                <w:lang w:val="hr-HR" w:eastAsia="hr-HR"/>
              </w:rPr>
              <w:t>10</w:t>
            </w:r>
          </w:p>
        </w:tc>
      </w:tr>
      <w:tr w:rsidR="00A51D0A" w:rsidRPr="00B54AAF" w14:paraId="1B740097" w14:textId="77777777" w:rsidTr="00101DB1">
        <w:trPr>
          <w:trHeight w:val="300"/>
          <w:jc w:val="center"/>
        </w:trPr>
        <w:tc>
          <w:tcPr>
            <w:tcW w:w="6593" w:type="dxa"/>
            <w:tcBorders>
              <w:top w:val="single" w:sz="4" w:space="0" w:color="auto"/>
              <w:left w:val="single" w:sz="4" w:space="0" w:color="auto"/>
              <w:bottom w:val="single" w:sz="4" w:space="0" w:color="auto"/>
              <w:right w:val="single" w:sz="4" w:space="0" w:color="auto"/>
            </w:tcBorders>
            <w:noWrap/>
            <w:vAlign w:val="bottom"/>
          </w:tcPr>
          <w:p w14:paraId="359AFE1D" w14:textId="11AFBFC9" w:rsidR="00A51D0A" w:rsidRPr="00B54AAF" w:rsidRDefault="00A51D0A" w:rsidP="00AF2265">
            <w:pPr>
              <w:rPr>
                <w:rFonts w:cstheme="minorHAnsi"/>
                <w:b/>
                <w:bCs/>
                <w:color w:val="000000"/>
                <w:lang w:val="hr-HR" w:eastAsia="hr-HR"/>
              </w:rPr>
            </w:pPr>
            <w:r w:rsidRPr="00B54AAF">
              <w:rPr>
                <w:rFonts w:ascii="Calibri" w:hAnsi="Calibri" w:cs="Calibri"/>
                <w:b/>
                <w:lang w:val="hr-HR"/>
              </w:rPr>
              <w:t>≤</w:t>
            </w:r>
            <w:r w:rsidR="00101DB1" w:rsidRPr="00B54AAF">
              <w:rPr>
                <w:rFonts w:ascii="Calibri" w:hAnsi="Calibri" w:cs="ArialMT"/>
                <w:b/>
                <w:lang w:val="hr-HR"/>
              </w:rPr>
              <w:t>10</w:t>
            </w:r>
            <w:r w:rsidRPr="00B54AAF">
              <w:rPr>
                <w:rFonts w:ascii="Calibri" w:hAnsi="Calibri" w:cs="ArialMT"/>
                <w:b/>
                <w:lang w:val="hr-HR"/>
              </w:rPr>
              <w:t>0.000.000,00 kn bez PDV-a</w:t>
            </w:r>
          </w:p>
        </w:tc>
        <w:tc>
          <w:tcPr>
            <w:tcW w:w="951" w:type="dxa"/>
            <w:tcBorders>
              <w:top w:val="single" w:sz="4" w:space="0" w:color="auto"/>
              <w:left w:val="nil"/>
              <w:bottom w:val="single" w:sz="4" w:space="0" w:color="auto"/>
              <w:right w:val="single" w:sz="4" w:space="0" w:color="auto"/>
            </w:tcBorders>
            <w:noWrap/>
            <w:vAlign w:val="center"/>
          </w:tcPr>
          <w:p w14:paraId="16136A71" w14:textId="7ABA2535" w:rsidR="00A51D0A" w:rsidRPr="00B54AAF" w:rsidRDefault="00101DB1" w:rsidP="00AF2265">
            <w:pPr>
              <w:jc w:val="center"/>
              <w:rPr>
                <w:rFonts w:cstheme="minorHAnsi"/>
                <w:color w:val="000000"/>
                <w:lang w:val="hr-HR" w:eastAsia="hr-HR"/>
              </w:rPr>
            </w:pPr>
            <w:r w:rsidRPr="00B54AAF">
              <w:rPr>
                <w:rFonts w:cstheme="minorHAnsi"/>
                <w:color w:val="000000"/>
                <w:lang w:val="hr-HR" w:eastAsia="hr-HR"/>
              </w:rPr>
              <w:t>5</w:t>
            </w:r>
          </w:p>
        </w:tc>
        <w:tc>
          <w:tcPr>
            <w:tcW w:w="1112" w:type="dxa"/>
            <w:vMerge/>
            <w:tcBorders>
              <w:left w:val="single" w:sz="4" w:space="0" w:color="auto"/>
              <w:right w:val="single" w:sz="8" w:space="0" w:color="auto"/>
            </w:tcBorders>
            <w:vAlign w:val="center"/>
          </w:tcPr>
          <w:p w14:paraId="01E7249B" w14:textId="77777777" w:rsidR="00A51D0A" w:rsidRPr="00B54AAF" w:rsidRDefault="00A51D0A" w:rsidP="00AF2265">
            <w:pPr>
              <w:jc w:val="center"/>
              <w:rPr>
                <w:rFonts w:cstheme="minorHAnsi"/>
                <w:b/>
                <w:bCs/>
                <w:color w:val="000000"/>
                <w:lang w:val="hr-HR" w:eastAsia="hr-HR"/>
              </w:rPr>
            </w:pPr>
          </w:p>
        </w:tc>
      </w:tr>
      <w:tr w:rsidR="00A51D0A" w:rsidRPr="00B54AAF" w14:paraId="00C52954" w14:textId="77777777" w:rsidTr="00101DB1">
        <w:trPr>
          <w:trHeight w:val="300"/>
          <w:jc w:val="center"/>
        </w:trPr>
        <w:tc>
          <w:tcPr>
            <w:tcW w:w="6593" w:type="dxa"/>
            <w:tcBorders>
              <w:top w:val="single" w:sz="4" w:space="0" w:color="auto"/>
              <w:left w:val="single" w:sz="4" w:space="0" w:color="auto"/>
              <w:bottom w:val="single" w:sz="4" w:space="0" w:color="auto"/>
              <w:right w:val="single" w:sz="4" w:space="0" w:color="auto"/>
            </w:tcBorders>
            <w:noWrap/>
            <w:vAlign w:val="bottom"/>
          </w:tcPr>
          <w:p w14:paraId="4C474FC3" w14:textId="77777777" w:rsidR="00A51D0A" w:rsidRPr="00B54AAF" w:rsidRDefault="00A51D0A" w:rsidP="00AF2265">
            <w:pPr>
              <w:rPr>
                <w:rFonts w:cstheme="minorHAnsi"/>
                <w:b/>
                <w:bCs/>
                <w:color w:val="000000"/>
                <w:lang w:val="hr-HR" w:eastAsia="hr-HR"/>
              </w:rPr>
            </w:pPr>
            <w:r w:rsidRPr="00B54AAF">
              <w:rPr>
                <w:rFonts w:ascii="Calibri" w:hAnsi="Calibri" w:cs="ArialMT"/>
                <w:b/>
                <w:lang w:val="hr-HR"/>
              </w:rPr>
              <w:t>&gt;100.000.000,00 kn bez PDV-a</w:t>
            </w:r>
          </w:p>
        </w:tc>
        <w:tc>
          <w:tcPr>
            <w:tcW w:w="951" w:type="dxa"/>
            <w:tcBorders>
              <w:top w:val="single" w:sz="4" w:space="0" w:color="auto"/>
              <w:left w:val="nil"/>
              <w:bottom w:val="single" w:sz="4" w:space="0" w:color="auto"/>
              <w:right w:val="single" w:sz="4" w:space="0" w:color="auto"/>
            </w:tcBorders>
            <w:noWrap/>
            <w:vAlign w:val="center"/>
          </w:tcPr>
          <w:p w14:paraId="66CBD171" w14:textId="723FD0F1" w:rsidR="00A51D0A" w:rsidRPr="00B54AAF" w:rsidRDefault="00101DB1" w:rsidP="00AF2265">
            <w:pPr>
              <w:jc w:val="center"/>
              <w:rPr>
                <w:rFonts w:cstheme="minorHAnsi"/>
                <w:color w:val="000000"/>
                <w:highlight w:val="yellow"/>
                <w:lang w:val="hr-HR" w:eastAsia="hr-HR"/>
              </w:rPr>
            </w:pPr>
            <w:r w:rsidRPr="00B54AAF">
              <w:rPr>
                <w:rFonts w:cstheme="minorHAnsi"/>
                <w:color w:val="000000"/>
                <w:lang w:val="hr-HR" w:eastAsia="hr-HR"/>
              </w:rPr>
              <w:t>10</w:t>
            </w:r>
          </w:p>
        </w:tc>
        <w:tc>
          <w:tcPr>
            <w:tcW w:w="1112" w:type="dxa"/>
            <w:vMerge/>
            <w:tcBorders>
              <w:left w:val="single" w:sz="4" w:space="0" w:color="auto"/>
              <w:bottom w:val="single" w:sz="4" w:space="0" w:color="auto"/>
              <w:right w:val="single" w:sz="8" w:space="0" w:color="auto"/>
            </w:tcBorders>
            <w:vAlign w:val="center"/>
          </w:tcPr>
          <w:p w14:paraId="342EC194" w14:textId="77777777" w:rsidR="00A51D0A" w:rsidRPr="00B54AAF" w:rsidRDefault="00A51D0A" w:rsidP="00AF2265">
            <w:pPr>
              <w:rPr>
                <w:rFonts w:cstheme="minorHAnsi"/>
                <w:b/>
                <w:bCs/>
                <w:color w:val="000000"/>
                <w:highlight w:val="yellow"/>
                <w:lang w:val="hr-HR" w:eastAsia="hr-HR"/>
              </w:rPr>
            </w:pPr>
          </w:p>
        </w:tc>
      </w:tr>
    </w:tbl>
    <w:p w14:paraId="5B850585" w14:textId="72D918CD" w:rsidR="0063298E" w:rsidRDefault="0063298E" w:rsidP="0063298E">
      <w:pPr>
        <w:autoSpaceDE w:val="0"/>
        <w:autoSpaceDN w:val="0"/>
        <w:adjustRightInd w:val="0"/>
        <w:spacing w:after="120"/>
        <w:ind w:right="272"/>
        <w:contextualSpacing/>
        <w:jc w:val="both"/>
        <w:rPr>
          <w:rFonts w:ascii="Calibri" w:hAnsi="Calibri" w:cs="ArialMT"/>
          <w:lang w:val="hr-HR"/>
        </w:rPr>
      </w:pPr>
      <w:r>
        <w:rPr>
          <w:rFonts w:ascii="Calibri" w:hAnsi="Calibri" w:cs="ArialMT"/>
          <w:lang w:val="hr-HR"/>
        </w:rPr>
        <w:t>Pojam Voditelj projekta definiran je s</w:t>
      </w:r>
      <w:r>
        <w:t xml:space="preserve">ukladno </w:t>
      </w:r>
      <w:r w:rsidRPr="0063298E">
        <w:rPr>
          <w:rFonts w:ascii="Calibri" w:hAnsi="Calibri" w:cs="ArialMT"/>
          <w:lang w:val="hr-HR"/>
        </w:rPr>
        <w:t>Zakon</w:t>
      </w:r>
      <w:r>
        <w:rPr>
          <w:rFonts w:ascii="Calibri" w:hAnsi="Calibri" w:cs="ArialMT"/>
          <w:lang w:val="hr-HR"/>
        </w:rPr>
        <w:t>u</w:t>
      </w:r>
      <w:r w:rsidRPr="0063298E">
        <w:rPr>
          <w:rFonts w:ascii="Calibri" w:hAnsi="Calibri" w:cs="ArialMT"/>
          <w:lang w:val="hr-HR"/>
        </w:rPr>
        <w:t xml:space="preserve"> o poslovima i djelatnostima prostornog uređenja i gradnje („NN“ br. 78/15 </w:t>
      </w:r>
      <w:r w:rsidR="00AA7E08">
        <w:rPr>
          <w:rFonts w:ascii="Calibri" w:hAnsi="Calibri" w:cs="ArialMT"/>
          <w:lang w:val="hr-HR"/>
        </w:rPr>
        <w:t>,</w:t>
      </w:r>
      <w:r w:rsidRPr="0063298E">
        <w:rPr>
          <w:rFonts w:ascii="Calibri" w:hAnsi="Calibri" w:cs="ArialMT"/>
          <w:lang w:val="hr-HR"/>
        </w:rPr>
        <w:t xml:space="preserve"> 118/18</w:t>
      </w:r>
      <w:r w:rsidR="00AA7E08">
        <w:rPr>
          <w:rFonts w:ascii="Calibri" w:hAnsi="Calibri" w:cs="ArialMT"/>
          <w:lang w:val="hr-HR"/>
        </w:rPr>
        <w:t xml:space="preserve"> I 110/19</w:t>
      </w:r>
      <w:r w:rsidRPr="0063298E">
        <w:rPr>
          <w:rFonts w:ascii="Calibri" w:hAnsi="Calibri" w:cs="ArialMT"/>
          <w:lang w:val="hr-HR"/>
        </w:rPr>
        <w:t>)</w:t>
      </w:r>
      <w:r>
        <w:rPr>
          <w:rFonts w:ascii="Calibri" w:hAnsi="Calibri" w:cs="ArialMT"/>
          <w:lang w:val="hr-HR"/>
        </w:rPr>
        <w:t>.</w:t>
      </w:r>
    </w:p>
    <w:p w14:paraId="1931A2C0" w14:textId="77777777" w:rsidR="0063298E" w:rsidRDefault="0063298E" w:rsidP="0063298E">
      <w:pPr>
        <w:autoSpaceDE w:val="0"/>
        <w:autoSpaceDN w:val="0"/>
        <w:adjustRightInd w:val="0"/>
        <w:spacing w:after="120"/>
        <w:ind w:right="272"/>
        <w:contextualSpacing/>
        <w:jc w:val="both"/>
        <w:rPr>
          <w:rFonts w:ascii="Calibri" w:hAnsi="Calibri" w:cs="ArialMT"/>
          <w:lang w:val="hr-HR"/>
        </w:rPr>
      </w:pPr>
    </w:p>
    <w:p w14:paraId="240BC61C" w14:textId="4589A548" w:rsidR="0063298E" w:rsidRPr="008B6D80" w:rsidRDefault="0063298E" w:rsidP="0063298E">
      <w:pPr>
        <w:autoSpaceDE w:val="0"/>
        <w:autoSpaceDN w:val="0"/>
        <w:adjustRightInd w:val="0"/>
        <w:spacing w:after="120"/>
        <w:ind w:right="272"/>
        <w:contextualSpacing/>
        <w:jc w:val="both"/>
        <w:rPr>
          <w:rFonts w:ascii="Calibri" w:hAnsi="Calibri" w:cs="ArialMT"/>
          <w:highlight w:val="yellow"/>
          <w:lang w:val="hr-HR"/>
        </w:rPr>
      </w:pPr>
      <w:r w:rsidRPr="0063298E">
        <w:rPr>
          <w:rFonts w:ascii="Calibri" w:hAnsi="Calibri" w:cs="ArialMT"/>
          <w:lang w:val="hr-HR"/>
        </w:rPr>
        <w:t>Naručitelj će kao uredno pružene usluge upravljanja projektom prihvatiti i usluge kojima su se prije donošenja Zakona o poslovima i djelatnostima prostornog uređenja i gradnje („NN“ br. 78/15</w:t>
      </w:r>
      <w:r w:rsidR="00AA7E08">
        <w:rPr>
          <w:rFonts w:ascii="Calibri" w:hAnsi="Calibri" w:cs="ArialMT"/>
          <w:lang w:val="hr-HR"/>
        </w:rPr>
        <w:t>,</w:t>
      </w:r>
      <w:r w:rsidRPr="0063298E">
        <w:rPr>
          <w:rFonts w:ascii="Calibri" w:hAnsi="Calibri" w:cs="ArialMT"/>
          <w:lang w:val="hr-HR"/>
        </w:rPr>
        <w:t>118/18</w:t>
      </w:r>
      <w:r w:rsidR="00AA7E08">
        <w:rPr>
          <w:rFonts w:ascii="Calibri" w:hAnsi="Calibri" w:cs="ArialMT"/>
          <w:lang w:val="hr-HR"/>
        </w:rPr>
        <w:t xml:space="preserve"> I 110/19</w:t>
      </w:r>
      <w:r w:rsidRPr="0063298E">
        <w:rPr>
          <w:rFonts w:ascii="Calibri" w:hAnsi="Calibri" w:cs="ArialMT"/>
          <w:lang w:val="hr-HR"/>
        </w:rPr>
        <w:t>) izvršavale aktivnosti upravljanja projektom bez obzira na točan naziv usluge (npr.usluge tehničke podrške upravljanja projektom, usluge tehničke pomoći pri provedbi projekta, usluge tehničke podrške u pripremi i provedbi projekta, usluge vođenja projekta…)</w:t>
      </w:r>
    </w:p>
    <w:p w14:paraId="6DDB3B8D" w14:textId="77777777" w:rsidR="0063298E" w:rsidRDefault="0063298E" w:rsidP="009B42D1">
      <w:pPr>
        <w:autoSpaceDE w:val="0"/>
        <w:autoSpaceDN w:val="0"/>
        <w:adjustRightInd w:val="0"/>
        <w:spacing w:after="120"/>
        <w:ind w:right="272"/>
        <w:contextualSpacing/>
        <w:jc w:val="both"/>
        <w:rPr>
          <w:rFonts w:ascii="Calibri" w:hAnsi="Calibri" w:cs="ArialMT"/>
          <w:lang w:val="hr-HR"/>
        </w:rPr>
      </w:pPr>
    </w:p>
    <w:p w14:paraId="2DC83972" w14:textId="24E28C54" w:rsidR="009B42D1" w:rsidRPr="008F3E9E" w:rsidRDefault="009B42D1" w:rsidP="009B42D1">
      <w:pPr>
        <w:autoSpaceDE w:val="0"/>
        <w:autoSpaceDN w:val="0"/>
        <w:adjustRightInd w:val="0"/>
        <w:spacing w:after="120"/>
        <w:ind w:right="272"/>
        <w:contextualSpacing/>
        <w:jc w:val="both"/>
        <w:rPr>
          <w:rFonts w:ascii="Calibri" w:hAnsi="Calibri" w:cs="ArialMT"/>
          <w:lang w:val="hr-HR"/>
        </w:rPr>
      </w:pPr>
      <w:r w:rsidRPr="008F3E9E">
        <w:rPr>
          <w:rFonts w:ascii="Calibri" w:hAnsi="Calibri" w:cs="ArialMT"/>
          <w:lang w:val="hr-HR"/>
        </w:rPr>
        <w:t xml:space="preserve">Stručnjak specifično iskustvo dokazuje  životopisima za svakog stručnjaka iz kojeg mora biti razvidno iskustvo pojedinog stručnjaka u odnosu na postavljene uvjete sposobnosti. Životopis treba biti vlastoručno potpisan od strane stručnjaka. U svrhu dokazivanja iskustva stručnjaka prema postavljenim kriterijima za odabir najpovoljnije ponude, Ponuditelj u ponudu prilaže životopise stručnjaka iz kojih moraju biti vidljivi kriteriji koji se boduju pri ocjenjivanju te se obvezno mora navesti izravan kontakt podatak o tvrtki/osobi kod koje se podatci o navedenom iskustvu mogu provjeriti, a za što može koristiti obrazac </w:t>
      </w:r>
      <w:r w:rsidR="00046F98">
        <w:rPr>
          <w:rFonts w:ascii="Calibri" w:hAnsi="Calibri" w:cs="ArialMT"/>
          <w:lang w:val="hr-HR"/>
        </w:rPr>
        <w:t>8</w:t>
      </w:r>
      <w:r w:rsidRPr="008F3E9E">
        <w:rPr>
          <w:rFonts w:ascii="Calibri" w:hAnsi="Calibri" w:cs="ArialMT"/>
          <w:lang w:val="hr-HR"/>
        </w:rPr>
        <w:t xml:space="preserve"> . Životopis stručnjaka</w:t>
      </w:r>
    </w:p>
    <w:p w14:paraId="7550A4D9" w14:textId="77777777" w:rsidR="009B42D1" w:rsidRPr="008F3E9E" w:rsidRDefault="009B42D1" w:rsidP="009B42D1">
      <w:pPr>
        <w:autoSpaceDE w:val="0"/>
        <w:autoSpaceDN w:val="0"/>
        <w:adjustRightInd w:val="0"/>
        <w:spacing w:after="120"/>
        <w:ind w:right="272"/>
        <w:contextualSpacing/>
        <w:jc w:val="both"/>
        <w:rPr>
          <w:rFonts w:ascii="Calibri" w:hAnsi="Calibri" w:cs="ArialMT"/>
          <w:lang w:val="hr-HR"/>
        </w:rPr>
      </w:pPr>
    </w:p>
    <w:p w14:paraId="3EEBC028" w14:textId="290E7A3C" w:rsidR="00A34942" w:rsidRDefault="009B42D1" w:rsidP="009B42D1">
      <w:pPr>
        <w:autoSpaceDE w:val="0"/>
        <w:autoSpaceDN w:val="0"/>
        <w:adjustRightInd w:val="0"/>
        <w:spacing w:after="120"/>
        <w:ind w:right="272"/>
        <w:contextualSpacing/>
        <w:jc w:val="both"/>
        <w:rPr>
          <w:rFonts w:ascii="Calibri" w:hAnsi="Calibri" w:cs="ArialMT"/>
          <w:lang w:val="hr-HR"/>
        </w:rPr>
      </w:pPr>
      <w:r w:rsidRPr="008F3E9E">
        <w:rPr>
          <w:rFonts w:ascii="Calibri" w:hAnsi="Calibri" w:cs="ArialMT"/>
          <w:lang w:val="hr-HR"/>
        </w:rPr>
        <w:t>Ukoliko iz popisa naziva pruženih usluga stručnjaka,  naručitelj ne bude u mogućnosti jednoznačno zaključiti dokazuje li se ispunjenje uvjeta ili posumnja u istinitost podataka, naručitelj može provoditi provjere navoda kod druge ugovorne strane</w:t>
      </w:r>
      <w:r>
        <w:rPr>
          <w:rFonts w:ascii="Calibri" w:hAnsi="Calibri" w:cs="ArialMT"/>
          <w:lang w:val="hr-HR"/>
        </w:rPr>
        <w:t>.</w:t>
      </w:r>
    </w:p>
    <w:p w14:paraId="3F1BD02F" w14:textId="77777777" w:rsidR="009B42D1" w:rsidRDefault="009B42D1" w:rsidP="009B42D1">
      <w:pPr>
        <w:autoSpaceDE w:val="0"/>
        <w:autoSpaceDN w:val="0"/>
        <w:adjustRightInd w:val="0"/>
        <w:spacing w:after="120"/>
        <w:ind w:right="272"/>
        <w:contextualSpacing/>
        <w:jc w:val="both"/>
        <w:rPr>
          <w:rFonts w:ascii="Calibri" w:hAnsi="Calibri" w:cs="ArialMT"/>
          <w:lang w:val="hr-HR"/>
        </w:rPr>
      </w:pPr>
    </w:p>
    <w:p w14:paraId="2D8F66D0" w14:textId="5BBCE3BB" w:rsidR="00793597" w:rsidRPr="00B54AAF" w:rsidRDefault="00785338" w:rsidP="00793597">
      <w:pPr>
        <w:pStyle w:val="Naslov2"/>
        <w:rPr>
          <w:lang w:val="hr-HR"/>
        </w:rPr>
      </w:pPr>
      <w:bookmarkStart w:id="144" w:name="_Toc2953265"/>
      <w:r w:rsidRPr="00B54AAF">
        <w:rPr>
          <w:lang w:val="hr-HR"/>
        </w:rPr>
        <w:t>JEZIK I PISMO PONUDE</w:t>
      </w:r>
      <w:bookmarkEnd w:id="144"/>
    </w:p>
    <w:p w14:paraId="1EF883DC" w14:textId="77777777" w:rsidR="000757B6" w:rsidRPr="00B54AAF" w:rsidRDefault="000757B6" w:rsidP="000757B6">
      <w:pPr>
        <w:spacing w:line="276" w:lineRule="auto"/>
        <w:jc w:val="both"/>
        <w:rPr>
          <w:rFonts w:cstheme="minorHAnsi"/>
          <w:lang w:val="hr-HR"/>
        </w:rPr>
      </w:pPr>
      <w:r w:rsidRPr="00B54AAF">
        <w:rPr>
          <w:rFonts w:cstheme="minorHAnsi"/>
          <w:lang w:val="hr-HR"/>
        </w:rPr>
        <w:t xml:space="preserve">Ponuda se zajedno s pripadajućom dokumentacijom izrađuje na hrvatskom jeziku i latiničnom pismu. </w:t>
      </w:r>
    </w:p>
    <w:p w14:paraId="5C9C826C" w14:textId="3EE75667" w:rsidR="000757B6" w:rsidRPr="00B54AAF" w:rsidRDefault="000757B6" w:rsidP="000757B6">
      <w:pPr>
        <w:spacing w:line="276" w:lineRule="auto"/>
        <w:jc w:val="both"/>
        <w:rPr>
          <w:rFonts w:cstheme="minorHAnsi"/>
          <w:lang w:val="hr-HR" w:eastAsia="en-GB"/>
        </w:rPr>
      </w:pPr>
      <w:r w:rsidRPr="00B54AAF">
        <w:rPr>
          <w:rFonts w:cstheme="minorHAnsi"/>
          <w:lang w:val="hr-HR"/>
        </w:rPr>
        <w:t xml:space="preserve">Ukoliko su neki od dokumenata i dokaza traženih dokumentacijom o nabavi na nekom od stranih jezika, ponuditelj je dužan dostaviti i prijevod dokumenta/dokaza na hrvatski jezik od ovlaštenog prevoditelja - sudskog tumača. </w:t>
      </w:r>
    </w:p>
    <w:p w14:paraId="7B444DC9" w14:textId="77777777" w:rsidR="000757B6" w:rsidRPr="00B54AAF" w:rsidRDefault="000757B6" w:rsidP="000757B6">
      <w:pPr>
        <w:spacing w:line="276" w:lineRule="auto"/>
        <w:jc w:val="both"/>
        <w:rPr>
          <w:rFonts w:cstheme="minorHAnsi"/>
          <w:lang w:val="hr-HR" w:eastAsia="en-GB"/>
        </w:rPr>
      </w:pPr>
      <w:r w:rsidRPr="00B54AAF">
        <w:rPr>
          <w:rFonts w:cstheme="minorHAnsi"/>
          <w:lang w:val="hr-HR"/>
        </w:rPr>
        <w:t>Ponuditeljima će biti dozvoljeno u ponudi upotrijebiti pojedine stručne izraze na stranom jeziku ako navedeni izrazi imaju međunarodnu i višejezičnu primjenu.</w:t>
      </w:r>
    </w:p>
    <w:p w14:paraId="06690F16" w14:textId="77777777" w:rsidR="000757B6" w:rsidRPr="00B54AAF" w:rsidRDefault="000757B6" w:rsidP="000757B6">
      <w:pPr>
        <w:spacing w:line="276" w:lineRule="auto"/>
        <w:jc w:val="both"/>
        <w:rPr>
          <w:rFonts w:cstheme="minorHAnsi"/>
          <w:lang w:val="hr-HR" w:eastAsia="en-GB"/>
        </w:rPr>
      </w:pPr>
      <w:r w:rsidRPr="00B54AAF">
        <w:rPr>
          <w:rFonts w:cstheme="minorHAnsi"/>
          <w:lang w:val="hr-HR" w:eastAsia="en-GB"/>
        </w:rPr>
        <w:t>U slučaju da njegova ponuda bude odabrana, strani ponuditelj je obavezan na vlastiti trošak i odgovornost osigurati osobu s aktivnim znanjem hrvatskog jezika kako bi se osigurao neometani tijek projekta i koja će za cijelo razdoblje trajanja ugovora biti na raspolaganju i na taj način omogućiti nesmetanu komunikaciju između Naručitelja i odabranog Ponuditelja, odnosno njegovog rukovodećeg osoblja i stručnjaka.</w:t>
      </w:r>
    </w:p>
    <w:p w14:paraId="481B5895" w14:textId="5A4322D7" w:rsidR="00793597" w:rsidRPr="00B54AAF" w:rsidRDefault="00793597" w:rsidP="00785338">
      <w:pPr>
        <w:rPr>
          <w:lang w:val="hr-HR"/>
        </w:rPr>
      </w:pPr>
    </w:p>
    <w:p w14:paraId="7014328E" w14:textId="75AC9D54" w:rsidR="000757B6" w:rsidRPr="00B54AAF" w:rsidRDefault="000757B6" w:rsidP="000757B6">
      <w:pPr>
        <w:pStyle w:val="Naslov2"/>
        <w:rPr>
          <w:lang w:val="hr-HR"/>
        </w:rPr>
      </w:pPr>
      <w:bookmarkStart w:id="145" w:name="_Toc2953266"/>
      <w:r w:rsidRPr="00B54AAF">
        <w:rPr>
          <w:caps w:val="0"/>
          <w:lang w:val="hr-HR"/>
        </w:rPr>
        <w:t>ROK VALJANOSTI PONUDE</w:t>
      </w:r>
      <w:bookmarkEnd w:id="145"/>
    </w:p>
    <w:p w14:paraId="51E465F3" w14:textId="47AA1669" w:rsidR="000757B6" w:rsidRPr="00B54AAF" w:rsidRDefault="000757B6" w:rsidP="000757B6">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Rok valjanosti ponude je najmanje </w:t>
      </w:r>
      <w:r w:rsidR="009433BC">
        <w:rPr>
          <w:rFonts w:ascii="Calibri" w:hAnsi="Calibri" w:cs="Calibri"/>
          <w:b/>
          <w:lang w:val="hr-HR"/>
        </w:rPr>
        <w:t xml:space="preserve">8 mjeseci </w:t>
      </w:r>
      <w:r w:rsidRPr="00B54AAF">
        <w:rPr>
          <w:rFonts w:ascii="Calibri" w:hAnsi="Calibri" w:cs="Calibri"/>
          <w:lang w:val="hr-HR"/>
        </w:rPr>
        <w:t xml:space="preserve"> od isteka roka za dostavu ponuda. </w:t>
      </w:r>
    </w:p>
    <w:p w14:paraId="4227F890" w14:textId="77777777" w:rsidR="000757B6" w:rsidRPr="00B54AAF" w:rsidRDefault="000757B6" w:rsidP="000757B6">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Ponuda obvezuje ponuditelja do isteka roka valjanosti ponude, a na zahtjev naručitelja ponuditelj može produžiti rok valjanosti svoje ponude.</w:t>
      </w:r>
    </w:p>
    <w:p w14:paraId="5C223780" w14:textId="68E07E37" w:rsidR="00793597" w:rsidRDefault="000757B6" w:rsidP="00122817">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Smatra se da ponuda dostavljena elektroničkim sredstvima komunikacije putem EOJN RH obvezuje ponuditelja u roku valjanosti ponude neovisno o tome je li potpisana ili nije te naručitelj neće odbiti takvu ponudu samo iz tog razloga.</w:t>
      </w:r>
    </w:p>
    <w:p w14:paraId="36F587D0" w14:textId="77777777" w:rsidR="009433BC" w:rsidRDefault="009433BC" w:rsidP="00122817">
      <w:pPr>
        <w:autoSpaceDE w:val="0"/>
        <w:autoSpaceDN w:val="0"/>
        <w:adjustRightInd w:val="0"/>
        <w:spacing w:after="120"/>
        <w:ind w:right="272"/>
        <w:jc w:val="both"/>
        <w:rPr>
          <w:rFonts w:ascii="Calibri" w:hAnsi="Calibri" w:cs="Calibri"/>
          <w:lang w:val="hr-HR"/>
        </w:rPr>
      </w:pPr>
    </w:p>
    <w:p w14:paraId="046818CC" w14:textId="288C029B" w:rsidR="009433BC" w:rsidRPr="00B54AAF" w:rsidRDefault="009433BC" w:rsidP="00122817">
      <w:pPr>
        <w:autoSpaceDE w:val="0"/>
        <w:autoSpaceDN w:val="0"/>
        <w:adjustRightInd w:val="0"/>
        <w:spacing w:after="120"/>
        <w:ind w:right="272"/>
        <w:jc w:val="both"/>
        <w:rPr>
          <w:lang w:val="hr-HR"/>
        </w:rPr>
      </w:pPr>
      <w:r w:rsidRPr="004F4756">
        <w:rPr>
          <w:rFonts w:cstheme="minorHAnsi"/>
          <w:u w:val="single"/>
        </w:rPr>
        <w:t>Obrazloženje</w:t>
      </w:r>
      <w:r w:rsidRPr="00594971">
        <w:rPr>
          <w:rFonts w:cstheme="minorHAnsi"/>
        </w:rPr>
        <w:t>: Naručitelj je odredio</w:t>
      </w:r>
      <w:r>
        <w:rPr>
          <w:rFonts w:cstheme="minorHAnsi"/>
        </w:rPr>
        <w:t xml:space="preserve"> značajno dulji</w:t>
      </w:r>
      <w:r w:rsidRPr="00594971">
        <w:rPr>
          <w:rFonts w:cstheme="minorHAnsi"/>
        </w:rPr>
        <w:t xml:space="preserve"> rok za donošenje odluke </w:t>
      </w:r>
      <w:r>
        <w:rPr>
          <w:rFonts w:cstheme="minorHAnsi"/>
        </w:rPr>
        <w:t xml:space="preserve">o odabiru (180 dana) od Zakonom propisanog, te je u skladu s time definirao i rok valjanosti ponude. Naručitelj smatra kako </w:t>
      </w:r>
      <w:r w:rsidRPr="00594971">
        <w:rPr>
          <w:rFonts w:cstheme="minorHAnsi"/>
        </w:rPr>
        <w:t xml:space="preserve">je </w:t>
      </w:r>
      <w:r>
        <w:rPr>
          <w:rFonts w:cstheme="minorHAnsi"/>
        </w:rPr>
        <w:t xml:space="preserve">ovdje </w:t>
      </w:r>
      <w:r w:rsidRPr="00594971">
        <w:rPr>
          <w:rFonts w:cstheme="minorHAnsi"/>
        </w:rPr>
        <w:t>riječ o tehnički vrlo složenom predmetu nabave</w:t>
      </w:r>
      <w:r>
        <w:rPr>
          <w:rFonts w:cstheme="minorHAnsi"/>
        </w:rPr>
        <w:t>, te očekuje</w:t>
      </w:r>
      <w:r w:rsidRPr="00594971">
        <w:rPr>
          <w:rFonts w:cstheme="minorHAnsi"/>
        </w:rPr>
        <w:t xml:space="preserve"> da će </w:t>
      </w:r>
      <w:r>
        <w:rPr>
          <w:rFonts w:cstheme="minorHAnsi"/>
        </w:rPr>
        <w:t xml:space="preserve">u ovom postupku nabave </w:t>
      </w:r>
      <w:r w:rsidRPr="00594971">
        <w:rPr>
          <w:rFonts w:cstheme="minorHAnsi"/>
        </w:rPr>
        <w:t>biti zaprimljen velik broj ponuda</w:t>
      </w:r>
      <w:r>
        <w:rPr>
          <w:rFonts w:cstheme="minorHAnsi"/>
        </w:rPr>
        <w:t xml:space="preserve">, s velikim brojem sudionika (članova zajednice gospodarskih subjekata, podugovaratelja, …). </w:t>
      </w:r>
      <w:r w:rsidRPr="00594971">
        <w:rPr>
          <w:rFonts w:cstheme="minorHAnsi"/>
        </w:rPr>
        <w:t>Naručitelj želi ostaviti dovoljno vremena za detaljnu analizu i ocjenu ponuda te bodovanje valjanih ponuda prema kriterijima za odabir ekonomski najpovoljnije ponude.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obvezu traženja ažuriranih popratnih dokumenata i sl. što sve znatno produljuje sam postupak pregleda i ocjene ponuda, osobito u slučaju kada se očekuje velik broj stranih ponuditelja</w:t>
      </w:r>
    </w:p>
    <w:p w14:paraId="6008282C" w14:textId="5E1923D3" w:rsidR="00DE645D" w:rsidRPr="00B54AAF" w:rsidRDefault="00CE5B6D" w:rsidP="000757B6">
      <w:pPr>
        <w:pStyle w:val="Naslov1"/>
        <w:ind w:left="567" w:hanging="567"/>
        <w:rPr>
          <w:lang w:val="hr-HR"/>
        </w:rPr>
      </w:pPr>
      <w:r w:rsidRPr="00B54AAF">
        <w:rPr>
          <w:lang w:val="hr-HR"/>
        </w:rPr>
        <w:br w:type="page"/>
      </w:r>
      <w:bookmarkStart w:id="146" w:name="_Toc2953267"/>
      <w:r w:rsidR="000757B6" w:rsidRPr="00B54AAF">
        <w:rPr>
          <w:lang w:val="hr-HR"/>
        </w:rPr>
        <w:t>OSTALE ODREDBE</w:t>
      </w:r>
      <w:bookmarkEnd w:id="146"/>
      <w:r w:rsidR="000757B6" w:rsidRPr="00B54AAF">
        <w:rPr>
          <w:lang w:val="hr-HR"/>
        </w:rPr>
        <w:t xml:space="preserve"> </w:t>
      </w:r>
    </w:p>
    <w:p w14:paraId="33FA0537" w14:textId="77777777" w:rsidR="00DE645D" w:rsidRPr="00B54AAF" w:rsidRDefault="00DE645D" w:rsidP="006C0DFB">
      <w:pPr>
        <w:tabs>
          <w:tab w:val="left" w:pos="6000"/>
        </w:tabs>
        <w:autoSpaceDE w:val="0"/>
        <w:autoSpaceDN w:val="0"/>
        <w:adjustRightInd w:val="0"/>
        <w:spacing w:after="120"/>
        <w:ind w:right="272"/>
        <w:jc w:val="both"/>
        <w:rPr>
          <w:rFonts w:ascii="Calibri" w:hAnsi="Calibri"/>
          <w:lang w:val="hr-HR"/>
        </w:rPr>
      </w:pPr>
    </w:p>
    <w:p w14:paraId="1A0166D6" w14:textId="487731DD" w:rsidR="00DE645D" w:rsidRPr="00B54AAF" w:rsidRDefault="00734F3C" w:rsidP="005C0F73">
      <w:pPr>
        <w:pStyle w:val="Naslov2"/>
        <w:rPr>
          <w:lang w:val="hr-HR"/>
        </w:rPr>
      </w:pPr>
      <w:bookmarkStart w:id="147" w:name="_Toc513562360"/>
      <w:bookmarkStart w:id="148" w:name="_Toc528571861"/>
      <w:bookmarkStart w:id="149" w:name="_Toc2953268"/>
      <w:r w:rsidRPr="00B54AAF">
        <w:rPr>
          <w:caps w:val="0"/>
          <w:lang w:val="hr-HR"/>
        </w:rPr>
        <w:t>PODACI O TERMINU POSJETA LOKACIJI</w:t>
      </w:r>
      <w:bookmarkEnd w:id="147"/>
      <w:bookmarkEnd w:id="148"/>
      <w:r w:rsidRPr="00B54AAF">
        <w:rPr>
          <w:caps w:val="0"/>
          <w:lang w:val="hr-HR"/>
        </w:rPr>
        <w:t xml:space="preserve"> I UVID U POSTOJEĆU DOKUMENTACIJU</w:t>
      </w:r>
      <w:bookmarkEnd w:id="149"/>
    </w:p>
    <w:p w14:paraId="42D2E25B" w14:textId="26675E71" w:rsidR="00DE645D" w:rsidRPr="00B54AAF" w:rsidRDefault="00DE645D" w:rsidP="00DE645D">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 xml:space="preserve">. Sva dokumentacija dostupna je u cijelosti u elektroničkom obliku na internetskoj stranici EOJN RH-A u sklopu </w:t>
      </w:r>
      <w:r w:rsidRPr="00B54AAF">
        <w:rPr>
          <w:rFonts w:ascii="Calibri" w:hAnsi="Calibri" w:cs="ArialMT"/>
          <w:b/>
          <w:color w:val="00B0F0"/>
          <w:lang w:val="hr-HR"/>
        </w:rPr>
        <w:t>Knjige 5</w:t>
      </w:r>
    </w:p>
    <w:p w14:paraId="2F4282E5" w14:textId="18D981DC" w:rsidR="00DE645D" w:rsidRPr="00B54AAF" w:rsidRDefault="00DE645D" w:rsidP="00DE645D">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Posjet lokaciji nije obavezan, ali se preporuča</w:t>
      </w:r>
      <w:r w:rsidR="00745ECE">
        <w:rPr>
          <w:rFonts w:ascii="Calibri" w:hAnsi="Calibri" w:cs="ArialMT"/>
          <w:color w:val="000000"/>
          <w:lang w:val="hr-HR"/>
        </w:rPr>
        <w:t>.</w:t>
      </w:r>
      <w:r w:rsidRPr="00B54AAF">
        <w:rPr>
          <w:rFonts w:ascii="Calibri" w:hAnsi="Calibri" w:cs="ArialMT"/>
          <w:color w:val="000000"/>
          <w:lang w:val="hr-HR"/>
        </w:rPr>
        <w:t xml:space="preserve"> U slučaju posjeta lokaciji potrebna je prethodna pismena najava min. 48 sati ranije na adresu iz </w:t>
      </w:r>
      <w:r w:rsidR="00EF47DE" w:rsidRPr="00B54AAF">
        <w:rPr>
          <w:rFonts w:ascii="Calibri" w:hAnsi="Calibri" w:cs="ArialMT"/>
          <w:b/>
          <w:color w:val="00B0F0"/>
          <w:lang w:val="hr-HR"/>
        </w:rPr>
        <w:t>točke 1.4</w:t>
      </w:r>
      <w:r w:rsidR="00EF47DE" w:rsidRPr="00B54AAF">
        <w:rPr>
          <w:rFonts w:ascii="Calibri" w:hAnsi="Calibri" w:cs="ArialMT"/>
          <w:color w:val="3366FF"/>
          <w:lang w:val="hr-HR"/>
        </w:rPr>
        <w:t>.</w:t>
      </w:r>
      <w:r w:rsidRPr="00B54AAF">
        <w:rPr>
          <w:rFonts w:ascii="Calibri" w:hAnsi="Calibri" w:cs="ArialMT"/>
          <w:color w:val="000000"/>
          <w:lang w:val="hr-HR"/>
        </w:rPr>
        <w:t xml:space="preserve"> ove Dokumentacije o nabavi</w:t>
      </w:r>
      <w:r w:rsidR="009433BC">
        <w:rPr>
          <w:rFonts w:ascii="Calibri" w:hAnsi="Calibri" w:cs="ArialMT"/>
          <w:color w:val="000000"/>
          <w:lang w:val="hr-HR"/>
        </w:rPr>
        <w:t xml:space="preserve">, </w:t>
      </w:r>
      <w:r w:rsidR="009433BC">
        <w:rPr>
          <w:rFonts w:ascii="Calibri" w:hAnsi="Calibri" w:cs="ArialMT"/>
        </w:rPr>
        <w:t>uz prethodnu potvrdu termina od strane Naručitelja</w:t>
      </w:r>
      <w:r w:rsidRPr="00B54AAF">
        <w:rPr>
          <w:rFonts w:ascii="Calibri" w:hAnsi="Calibri" w:cs="ArialMT"/>
          <w:color w:val="000000"/>
          <w:lang w:val="hr-HR"/>
        </w:rPr>
        <w:t xml:space="preserve">. </w:t>
      </w:r>
      <w:r w:rsidRPr="00B54AAF">
        <w:rPr>
          <w:rFonts w:ascii="Calibri" w:hAnsi="Calibri" w:cs="Calibri"/>
          <w:color w:val="000000"/>
          <w:lang w:val="hr-HR"/>
        </w:rPr>
        <w:t>Najava mora obvezno sadržavati podatke o gospodarskom subjektu, odnosno naziv i adresu, OIB ili nacionalni identifikacijski broj, kontakt telefon, kontakt osobu i adresu elektroničke pošte.</w:t>
      </w:r>
      <w:r w:rsidRPr="00B54AAF">
        <w:rPr>
          <w:rFonts w:ascii="Calibri" w:hAnsi="Calibri" w:cs="ArialMT"/>
          <w:color w:val="000000"/>
          <w:lang w:val="hr-HR"/>
        </w:rPr>
        <w:t xml:space="preserve"> O obilasku lokacije neće se sastavljati zapisnik niti izdavati potvrda gospodarskim subjektima.</w:t>
      </w:r>
    </w:p>
    <w:p w14:paraId="1F669CEE" w14:textId="59C38C1B" w:rsidR="00956DBA" w:rsidRPr="00B54AAF" w:rsidRDefault="00956DBA" w:rsidP="00DE645D">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 xml:space="preserve">Tijekom obilaska lokacije i uvida u dokumentaciju naručitelj neće odgovarati na pitanja gospodarskih subjekata već su isti dužni postaviti isto sukladno točci </w:t>
      </w:r>
      <w:r w:rsidRPr="00B54AAF">
        <w:rPr>
          <w:rFonts w:ascii="Calibri" w:hAnsi="Calibri" w:cs="ArialMT"/>
          <w:b/>
          <w:color w:val="00B0F0"/>
          <w:lang w:val="hr-HR"/>
        </w:rPr>
        <w:t>točke 1.4</w:t>
      </w:r>
      <w:r w:rsidRPr="00B54AAF">
        <w:rPr>
          <w:rFonts w:ascii="Calibri" w:hAnsi="Calibri" w:cs="ArialMT"/>
          <w:color w:val="3366FF"/>
          <w:lang w:val="hr-HR"/>
        </w:rPr>
        <w:t>.</w:t>
      </w:r>
      <w:r w:rsidRPr="00B54AAF">
        <w:rPr>
          <w:rFonts w:ascii="Calibri" w:hAnsi="Calibri" w:cs="ArialMT"/>
          <w:color w:val="000000"/>
          <w:lang w:val="hr-HR"/>
        </w:rPr>
        <w:t xml:space="preserve"> ove Dokumentacije o nabavi</w:t>
      </w:r>
    </w:p>
    <w:p w14:paraId="5ABD3556" w14:textId="372AE380" w:rsidR="00D945D4" w:rsidRPr="00B54AAF" w:rsidRDefault="00B03711" w:rsidP="00D945D4">
      <w:pPr>
        <w:pStyle w:val="Naslov2"/>
        <w:spacing w:before="240" w:line="276" w:lineRule="auto"/>
        <w:ind w:left="567" w:hanging="578"/>
        <w:jc w:val="both"/>
        <w:rPr>
          <w:lang w:val="hr-HR"/>
        </w:rPr>
      </w:pPr>
      <w:bookmarkStart w:id="150" w:name="_Toc526842210"/>
      <w:bookmarkStart w:id="151" w:name="_Toc2953269"/>
      <w:bookmarkStart w:id="152" w:name="_Toc526842211"/>
      <w:r w:rsidRPr="00B54AAF">
        <w:rPr>
          <w:caps w:val="0"/>
          <w:lang w:val="hr-HR"/>
        </w:rPr>
        <w:t>NAZNAKA O NAMJERI KORIŠTENJA OPCIJE ODVIJANJA POSTUPKA U VIŠE FAZA KOJE SLIJEDE JEDNA ZA DRUGOM, KAKO BI SE SMANJIO BROJ PONUDA ILI RJEŠENJA</w:t>
      </w:r>
      <w:bookmarkEnd w:id="150"/>
      <w:bookmarkEnd w:id="151"/>
    </w:p>
    <w:p w14:paraId="27B40294" w14:textId="77777777" w:rsidR="00D945D4" w:rsidRPr="00B54AAF" w:rsidRDefault="00D945D4" w:rsidP="00D945D4">
      <w:pPr>
        <w:spacing w:line="276" w:lineRule="auto"/>
        <w:rPr>
          <w:rFonts w:cstheme="minorHAnsi"/>
          <w:color w:val="000000"/>
          <w:lang w:val="hr-HR"/>
        </w:rPr>
      </w:pPr>
      <w:r w:rsidRPr="00B54AAF">
        <w:rPr>
          <w:rFonts w:cstheme="minorHAnsi"/>
          <w:color w:val="000000"/>
          <w:lang w:val="hr-HR"/>
        </w:rPr>
        <w:t>Ne primjenjuje se.</w:t>
      </w:r>
    </w:p>
    <w:p w14:paraId="55F74D0D" w14:textId="3611277C" w:rsidR="00D945D4" w:rsidRPr="00B54AAF" w:rsidRDefault="00B03711" w:rsidP="00D945D4">
      <w:pPr>
        <w:pStyle w:val="Naslov2"/>
        <w:spacing w:before="240" w:line="276" w:lineRule="auto"/>
        <w:ind w:left="567" w:hanging="578"/>
        <w:jc w:val="both"/>
        <w:rPr>
          <w:lang w:val="hr-HR"/>
        </w:rPr>
      </w:pPr>
      <w:bookmarkStart w:id="153" w:name="_Toc2953270"/>
      <w:r w:rsidRPr="00B54AAF">
        <w:rPr>
          <w:caps w:val="0"/>
          <w:lang w:val="hr-HR"/>
        </w:rPr>
        <w:t>NORME OSIGURANJA KVALITETE ILI NORME UPRAVLJANJA OKOLIŠEM</w:t>
      </w:r>
      <w:bookmarkEnd w:id="152"/>
      <w:bookmarkEnd w:id="153"/>
    </w:p>
    <w:p w14:paraId="0B53BC59" w14:textId="77777777" w:rsidR="00D945D4" w:rsidRDefault="00D945D4" w:rsidP="00D945D4">
      <w:pPr>
        <w:spacing w:line="276" w:lineRule="auto"/>
        <w:rPr>
          <w:rFonts w:cstheme="minorHAnsi"/>
          <w:color w:val="000000"/>
          <w:lang w:val="hr-HR"/>
        </w:rPr>
      </w:pPr>
      <w:r w:rsidRPr="00B54AAF">
        <w:rPr>
          <w:rFonts w:cstheme="minorHAnsi"/>
          <w:color w:val="000000"/>
          <w:lang w:val="hr-HR"/>
        </w:rPr>
        <w:t>Ne primjenjuje se.</w:t>
      </w:r>
    </w:p>
    <w:p w14:paraId="414734BA" w14:textId="77777777" w:rsidR="009433BC" w:rsidRPr="00B54AAF" w:rsidRDefault="009433BC" w:rsidP="00D945D4">
      <w:pPr>
        <w:spacing w:line="276" w:lineRule="auto"/>
        <w:rPr>
          <w:rFonts w:cstheme="minorHAnsi"/>
          <w:color w:val="000000"/>
          <w:lang w:val="hr-HR"/>
        </w:rPr>
      </w:pPr>
    </w:p>
    <w:p w14:paraId="453E5AFF" w14:textId="52E21EF7" w:rsidR="006C0DFB" w:rsidRPr="00B54AAF" w:rsidRDefault="00B03711" w:rsidP="00D945D4">
      <w:pPr>
        <w:pStyle w:val="Naslov2"/>
        <w:rPr>
          <w:rStyle w:val="Naslov21Char"/>
          <w:b/>
          <w:sz w:val="22"/>
          <w:szCs w:val="22"/>
          <w:lang w:val="hr-HR"/>
        </w:rPr>
      </w:pPr>
      <w:bookmarkStart w:id="154" w:name="_Toc2953272"/>
      <w:r w:rsidRPr="00B54AAF">
        <w:rPr>
          <w:rStyle w:val="Naslov21Char"/>
          <w:b/>
          <w:sz w:val="22"/>
          <w:szCs w:val="22"/>
          <w:lang w:val="hr-HR"/>
        </w:rPr>
        <w:t>ODREDBE KOJE SE ODNOSE NA PODUGOVARATELJE</w:t>
      </w:r>
      <w:bookmarkEnd w:id="154"/>
    </w:p>
    <w:p w14:paraId="7FC390A6" w14:textId="77777777" w:rsidR="00AF3710" w:rsidRPr="00B54AAF" w:rsidRDefault="00AF3710" w:rsidP="00B03711">
      <w:pPr>
        <w:jc w:val="both"/>
        <w:rPr>
          <w:rFonts w:cstheme="minorHAnsi"/>
          <w:lang w:val="hr-HR"/>
        </w:rPr>
      </w:pPr>
      <w:r w:rsidRPr="00B54AAF">
        <w:rPr>
          <w:rFonts w:cstheme="minorHAnsi"/>
          <w:lang w:val="hr-HR"/>
        </w:rPr>
        <w:t>Javni naručitelj ne smije zahtijevati od gospodarskih subjekata da dio ugovora o javnoj nabavi daju u podugovor ili da angažiraju određene podugovaratelje niti ih u tome ograničavati, osim ako posebnim propisom ili međunarodnim sporazumom nije drukčije određeno.</w:t>
      </w:r>
    </w:p>
    <w:p w14:paraId="0C912B7E" w14:textId="77777777" w:rsidR="00AF3710" w:rsidRPr="00B54AAF" w:rsidRDefault="00AF3710" w:rsidP="00B03711">
      <w:pPr>
        <w:ind w:right="272"/>
        <w:jc w:val="both"/>
        <w:rPr>
          <w:lang w:val="hr-HR"/>
        </w:rPr>
      </w:pPr>
    </w:p>
    <w:p w14:paraId="6D7B3AC7" w14:textId="77777777" w:rsidR="00F97F13" w:rsidRPr="00B54AAF" w:rsidRDefault="00F97F13" w:rsidP="00B03711">
      <w:pPr>
        <w:ind w:right="272"/>
        <w:jc w:val="both"/>
        <w:rPr>
          <w:lang w:val="hr-HR"/>
        </w:rPr>
      </w:pPr>
    </w:p>
    <w:p w14:paraId="0435B1FF" w14:textId="77777777" w:rsidR="006C0DFB" w:rsidRPr="00B54AAF" w:rsidRDefault="006C0DFB" w:rsidP="00B03711">
      <w:pPr>
        <w:tabs>
          <w:tab w:val="num" w:pos="1492"/>
        </w:tabs>
        <w:spacing w:after="120"/>
        <w:ind w:right="272"/>
        <w:jc w:val="both"/>
        <w:rPr>
          <w:rFonts w:ascii="Calibri" w:hAnsi="Calibri"/>
          <w:lang w:val="hr-HR"/>
        </w:rPr>
      </w:pPr>
      <w:r w:rsidRPr="00B54AAF">
        <w:rPr>
          <w:rFonts w:ascii="Calibri" w:hAnsi="Calibri"/>
          <w:lang w:val="hr-HR"/>
        </w:rPr>
        <w:t>Gospodarski subjekt koji namjerava dati dio ugovora o javnoj nabavi u podugovor obvezan je u ponudi:</w:t>
      </w:r>
    </w:p>
    <w:p w14:paraId="1AFA3072" w14:textId="77777777" w:rsidR="006C0DFB" w:rsidRPr="00B54AAF" w:rsidRDefault="006C0DFB" w:rsidP="00F97F13">
      <w:pPr>
        <w:tabs>
          <w:tab w:val="left" w:pos="284"/>
        </w:tabs>
        <w:ind w:left="568" w:right="272" w:hanging="284"/>
        <w:jc w:val="both"/>
        <w:rPr>
          <w:rFonts w:ascii="Calibri" w:hAnsi="Calibri"/>
          <w:lang w:val="hr-HR"/>
        </w:rPr>
      </w:pPr>
      <w:r w:rsidRPr="00B54AAF">
        <w:rPr>
          <w:rFonts w:ascii="Calibri" w:hAnsi="Calibri"/>
          <w:lang w:val="hr-HR"/>
        </w:rPr>
        <w:t>1.</w:t>
      </w:r>
      <w:r w:rsidRPr="00B54AAF">
        <w:rPr>
          <w:rFonts w:ascii="Calibri" w:hAnsi="Calibri"/>
          <w:lang w:val="hr-HR"/>
        </w:rPr>
        <w:tab/>
        <w:t>navesti koji dio ugovora namjerava dati u podugovor (predmet ili količina, vrijednost ili postotni udio),</w:t>
      </w:r>
    </w:p>
    <w:p w14:paraId="0B2150B8" w14:textId="77777777" w:rsidR="006C0DFB" w:rsidRPr="00B54AAF" w:rsidRDefault="006C0DFB" w:rsidP="00F97F13">
      <w:pPr>
        <w:tabs>
          <w:tab w:val="left" w:pos="284"/>
        </w:tabs>
        <w:ind w:left="568" w:right="272" w:hanging="284"/>
        <w:jc w:val="both"/>
        <w:rPr>
          <w:rFonts w:ascii="Calibri" w:hAnsi="Calibri"/>
          <w:lang w:val="hr-HR"/>
        </w:rPr>
      </w:pPr>
      <w:r w:rsidRPr="00B54AAF">
        <w:rPr>
          <w:rFonts w:ascii="Calibri" w:hAnsi="Calibri"/>
          <w:lang w:val="hr-HR"/>
        </w:rPr>
        <w:t>2.</w:t>
      </w:r>
      <w:r w:rsidRPr="00B54AAF">
        <w:rPr>
          <w:rFonts w:ascii="Calibri" w:hAnsi="Calibri"/>
          <w:lang w:val="hr-HR"/>
        </w:rPr>
        <w:tab/>
        <w:t>navesti podatke o podugovarateljima (naziv ili tvrtka, sjedište, OIB ili nacionalni identifikacijski broj, broj računa, zakonski zastupnici podugovratelja),</w:t>
      </w:r>
    </w:p>
    <w:p w14:paraId="18226B61" w14:textId="77777777" w:rsidR="006C0DFB" w:rsidRPr="00B54AAF" w:rsidRDefault="006C0DFB" w:rsidP="00F97F13">
      <w:pPr>
        <w:tabs>
          <w:tab w:val="left" w:pos="284"/>
        </w:tabs>
        <w:spacing w:after="120"/>
        <w:ind w:left="568" w:right="272" w:hanging="284"/>
        <w:jc w:val="both"/>
        <w:rPr>
          <w:rFonts w:ascii="Calibri" w:hAnsi="Calibri"/>
          <w:lang w:val="hr-HR"/>
        </w:rPr>
      </w:pPr>
      <w:r w:rsidRPr="00B54AAF">
        <w:rPr>
          <w:rFonts w:ascii="Calibri" w:hAnsi="Calibri"/>
          <w:lang w:val="hr-HR"/>
        </w:rPr>
        <w:t>3.</w:t>
      </w:r>
      <w:r w:rsidRPr="00B54AAF">
        <w:rPr>
          <w:rFonts w:ascii="Calibri" w:hAnsi="Calibri"/>
          <w:lang w:val="hr-HR"/>
        </w:rPr>
        <w:tab/>
        <w:t>dostaviti eESPD za podugovaratelja.</w:t>
      </w:r>
    </w:p>
    <w:p w14:paraId="7B7E151E" w14:textId="77777777" w:rsidR="006C0DFB" w:rsidRPr="00B54AAF" w:rsidRDefault="006C0DFB" w:rsidP="00F97F13">
      <w:pPr>
        <w:autoSpaceDE w:val="0"/>
        <w:autoSpaceDN w:val="0"/>
        <w:adjustRightInd w:val="0"/>
        <w:ind w:right="272"/>
        <w:jc w:val="both"/>
        <w:rPr>
          <w:rFonts w:ascii="Calibri" w:hAnsi="Calibri"/>
          <w:lang w:val="hr-HR"/>
        </w:rPr>
      </w:pPr>
      <w:r w:rsidRPr="00B54AAF">
        <w:rPr>
          <w:rFonts w:ascii="Calibri" w:hAnsi="Calibri"/>
          <w:lang w:val="hr-HR"/>
        </w:rPr>
        <w:t xml:space="preserve">Navedeni podaci o podugovoratelju/ima će biti obvezni sastojci ugovora o javnoj nabavi. </w:t>
      </w:r>
    </w:p>
    <w:p w14:paraId="2EFD1889" w14:textId="77777777" w:rsidR="006C0DFB" w:rsidRPr="00B54AAF" w:rsidRDefault="006C0DFB" w:rsidP="00F97F13">
      <w:pPr>
        <w:autoSpaceDE w:val="0"/>
        <w:autoSpaceDN w:val="0"/>
        <w:adjustRightInd w:val="0"/>
        <w:ind w:right="272"/>
        <w:jc w:val="both"/>
        <w:rPr>
          <w:rFonts w:ascii="Calibri" w:hAnsi="Calibri"/>
          <w:lang w:val="hr-HR"/>
        </w:rPr>
      </w:pPr>
      <w:r w:rsidRPr="00B54AAF">
        <w:rPr>
          <w:rFonts w:ascii="Calibri" w:hAnsi="Calibri"/>
          <w:lang w:val="hr-HR"/>
        </w:rPr>
        <w:t xml:space="preserve">Sudjelovanje podugovaratelja ne utječe na odgovornost ugovaratelja za izvršenje ugovora o javnoj nabavi. </w:t>
      </w:r>
    </w:p>
    <w:p w14:paraId="19FE0B5B" w14:textId="21775E05" w:rsidR="00B03711" w:rsidRPr="00B54AAF" w:rsidRDefault="00B03711" w:rsidP="00B03711">
      <w:pPr>
        <w:autoSpaceDE w:val="0"/>
        <w:autoSpaceDN w:val="0"/>
        <w:adjustRightInd w:val="0"/>
        <w:ind w:right="140"/>
        <w:jc w:val="both"/>
        <w:rPr>
          <w:rFonts w:cstheme="minorHAnsi"/>
          <w:lang w:val="hr-HR"/>
        </w:rPr>
      </w:pPr>
      <w:r w:rsidRPr="00B54AAF">
        <w:rPr>
          <w:rFonts w:ascii="Calibri" w:hAnsi="Calibri" w:cs="ArialMT"/>
          <w:color w:val="000000"/>
          <w:lang w:val="hr-HR"/>
        </w:rPr>
        <w:t xml:space="preserve">Sve odredbe </w:t>
      </w:r>
      <w:r w:rsidR="000217A5" w:rsidRPr="00B54AAF">
        <w:rPr>
          <w:rFonts w:ascii="Calibri" w:hAnsi="Calibri" w:cs="ArialMT"/>
          <w:b/>
          <w:color w:val="00B0F0"/>
          <w:lang w:val="hr-HR"/>
        </w:rPr>
        <w:t>točke</w:t>
      </w:r>
      <w:r w:rsidRPr="00B54AAF">
        <w:rPr>
          <w:rFonts w:ascii="Calibri" w:hAnsi="Calibri" w:cs="ArialMT"/>
          <w:b/>
          <w:color w:val="00B0F0"/>
          <w:lang w:val="hr-HR"/>
        </w:rPr>
        <w:t xml:space="preserve"> 3.</w:t>
      </w:r>
      <w:r w:rsidRPr="008F3E9E">
        <w:rPr>
          <w:rFonts w:ascii="Calibri" w:hAnsi="Calibri" w:cs="ArialMT"/>
          <w:b/>
          <w:color w:val="00B0F0"/>
          <w:lang w:val="hr-HR"/>
        </w:rPr>
        <w:t xml:space="preserve"> </w:t>
      </w:r>
      <w:r w:rsidR="009433BC" w:rsidRPr="008F3E9E">
        <w:rPr>
          <w:rFonts w:ascii="Calibri" w:hAnsi="Calibri" w:cs="ArialMT"/>
          <w:b/>
          <w:color w:val="00B0F0"/>
          <w:lang w:val="hr-HR"/>
        </w:rPr>
        <w:t>i točke 4.1.</w:t>
      </w:r>
      <w:r w:rsidR="009433BC">
        <w:rPr>
          <w:rFonts w:ascii="Calibri" w:hAnsi="Calibri" w:cs="ArialMT"/>
          <w:color w:val="00B0F0"/>
          <w:lang w:val="hr-HR"/>
        </w:rPr>
        <w:t xml:space="preserve"> </w:t>
      </w:r>
      <w:r w:rsidRPr="00B54AAF">
        <w:rPr>
          <w:rFonts w:ascii="Calibri" w:hAnsi="Calibri"/>
          <w:color w:val="000000"/>
          <w:lang w:val="hr-HR"/>
        </w:rPr>
        <w:t xml:space="preserve">odnose </w:t>
      </w:r>
      <w:r w:rsidRPr="00B54AAF">
        <w:rPr>
          <w:rFonts w:ascii="Calibri" w:hAnsi="Calibri"/>
          <w:lang w:val="hr-HR"/>
        </w:rPr>
        <w:t>se i na podugovaratelje.</w:t>
      </w:r>
      <w:r w:rsidRPr="00B54AAF">
        <w:rPr>
          <w:rFonts w:cstheme="minorHAnsi"/>
          <w:lang w:val="hr-HR"/>
        </w:rPr>
        <w:t xml:space="preserve"> U</w:t>
      </w:r>
      <w:r w:rsidRPr="00B54AAF">
        <w:rPr>
          <w:rFonts w:cstheme="minorHAnsi"/>
          <w:spacing w:val="-1"/>
          <w:lang w:val="hr-HR"/>
        </w:rPr>
        <w:t>k</w:t>
      </w:r>
      <w:r w:rsidRPr="00B54AAF">
        <w:rPr>
          <w:rFonts w:cstheme="minorHAnsi"/>
          <w:spacing w:val="1"/>
          <w:lang w:val="hr-HR"/>
        </w:rPr>
        <w:t>oli</w:t>
      </w:r>
      <w:r w:rsidRPr="00B54AAF">
        <w:rPr>
          <w:rFonts w:cstheme="minorHAnsi"/>
          <w:spacing w:val="-1"/>
          <w:lang w:val="hr-HR"/>
        </w:rPr>
        <w:t>k</w:t>
      </w:r>
      <w:r w:rsidRPr="00B54AAF">
        <w:rPr>
          <w:rFonts w:cstheme="minorHAnsi"/>
          <w:lang w:val="hr-HR"/>
        </w:rPr>
        <w:t>o P</w:t>
      </w:r>
      <w:r w:rsidRPr="00B54AAF">
        <w:rPr>
          <w:rFonts w:cstheme="minorHAnsi"/>
          <w:spacing w:val="1"/>
          <w:lang w:val="hr-HR"/>
        </w:rPr>
        <w:t>o</w:t>
      </w:r>
      <w:r w:rsidRPr="00B54AAF">
        <w:rPr>
          <w:rFonts w:cstheme="minorHAnsi"/>
          <w:spacing w:val="-1"/>
          <w:lang w:val="hr-HR"/>
        </w:rPr>
        <w:t>nu</w:t>
      </w:r>
      <w:r w:rsidRPr="00B54AAF">
        <w:rPr>
          <w:rFonts w:cstheme="minorHAnsi"/>
          <w:spacing w:val="1"/>
          <w:lang w:val="hr-HR"/>
        </w:rPr>
        <w:t>dit</w:t>
      </w:r>
      <w:r w:rsidRPr="00B54AAF">
        <w:rPr>
          <w:rFonts w:cstheme="minorHAnsi"/>
          <w:spacing w:val="-2"/>
          <w:lang w:val="hr-HR"/>
        </w:rPr>
        <w:t>e</w:t>
      </w:r>
      <w:r w:rsidRPr="00B54AAF">
        <w:rPr>
          <w:rFonts w:cstheme="minorHAnsi"/>
          <w:spacing w:val="1"/>
          <w:lang w:val="hr-HR"/>
        </w:rPr>
        <w:t>l</w:t>
      </w:r>
      <w:r w:rsidRPr="00B54AAF">
        <w:rPr>
          <w:rFonts w:cstheme="minorHAnsi"/>
          <w:lang w:val="hr-HR"/>
        </w:rPr>
        <w:t xml:space="preserve">j </w:t>
      </w:r>
      <w:r w:rsidRPr="00B54AAF">
        <w:rPr>
          <w:rFonts w:cstheme="minorHAnsi"/>
          <w:spacing w:val="-1"/>
          <w:lang w:val="hr-HR"/>
        </w:rPr>
        <w:t>n</w:t>
      </w:r>
      <w:r w:rsidRPr="00B54AAF">
        <w:rPr>
          <w:rFonts w:cstheme="minorHAnsi"/>
          <w:lang w:val="hr-HR"/>
        </w:rPr>
        <w:t>am</w:t>
      </w:r>
      <w:r w:rsidRPr="00B54AAF">
        <w:rPr>
          <w:rFonts w:cstheme="minorHAnsi"/>
          <w:spacing w:val="1"/>
          <w:lang w:val="hr-HR"/>
        </w:rPr>
        <w:t>j</w:t>
      </w:r>
      <w:r w:rsidRPr="00B54AAF">
        <w:rPr>
          <w:rFonts w:cstheme="minorHAnsi"/>
          <w:spacing w:val="-2"/>
          <w:lang w:val="hr-HR"/>
        </w:rPr>
        <w:t>e</w:t>
      </w:r>
      <w:r w:rsidRPr="00B54AAF">
        <w:rPr>
          <w:rFonts w:cstheme="minorHAnsi"/>
          <w:lang w:val="hr-HR"/>
        </w:rPr>
        <w:t>ra</w:t>
      </w:r>
      <w:r w:rsidRPr="00B54AAF">
        <w:rPr>
          <w:rFonts w:cstheme="minorHAnsi"/>
          <w:spacing w:val="-1"/>
          <w:lang w:val="hr-HR"/>
        </w:rPr>
        <w:t>v</w:t>
      </w:r>
      <w:r w:rsidRPr="00B54AAF">
        <w:rPr>
          <w:rFonts w:cstheme="minorHAnsi"/>
          <w:lang w:val="hr-HR"/>
        </w:rPr>
        <w:t xml:space="preserve">a </w:t>
      </w:r>
      <w:r w:rsidRPr="00B54AAF">
        <w:rPr>
          <w:rFonts w:cstheme="minorHAnsi"/>
          <w:spacing w:val="1"/>
          <w:lang w:val="hr-HR"/>
        </w:rPr>
        <w:t>d</w:t>
      </w:r>
      <w:r w:rsidRPr="00B54AAF">
        <w:rPr>
          <w:rFonts w:cstheme="minorHAnsi"/>
          <w:lang w:val="hr-HR"/>
        </w:rPr>
        <w:t>a</w:t>
      </w:r>
      <w:r w:rsidRPr="00B54AAF">
        <w:rPr>
          <w:rFonts w:cstheme="minorHAnsi"/>
          <w:spacing w:val="1"/>
          <w:lang w:val="hr-HR"/>
        </w:rPr>
        <w:t>t</w:t>
      </w:r>
      <w:r w:rsidRPr="00B54AAF">
        <w:rPr>
          <w:rFonts w:cstheme="minorHAnsi"/>
          <w:lang w:val="hr-HR"/>
        </w:rPr>
        <w:t xml:space="preserve">i </w:t>
      </w:r>
      <w:r w:rsidRPr="00B54AAF">
        <w:rPr>
          <w:rFonts w:cstheme="minorHAnsi"/>
          <w:spacing w:val="1"/>
          <w:lang w:val="hr-HR"/>
        </w:rPr>
        <w:t>di</w:t>
      </w:r>
      <w:r w:rsidRPr="00B54AAF">
        <w:rPr>
          <w:rFonts w:cstheme="minorHAnsi"/>
          <w:lang w:val="hr-HR"/>
        </w:rPr>
        <w:t xml:space="preserve">o </w:t>
      </w:r>
      <w:r w:rsidRPr="00B54AAF">
        <w:rPr>
          <w:rFonts w:cstheme="minorHAnsi"/>
          <w:spacing w:val="-1"/>
          <w:lang w:val="hr-HR"/>
        </w:rPr>
        <w:t>u</w:t>
      </w:r>
      <w:r w:rsidRPr="00B54AAF">
        <w:rPr>
          <w:rFonts w:cstheme="minorHAnsi"/>
          <w:spacing w:val="1"/>
          <w:lang w:val="hr-HR"/>
        </w:rPr>
        <w:t>go</w:t>
      </w:r>
      <w:r w:rsidRPr="00B54AAF">
        <w:rPr>
          <w:rFonts w:cstheme="minorHAnsi"/>
          <w:spacing w:val="-1"/>
          <w:lang w:val="hr-HR"/>
        </w:rPr>
        <w:t>v</w:t>
      </w:r>
      <w:r w:rsidRPr="00B54AAF">
        <w:rPr>
          <w:rFonts w:cstheme="minorHAnsi"/>
          <w:spacing w:val="1"/>
          <w:lang w:val="hr-HR"/>
        </w:rPr>
        <w:t>o</w:t>
      </w:r>
      <w:r w:rsidRPr="00B54AAF">
        <w:rPr>
          <w:rFonts w:cstheme="minorHAnsi"/>
          <w:lang w:val="hr-HR"/>
        </w:rPr>
        <w:t xml:space="preserve">ra o </w:t>
      </w:r>
      <w:r w:rsidRPr="00B54AAF">
        <w:rPr>
          <w:rFonts w:cstheme="minorHAnsi"/>
          <w:spacing w:val="1"/>
          <w:lang w:val="hr-HR"/>
        </w:rPr>
        <w:t>j</w:t>
      </w:r>
      <w:r w:rsidRPr="00B54AAF">
        <w:rPr>
          <w:rFonts w:cstheme="minorHAnsi"/>
          <w:lang w:val="hr-HR"/>
        </w:rPr>
        <w:t>a</w:t>
      </w:r>
      <w:r w:rsidRPr="00B54AAF">
        <w:rPr>
          <w:rFonts w:cstheme="minorHAnsi"/>
          <w:spacing w:val="-1"/>
          <w:lang w:val="hr-HR"/>
        </w:rPr>
        <w:t>vn</w:t>
      </w:r>
      <w:r w:rsidRPr="00B54AAF">
        <w:rPr>
          <w:rFonts w:cstheme="minorHAnsi"/>
          <w:spacing w:val="1"/>
          <w:lang w:val="hr-HR"/>
        </w:rPr>
        <w:t>o</w:t>
      </w:r>
      <w:r w:rsidRPr="00B54AAF">
        <w:rPr>
          <w:rFonts w:cstheme="minorHAnsi"/>
          <w:lang w:val="hr-HR"/>
        </w:rPr>
        <w:t xml:space="preserve">j </w:t>
      </w:r>
      <w:r w:rsidRPr="00B54AAF">
        <w:rPr>
          <w:rFonts w:cstheme="minorHAnsi"/>
          <w:spacing w:val="-1"/>
          <w:lang w:val="hr-HR"/>
        </w:rPr>
        <w:t>n</w:t>
      </w:r>
      <w:r w:rsidRPr="00B54AAF">
        <w:rPr>
          <w:rFonts w:cstheme="minorHAnsi"/>
          <w:lang w:val="hr-HR"/>
        </w:rPr>
        <w:t>a</w:t>
      </w:r>
      <w:r w:rsidRPr="00B54AAF">
        <w:rPr>
          <w:rFonts w:cstheme="minorHAnsi"/>
          <w:spacing w:val="1"/>
          <w:lang w:val="hr-HR"/>
        </w:rPr>
        <w:t>b</w:t>
      </w:r>
      <w:r w:rsidRPr="00B54AAF">
        <w:rPr>
          <w:rFonts w:cstheme="minorHAnsi"/>
          <w:lang w:val="hr-HR"/>
        </w:rPr>
        <w:t>a</w:t>
      </w:r>
      <w:r w:rsidRPr="00B54AAF">
        <w:rPr>
          <w:rFonts w:cstheme="minorHAnsi"/>
          <w:spacing w:val="-1"/>
          <w:lang w:val="hr-HR"/>
        </w:rPr>
        <w:t>v</w:t>
      </w:r>
      <w:r w:rsidRPr="00B54AAF">
        <w:rPr>
          <w:rFonts w:cstheme="minorHAnsi"/>
          <w:lang w:val="hr-HR"/>
        </w:rPr>
        <w:t xml:space="preserve">i u </w:t>
      </w:r>
      <w:r w:rsidRPr="00B54AAF">
        <w:rPr>
          <w:rFonts w:cstheme="minorHAnsi"/>
          <w:spacing w:val="1"/>
          <w:lang w:val="hr-HR"/>
        </w:rPr>
        <w:t>pod</w:t>
      </w:r>
      <w:r w:rsidRPr="00B54AAF">
        <w:rPr>
          <w:rFonts w:cstheme="minorHAnsi"/>
          <w:spacing w:val="-1"/>
          <w:lang w:val="hr-HR"/>
        </w:rPr>
        <w:t>u</w:t>
      </w:r>
      <w:r w:rsidRPr="00B54AAF">
        <w:rPr>
          <w:rFonts w:cstheme="minorHAnsi"/>
          <w:spacing w:val="1"/>
          <w:lang w:val="hr-HR"/>
        </w:rPr>
        <w:t>g</w:t>
      </w:r>
      <w:r w:rsidRPr="00B54AAF">
        <w:rPr>
          <w:rFonts w:cstheme="minorHAnsi"/>
          <w:spacing w:val="-1"/>
          <w:lang w:val="hr-HR"/>
        </w:rPr>
        <w:t>ov</w:t>
      </w:r>
      <w:r w:rsidRPr="00B54AAF">
        <w:rPr>
          <w:rFonts w:cstheme="minorHAnsi"/>
          <w:spacing w:val="1"/>
          <w:lang w:val="hr-HR"/>
        </w:rPr>
        <w:t>o</w:t>
      </w:r>
      <w:r w:rsidRPr="00B54AAF">
        <w:rPr>
          <w:rFonts w:cstheme="minorHAnsi"/>
          <w:lang w:val="hr-HR"/>
        </w:rPr>
        <w:t xml:space="preserve">r </w:t>
      </w:r>
      <w:r w:rsidRPr="00B54AAF">
        <w:rPr>
          <w:rFonts w:cstheme="minorHAnsi"/>
          <w:spacing w:val="1"/>
          <w:lang w:val="hr-HR"/>
        </w:rPr>
        <w:t>jed</w:t>
      </w:r>
      <w:r w:rsidRPr="00B54AAF">
        <w:rPr>
          <w:rFonts w:cstheme="minorHAnsi"/>
          <w:spacing w:val="-1"/>
          <w:lang w:val="hr-HR"/>
        </w:rPr>
        <w:t>n</w:t>
      </w:r>
      <w:r w:rsidRPr="00B54AAF">
        <w:rPr>
          <w:rFonts w:cstheme="minorHAnsi"/>
          <w:spacing w:val="1"/>
          <w:lang w:val="hr-HR"/>
        </w:rPr>
        <w:t>o</w:t>
      </w:r>
      <w:r w:rsidRPr="00B54AAF">
        <w:rPr>
          <w:rFonts w:cstheme="minorHAnsi"/>
          <w:lang w:val="hr-HR"/>
        </w:rPr>
        <w:t xml:space="preserve">m </w:t>
      </w:r>
      <w:r w:rsidRPr="00B54AAF">
        <w:rPr>
          <w:rFonts w:cstheme="minorHAnsi"/>
          <w:spacing w:val="1"/>
          <w:lang w:val="hr-HR"/>
        </w:rPr>
        <w:t>il</w:t>
      </w:r>
      <w:r w:rsidRPr="00B54AAF">
        <w:rPr>
          <w:rFonts w:cstheme="minorHAnsi"/>
          <w:lang w:val="hr-HR"/>
        </w:rPr>
        <w:t xml:space="preserve">i </w:t>
      </w:r>
      <w:r w:rsidRPr="00B54AAF">
        <w:rPr>
          <w:rFonts w:cstheme="minorHAnsi"/>
          <w:spacing w:val="-1"/>
          <w:lang w:val="hr-HR"/>
        </w:rPr>
        <w:t>v</w:t>
      </w:r>
      <w:r w:rsidRPr="00B54AAF">
        <w:rPr>
          <w:rFonts w:cstheme="minorHAnsi"/>
          <w:spacing w:val="1"/>
          <w:lang w:val="hr-HR"/>
        </w:rPr>
        <w:t>i</w:t>
      </w:r>
      <w:r w:rsidRPr="00B54AAF">
        <w:rPr>
          <w:rFonts w:cstheme="minorHAnsi"/>
          <w:lang w:val="hr-HR"/>
        </w:rPr>
        <w:t xml:space="preserve">še </w:t>
      </w:r>
      <w:r w:rsidRPr="00B54AAF">
        <w:rPr>
          <w:rFonts w:cstheme="minorHAnsi"/>
          <w:spacing w:val="1"/>
          <w:lang w:val="hr-HR"/>
        </w:rPr>
        <w:t>pod</w:t>
      </w:r>
      <w:r w:rsidRPr="00B54AAF">
        <w:rPr>
          <w:rFonts w:cstheme="minorHAnsi"/>
          <w:spacing w:val="-1"/>
          <w:lang w:val="hr-HR"/>
        </w:rPr>
        <w:t>u</w:t>
      </w:r>
      <w:r w:rsidRPr="00B54AAF">
        <w:rPr>
          <w:rFonts w:cstheme="minorHAnsi"/>
          <w:spacing w:val="1"/>
          <w:lang w:val="hr-HR"/>
        </w:rPr>
        <w:t>go</w:t>
      </w:r>
      <w:r w:rsidRPr="00B54AAF">
        <w:rPr>
          <w:rFonts w:cstheme="minorHAnsi"/>
          <w:spacing w:val="-1"/>
          <w:lang w:val="hr-HR"/>
        </w:rPr>
        <w:t>v</w:t>
      </w:r>
      <w:r w:rsidRPr="00B54AAF">
        <w:rPr>
          <w:rFonts w:cstheme="minorHAnsi"/>
          <w:lang w:val="hr-HR"/>
        </w:rPr>
        <w:t>ara</w:t>
      </w:r>
      <w:r w:rsidRPr="00B54AAF">
        <w:rPr>
          <w:rFonts w:cstheme="minorHAnsi"/>
          <w:spacing w:val="-1"/>
          <w:lang w:val="hr-HR"/>
        </w:rPr>
        <w:t>t</w:t>
      </w:r>
      <w:r w:rsidRPr="00B54AAF">
        <w:rPr>
          <w:rFonts w:cstheme="minorHAnsi"/>
          <w:spacing w:val="1"/>
          <w:lang w:val="hr-HR"/>
        </w:rPr>
        <w:t>elj</w:t>
      </w:r>
      <w:r w:rsidRPr="00B54AAF">
        <w:rPr>
          <w:rFonts w:cstheme="minorHAnsi"/>
          <w:lang w:val="hr-HR"/>
        </w:rPr>
        <w:t xml:space="preserve">a, </w:t>
      </w:r>
      <w:r w:rsidRPr="00B54AAF">
        <w:rPr>
          <w:rFonts w:cstheme="minorHAnsi"/>
          <w:spacing w:val="1"/>
          <w:lang w:val="hr-HR"/>
        </w:rPr>
        <w:t>z</w:t>
      </w:r>
      <w:r w:rsidRPr="00B54AAF">
        <w:rPr>
          <w:rFonts w:cstheme="minorHAnsi"/>
          <w:lang w:val="hr-HR"/>
        </w:rPr>
        <w:t xml:space="preserve">a </w:t>
      </w:r>
      <w:r w:rsidRPr="00B54AAF">
        <w:rPr>
          <w:rFonts w:cstheme="minorHAnsi"/>
          <w:spacing w:val="-1"/>
          <w:lang w:val="hr-HR"/>
        </w:rPr>
        <w:t>s</w:t>
      </w:r>
      <w:r w:rsidRPr="00B54AAF">
        <w:rPr>
          <w:rFonts w:cstheme="minorHAnsi"/>
          <w:spacing w:val="1"/>
          <w:lang w:val="hr-HR"/>
        </w:rPr>
        <w:t>v</w:t>
      </w:r>
      <w:r w:rsidRPr="00B54AAF">
        <w:rPr>
          <w:rFonts w:cstheme="minorHAnsi"/>
          <w:lang w:val="hr-HR"/>
        </w:rPr>
        <w:t>a</w:t>
      </w:r>
      <w:r w:rsidRPr="00B54AAF">
        <w:rPr>
          <w:rFonts w:cstheme="minorHAnsi"/>
          <w:spacing w:val="-1"/>
          <w:lang w:val="hr-HR"/>
        </w:rPr>
        <w:t>ko</w:t>
      </w:r>
      <w:r w:rsidRPr="00B54AAF">
        <w:rPr>
          <w:rFonts w:cstheme="minorHAnsi"/>
          <w:lang w:val="hr-HR"/>
        </w:rPr>
        <w:t xml:space="preserve">g </w:t>
      </w:r>
      <w:r w:rsidRPr="00B54AAF">
        <w:rPr>
          <w:rFonts w:cstheme="minorHAnsi"/>
          <w:spacing w:val="1"/>
          <w:lang w:val="hr-HR"/>
        </w:rPr>
        <w:t>p</w:t>
      </w:r>
      <w:r w:rsidRPr="00B54AAF">
        <w:rPr>
          <w:rFonts w:cstheme="minorHAnsi"/>
          <w:spacing w:val="-1"/>
          <w:lang w:val="hr-HR"/>
        </w:rPr>
        <w:t>od</w:t>
      </w:r>
      <w:r w:rsidRPr="00B54AAF">
        <w:rPr>
          <w:rFonts w:cstheme="minorHAnsi"/>
          <w:spacing w:val="1"/>
          <w:lang w:val="hr-HR"/>
        </w:rPr>
        <w:t>u</w:t>
      </w:r>
      <w:r w:rsidRPr="00B54AAF">
        <w:rPr>
          <w:rFonts w:cstheme="minorHAnsi"/>
          <w:spacing w:val="-1"/>
          <w:lang w:val="hr-HR"/>
        </w:rPr>
        <w:t>go</w:t>
      </w:r>
      <w:r w:rsidRPr="00B54AAF">
        <w:rPr>
          <w:rFonts w:cstheme="minorHAnsi"/>
          <w:spacing w:val="1"/>
          <w:lang w:val="hr-HR"/>
        </w:rPr>
        <w:t>v</w:t>
      </w:r>
      <w:r w:rsidRPr="00B54AAF">
        <w:rPr>
          <w:rFonts w:cstheme="minorHAnsi"/>
          <w:lang w:val="hr-HR"/>
        </w:rPr>
        <w:t>a</w:t>
      </w:r>
      <w:r w:rsidRPr="00B54AAF">
        <w:rPr>
          <w:rFonts w:cstheme="minorHAnsi"/>
          <w:spacing w:val="2"/>
          <w:lang w:val="hr-HR"/>
        </w:rPr>
        <w:t>r</w:t>
      </w:r>
      <w:r w:rsidRPr="00B54AAF">
        <w:rPr>
          <w:rFonts w:cstheme="minorHAnsi"/>
          <w:lang w:val="hr-HR"/>
        </w:rPr>
        <w:t>at</w:t>
      </w:r>
      <w:r w:rsidRPr="00B54AAF">
        <w:rPr>
          <w:rFonts w:cstheme="minorHAnsi"/>
          <w:spacing w:val="1"/>
          <w:lang w:val="hr-HR"/>
        </w:rPr>
        <w:t>el</w:t>
      </w:r>
      <w:r w:rsidRPr="00B54AAF">
        <w:rPr>
          <w:rFonts w:cstheme="minorHAnsi"/>
          <w:lang w:val="hr-HR"/>
        </w:rPr>
        <w:t xml:space="preserve">ja </w:t>
      </w:r>
      <w:r w:rsidRPr="00B54AAF">
        <w:rPr>
          <w:rFonts w:cstheme="minorHAnsi"/>
          <w:spacing w:val="1"/>
          <w:lang w:val="hr-HR"/>
        </w:rPr>
        <w:t>s</w:t>
      </w:r>
      <w:r w:rsidRPr="00B54AAF">
        <w:rPr>
          <w:rFonts w:cstheme="minorHAnsi"/>
          <w:lang w:val="hr-HR"/>
        </w:rPr>
        <w:t xml:space="preserve">e </w:t>
      </w:r>
      <w:r w:rsidRPr="00B54AAF">
        <w:rPr>
          <w:rFonts w:cstheme="minorHAnsi"/>
          <w:spacing w:val="-1"/>
          <w:lang w:val="hr-HR"/>
        </w:rPr>
        <w:t>po</w:t>
      </w:r>
      <w:r w:rsidRPr="00B54AAF">
        <w:rPr>
          <w:rFonts w:cstheme="minorHAnsi"/>
          <w:lang w:val="hr-HR"/>
        </w:rPr>
        <w:t>j</w:t>
      </w:r>
      <w:r w:rsidRPr="00B54AAF">
        <w:rPr>
          <w:rFonts w:cstheme="minorHAnsi"/>
          <w:spacing w:val="1"/>
          <w:lang w:val="hr-HR"/>
        </w:rPr>
        <w:t>e</w:t>
      </w:r>
      <w:r w:rsidRPr="00B54AAF">
        <w:rPr>
          <w:rFonts w:cstheme="minorHAnsi"/>
          <w:spacing w:val="-1"/>
          <w:lang w:val="hr-HR"/>
        </w:rPr>
        <w:t>d</w:t>
      </w:r>
      <w:r w:rsidRPr="00B54AAF">
        <w:rPr>
          <w:rFonts w:cstheme="minorHAnsi"/>
          <w:spacing w:val="1"/>
          <w:lang w:val="hr-HR"/>
        </w:rPr>
        <w:t>i</w:t>
      </w:r>
      <w:r w:rsidRPr="00B54AAF">
        <w:rPr>
          <w:rFonts w:cstheme="minorHAnsi"/>
          <w:spacing w:val="-1"/>
          <w:lang w:val="hr-HR"/>
        </w:rPr>
        <w:t>n</w:t>
      </w:r>
      <w:r w:rsidRPr="00B54AAF">
        <w:rPr>
          <w:rFonts w:cstheme="minorHAnsi"/>
          <w:lang w:val="hr-HR"/>
        </w:rPr>
        <w:t>a</w:t>
      </w:r>
      <w:r w:rsidRPr="00B54AAF">
        <w:rPr>
          <w:rFonts w:cstheme="minorHAnsi"/>
          <w:spacing w:val="2"/>
          <w:lang w:val="hr-HR"/>
        </w:rPr>
        <w:t>č</w:t>
      </w:r>
      <w:r w:rsidRPr="00B54AAF">
        <w:rPr>
          <w:rFonts w:cstheme="minorHAnsi"/>
          <w:spacing w:val="-1"/>
          <w:lang w:val="hr-HR"/>
        </w:rPr>
        <w:t>n</w:t>
      </w:r>
      <w:r w:rsidRPr="00B54AAF">
        <w:rPr>
          <w:rFonts w:cstheme="minorHAnsi"/>
          <w:lang w:val="hr-HR"/>
        </w:rPr>
        <w:t xml:space="preserve">o </w:t>
      </w:r>
      <w:r w:rsidRPr="00B54AAF">
        <w:rPr>
          <w:rFonts w:cstheme="minorHAnsi"/>
          <w:spacing w:val="1"/>
          <w:lang w:val="hr-HR"/>
        </w:rPr>
        <w:t>d</w:t>
      </w:r>
      <w:r w:rsidRPr="00B54AAF">
        <w:rPr>
          <w:rFonts w:cstheme="minorHAnsi"/>
          <w:spacing w:val="-1"/>
          <w:lang w:val="hr-HR"/>
        </w:rPr>
        <w:t>ok</w:t>
      </w:r>
      <w:r w:rsidRPr="00B54AAF">
        <w:rPr>
          <w:rFonts w:cstheme="minorHAnsi"/>
          <w:lang w:val="hr-HR"/>
        </w:rPr>
        <w:t>a</w:t>
      </w:r>
      <w:r w:rsidRPr="00B54AAF">
        <w:rPr>
          <w:rFonts w:cstheme="minorHAnsi"/>
          <w:spacing w:val="1"/>
          <w:lang w:val="hr-HR"/>
        </w:rPr>
        <w:t>zu</w:t>
      </w:r>
      <w:r w:rsidRPr="00B54AAF">
        <w:rPr>
          <w:rFonts w:cstheme="minorHAnsi"/>
          <w:lang w:val="hr-HR"/>
        </w:rPr>
        <w:t xml:space="preserve">je </w:t>
      </w:r>
      <w:r w:rsidRPr="00B54AAF">
        <w:rPr>
          <w:rFonts w:cstheme="minorHAnsi"/>
          <w:spacing w:val="-1"/>
          <w:lang w:val="hr-HR"/>
        </w:rPr>
        <w:t>d</w:t>
      </w:r>
      <w:r w:rsidRPr="00B54AAF">
        <w:rPr>
          <w:rFonts w:cstheme="minorHAnsi"/>
          <w:spacing w:val="2"/>
          <w:lang w:val="hr-HR"/>
        </w:rPr>
        <w:t>a</w:t>
      </w:r>
      <w:r w:rsidRPr="00B54AAF">
        <w:rPr>
          <w:rFonts w:cstheme="minorHAnsi"/>
          <w:lang w:val="hr-HR"/>
        </w:rPr>
        <w:t>:</w:t>
      </w:r>
    </w:p>
    <w:p w14:paraId="4206662B" w14:textId="669EE4B3" w:rsidR="00B03711" w:rsidRPr="00B54AAF" w:rsidRDefault="00B03711" w:rsidP="00481ABA">
      <w:pPr>
        <w:pStyle w:val="Odlomakpopisa"/>
        <w:numPr>
          <w:ilvl w:val="0"/>
          <w:numId w:val="35"/>
        </w:numPr>
        <w:spacing w:before="120" w:after="120"/>
        <w:jc w:val="both"/>
        <w:rPr>
          <w:rFonts w:cstheme="minorHAnsi"/>
          <w:lang w:val="hr-HR"/>
        </w:rPr>
      </w:pPr>
      <w:r w:rsidRPr="00B54AAF">
        <w:rPr>
          <w:rFonts w:cstheme="minorHAnsi"/>
          <w:spacing w:val="-1"/>
          <w:lang w:val="hr-HR"/>
        </w:rPr>
        <w:t>n</w:t>
      </w:r>
      <w:r w:rsidRPr="00B54AAF">
        <w:rPr>
          <w:rFonts w:cstheme="minorHAnsi"/>
          <w:spacing w:val="1"/>
          <w:lang w:val="hr-HR"/>
        </w:rPr>
        <w:t>ij</w:t>
      </w:r>
      <w:r w:rsidRPr="00B54AAF">
        <w:rPr>
          <w:rFonts w:cstheme="minorHAnsi"/>
          <w:lang w:val="hr-HR"/>
        </w:rPr>
        <w:t xml:space="preserve">e u </w:t>
      </w:r>
      <w:r w:rsidRPr="00B54AAF">
        <w:rPr>
          <w:rFonts w:cstheme="minorHAnsi"/>
          <w:spacing w:val="1"/>
          <w:lang w:val="hr-HR"/>
        </w:rPr>
        <w:t>jed</w:t>
      </w:r>
      <w:r w:rsidRPr="00B54AAF">
        <w:rPr>
          <w:rFonts w:cstheme="minorHAnsi"/>
          <w:spacing w:val="-1"/>
          <w:lang w:val="hr-HR"/>
        </w:rPr>
        <w:t>n</w:t>
      </w:r>
      <w:r w:rsidRPr="00B54AAF">
        <w:rPr>
          <w:rFonts w:cstheme="minorHAnsi"/>
          <w:spacing w:val="1"/>
          <w:lang w:val="hr-HR"/>
        </w:rPr>
        <w:t>o</w:t>
      </w:r>
      <w:r w:rsidRPr="00B54AAF">
        <w:rPr>
          <w:rFonts w:cstheme="minorHAnsi"/>
          <w:lang w:val="hr-HR"/>
        </w:rPr>
        <w:t xml:space="preserve">j </w:t>
      </w:r>
      <w:r w:rsidRPr="00B54AAF">
        <w:rPr>
          <w:rFonts w:cstheme="minorHAnsi"/>
          <w:spacing w:val="1"/>
          <w:lang w:val="hr-HR"/>
        </w:rPr>
        <w:t>o</w:t>
      </w:r>
      <w:r w:rsidRPr="00B54AAF">
        <w:rPr>
          <w:rFonts w:cstheme="minorHAnsi"/>
          <w:lang w:val="hr-HR"/>
        </w:rPr>
        <w:t xml:space="preserve">d </w:t>
      </w:r>
      <w:r w:rsidRPr="00B54AAF">
        <w:rPr>
          <w:rFonts w:cstheme="minorHAnsi"/>
          <w:spacing w:val="-3"/>
          <w:lang w:val="hr-HR"/>
        </w:rPr>
        <w:t>s</w:t>
      </w:r>
      <w:r w:rsidRPr="00B54AAF">
        <w:rPr>
          <w:rFonts w:cstheme="minorHAnsi"/>
          <w:spacing w:val="1"/>
          <w:lang w:val="hr-HR"/>
        </w:rPr>
        <w:t>it</w:t>
      </w:r>
      <w:r w:rsidRPr="00B54AAF">
        <w:rPr>
          <w:rFonts w:cstheme="minorHAnsi"/>
          <w:spacing w:val="-1"/>
          <w:lang w:val="hr-HR"/>
        </w:rPr>
        <w:t>u</w:t>
      </w:r>
      <w:r w:rsidRPr="00B54AAF">
        <w:rPr>
          <w:rFonts w:cstheme="minorHAnsi"/>
          <w:lang w:val="hr-HR"/>
        </w:rPr>
        <w:t>ac</w:t>
      </w:r>
      <w:r w:rsidRPr="00B54AAF">
        <w:rPr>
          <w:rFonts w:cstheme="minorHAnsi"/>
          <w:spacing w:val="1"/>
          <w:lang w:val="hr-HR"/>
        </w:rPr>
        <w:t>ij</w:t>
      </w:r>
      <w:r w:rsidRPr="00B54AAF">
        <w:rPr>
          <w:rFonts w:cstheme="minorHAnsi"/>
          <w:lang w:val="hr-HR"/>
        </w:rPr>
        <w:t xml:space="preserve">a </w:t>
      </w:r>
      <w:r w:rsidRPr="00B54AAF">
        <w:rPr>
          <w:rFonts w:cstheme="minorHAnsi"/>
          <w:spacing w:val="-1"/>
          <w:lang w:val="hr-HR"/>
        </w:rPr>
        <w:t>z</w:t>
      </w:r>
      <w:r w:rsidRPr="00B54AAF">
        <w:rPr>
          <w:rFonts w:cstheme="minorHAnsi"/>
          <w:spacing w:val="1"/>
          <w:lang w:val="hr-HR"/>
        </w:rPr>
        <w:t>bo</w:t>
      </w:r>
      <w:r w:rsidRPr="00B54AAF">
        <w:rPr>
          <w:rFonts w:cstheme="minorHAnsi"/>
          <w:lang w:val="hr-HR"/>
        </w:rPr>
        <w:t xml:space="preserve">g </w:t>
      </w:r>
      <w:r w:rsidRPr="00B54AAF">
        <w:rPr>
          <w:rFonts w:cstheme="minorHAnsi"/>
          <w:spacing w:val="-1"/>
          <w:lang w:val="hr-HR"/>
        </w:rPr>
        <w:t>k</w:t>
      </w:r>
      <w:r w:rsidRPr="00B54AAF">
        <w:rPr>
          <w:rFonts w:cstheme="minorHAnsi"/>
          <w:spacing w:val="1"/>
          <w:lang w:val="hr-HR"/>
        </w:rPr>
        <w:t>oj</w:t>
      </w:r>
      <w:r w:rsidRPr="00B54AAF">
        <w:rPr>
          <w:rFonts w:cstheme="minorHAnsi"/>
          <w:lang w:val="hr-HR"/>
        </w:rPr>
        <w:t xml:space="preserve">e se </w:t>
      </w:r>
      <w:r w:rsidRPr="00B54AAF">
        <w:rPr>
          <w:rFonts w:cstheme="minorHAnsi"/>
          <w:spacing w:val="-2"/>
          <w:lang w:val="hr-HR"/>
        </w:rPr>
        <w:t>g</w:t>
      </w:r>
      <w:r w:rsidRPr="00B54AAF">
        <w:rPr>
          <w:rFonts w:cstheme="minorHAnsi"/>
          <w:spacing w:val="1"/>
          <w:lang w:val="hr-HR"/>
        </w:rPr>
        <w:t>o</w:t>
      </w:r>
      <w:r w:rsidRPr="00B54AAF">
        <w:rPr>
          <w:rFonts w:cstheme="minorHAnsi"/>
          <w:lang w:val="hr-HR"/>
        </w:rPr>
        <w:t>s</w:t>
      </w:r>
      <w:r w:rsidRPr="00B54AAF">
        <w:rPr>
          <w:rFonts w:cstheme="minorHAnsi"/>
          <w:spacing w:val="-2"/>
          <w:lang w:val="hr-HR"/>
        </w:rPr>
        <w:t>p</w:t>
      </w:r>
      <w:r w:rsidRPr="00B54AAF">
        <w:rPr>
          <w:rFonts w:cstheme="minorHAnsi"/>
          <w:spacing w:val="1"/>
          <w:lang w:val="hr-HR"/>
        </w:rPr>
        <w:t>od</w:t>
      </w:r>
      <w:r w:rsidRPr="00B54AAF">
        <w:rPr>
          <w:rFonts w:cstheme="minorHAnsi"/>
          <w:lang w:val="hr-HR"/>
        </w:rPr>
        <w:t>ars</w:t>
      </w:r>
      <w:r w:rsidRPr="00B54AAF">
        <w:rPr>
          <w:rFonts w:cstheme="minorHAnsi"/>
          <w:spacing w:val="-1"/>
          <w:lang w:val="hr-HR"/>
        </w:rPr>
        <w:t>k</w:t>
      </w:r>
      <w:r w:rsidRPr="00B54AAF">
        <w:rPr>
          <w:rFonts w:cstheme="minorHAnsi"/>
          <w:lang w:val="hr-HR"/>
        </w:rPr>
        <w:t>i s</w:t>
      </w:r>
      <w:r w:rsidRPr="00B54AAF">
        <w:rPr>
          <w:rFonts w:cstheme="minorHAnsi"/>
          <w:spacing w:val="-1"/>
          <w:lang w:val="hr-HR"/>
        </w:rPr>
        <w:t>u</w:t>
      </w:r>
      <w:r w:rsidRPr="00B54AAF">
        <w:rPr>
          <w:rFonts w:cstheme="minorHAnsi"/>
          <w:spacing w:val="1"/>
          <w:lang w:val="hr-HR"/>
        </w:rPr>
        <w:t>bje</w:t>
      </w:r>
      <w:r w:rsidRPr="00B54AAF">
        <w:rPr>
          <w:rFonts w:cstheme="minorHAnsi"/>
          <w:spacing w:val="-1"/>
          <w:lang w:val="hr-HR"/>
        </w:rPr>
        <w:t>k</w:t>
      </w:r>
      <w:r w:rsidRPr="00B54AAF">
        <w:rPr>
          <w:rFonts w:cstheme="minorHAnsi"/>
          <w:lang w:val="hr-HR"/>
        </w:rPr>
        <w:t>t</w:t>
      </w:r>
      <w:r w:rsidRPr="00B54AAF">
        <w:rPr>
          <w:rFonts w:cstheme="minorHAnsi"/>
          <w:spacing w:val="1"/>
          <w:lang w:val="hr-HR"/>
        </w:rPr>
        <w:t xml:space="preserve"> i</w:t>
      </w:r>
      <w:r w:rsidRPr="00B54AAF">
        <w:rPr>
          <w:rFonts w:cstheme="minorHAnsi"/>
          <w:lang w:val="hr-HR"/>
        </w:rPr>
        <w:t>s</w:t>
      </w:r>
      <w:r w:rsidRPr="00B54AAF">
        <w:rPr>
          <w:rFonts w:cstheme="minorHAnsi"/>
          <w:spacing w:val="-1"/>
          <w:lang w:val="hr-HR"/>
        </w:rPr>
        <w:t>k</w:t>
      </w:r>
      <w:r w:rsidRPr="00B54AAF">
        <w:rPr>
          <w:rFonts w:cstheme="minorHAnsi"/>
          <w:spacing w:val="1"/>
          <w:lang w:val="hr-HR"/>
        </w:rPr>
        <w:t>lj</w:t>
      </w:r>
      <w:r w:rsidRPr="00B54AAF">
        <w:rPr>
          <w:rFonts w:cstheme="minorHAnsi"/>
          <w:spacing w:val="-1"/>
          <w:lang w:val="hr-HR"/>
        </w:rPr>
        <w:t>u</w:t>
      </w:r>
      <w:r w:rsidRPr="00B54AAF">
        <w:rPr>
          <w:rFonts w:cstheme="minorHAnsi"/>
          <w:lang w:val="hr-HR"/>
        </w:rPr>
        <w:t>č</w:t>
      </w:r>
      <w:r w:rsidRPr="00B54AAF">
        <w:rPr>
          <w:rFonts w:cstheme="minorHAnsi"/>
          <w:spacing w:val="-1"/>
          <w:lang w:val="hr-HR"/>
        </w:rPr>
        <w:t>u</w:t>
      </w:r>
      <w:r w:rsidRPr="00B54AAF">
        <w:rPr>
          <w:rFonts w:cstheme="minorHAnsi"/>
          <w:spacing w:val="1"/>
          <w:lang w:val="hr-HR"/>
        </w:rPr>
        <w:t>j</w:t>
      </w:r>
      <w:r w:rsidRPr="00B54AAF">
        <w:rPr>
          <w:rFonts w:cstheme="minorHAnsi"/>
          <w:lang w:val="hr-HR"/>
        </w:rPr>
        <w:t xml:space="preserve">e </w:t>
      </w:r>
      <w:r w:rsidRPr="00B54AAF">
        <w:rPr>
          <w:rFonts w:cstheme="minorHAnsi"/>
          <w:spacing w:val="1"/>
          <w:lang w:val="hr-HR"/>
        </w:rPr>
        <w:t>i</w:t>
      </w:r>
      <w:r w:rsidRPr="00B54AAF">
        <w:rPr>
          <w:rFonts w:cstheme="minorHAnsi"/>
          <w:lang w:val="hr-HR"/>
        </w:rPr>
        <w:t xml:space="preserve">z </w:t>
      </w:r>
      <w:r w:rsidRPr="00B54AAF">
        <w:rPr>
          <w:rFonts w:cstheme="minorHAnsi"/>
          <w:spacing w:val="1"/>
          <w:lang w:val="hr-HR"/>
        </w:rPr>
        <w:t>po</w:t>
      </w:r>
      <w:r w:rsidRPr="00B54AAF">
        <w:rPr>
          <w:rFonts w:cstheme="minorHAnsi"/>
          <w:lang w:val="hr-HR"/>
        </w:rPr>
        <w:t>s</w:t>
      </w:r>
      <w:r w:rsidRPr="00B54AAF">
        <w:rPr>
          <w:rFonts w:cstheme="minorHAnsi"/>
          <w:spacing w:val="1"/>
          <w:lang w:val="hr-HR"/>
        </w:rPr>
        <w:t>t</w:t>
      </w:r>
      <w:r w:rsidRPr="00B54AAF">
        <w:rPr>
          <w:rFonts w:cstheme="minorHAnsi"/>
          <w:spacing w:val="-1"/>
          <w:lang w:val="hr-HR"/>
        </w:rPr>
        <w:t>u</w:t>
      </w:r>
      <w:r w:rsidRPr="00B54AAF">
        <w:rPr>
          <w:rFonts w:cstheme="minorHAnsi"/>
          <w:spacing w:val="1"/>
          <w:lang w:val="hr-HR"/>
        </w:rPr>
        <w:t>p</w:t>
      </w:r>
      <w:r w:rsidRPr="00B54AAF">
        <w:rPr>
          <w:rFonts w:cstheme="minorHAnsi"/>
          <w:spacing w:val="-1"/>
          <w:lang w:val="hr-HR"/>
        </w:rPr>
        <w:t>k</w:t>
      </w:r>
      <w:r w:rsidRPr="00B54AAF">
        <w:rPr>
          <w:rFonts w:cstheme="minorHAnsi"/>
          <w:lang w:val="hr-HR"/>
        </w:rPr>
        <w:t xml:space="preserve">a </w:t>
      </w:r>
      <w:r w:rsidRPr="00B54AAF">
        <w:rPr>
          <w:rFonts w:cstheme="minorHAnsi"/>
          <w:spacing w:val="1"/>
          <w:lang w:val="hr-HR"/>
        </w:rPr>
        <w:t>j</w:t>
      </w:r>
      <w:r w:rsidRPr="00B54AAF">
        <w:rPr>
          <w:rFonts w:cstheme="minorHAnsi"/>
          <w:lang w:val="hr-HR"/>
        </w:rPr>
        <w:t>a</w:t>
      </w:r>
      <w:r w:rsidRPr="00B54AAF">
        <w:rPr>
          <w:rFonts w:cstheme="minorHAnsi"/>
          <w:spacing w:val="-1"/>
          <w:lang w:val="hr-HR"/>
        </w:rPr>
        <w:t>vn</w:t>
      </w:r>
      <w:r w:rsidRPr="00B54AAF">
        <w:rPr>
          <w:rFonts w:cstheme="minorHAnsi"/>
          <w:lang w:val="hr-HR"/>
        </w:rPr>
        <w:t xml:space="preserve">e </w:t>
      </w:r>
      <w:r w:rsidRPr="00B54AAF">
        <w:rPr>
          <w:rFonts w:cstheme="minorHAnsi"/>
          <w:spacing w:val="-1"/>
          <w:lang w:val="hr-HR"/>
        </w:rPr>
        <w:t>n</w:t>
      </w:r>
      <w:r w:rsidRPr="00B54AAF">
        <w:rPr>
          <w:rFonts w:cstheme="minorHAnsi"/>
          <w:lang w:val="hr-HR"/>
        </w:rPr>
        <w:t>a</w:t>
      </w:r>
      <w:r w:rsidRPr="00B54AAF">
        <w:rPr>
          <w:rFonts w:cstheme="minorHAnsi"/>
          <w:spacing w:val="1"/>
          <w:lang w:val="hr-HR"/>
        </w:rPr>
        <w:t>b</w:t>
      </w:r>
      <w:r w:rsidRPr="00B54AAF">
        <w:rPr>
          <w:rFonts w:cstheme="minorHAnsi"/>
          <w:lang w:val="hr-HR"/>
        </w:rPr>
        <w:t>a</w:t>
      </w:r>
      <w:r w:rsidRPr="00B54AAF">
        <w:rPr>
          <w:rFonts w:cstheme="minorHAnsi"/>
          <w:spacing w:val="-1"/>
          <w:lang w:val="hr-HR"/>
        </w:rPr>
        <w:t>v</w:t>
      </w:r>
      <w:r w:rsidRPr="00B54AAF">
        <w:rPr>
          <w:rFonts w:cstheme="minorHAnsi"/>
          <w:lang w:val="hr-HR"/>
        </w:rPr>
        <w:t>e (</w:t>
      </w:r>
      <w:r w:rsidRPr="00B54AAF">
        <w:rPr>
          <w:rFonts w:cstheme="minorHAnsi"/>
          <w:spacing w:val="1"/>
          <w:lang w:val="hr-HR"/>
        </w:rPr>
        <w:t>o</w:t>
      </w:r>
      <w:r w:rsidRPr="00B54AAF">
        <w:rPr>
          <w:rFonts w:cstheme="minorHAnsi"/>
          <w:lang w:val="hr-HR"/>
        </w:rPr>
        <w:t>s</w:t>
      </w:r>
      <w:r w:rsidRPr="00B54AAF">
        <w:rPr>
          <w:rFonts w:cstheme="minorHAnsi"/>
          <w:spacing w:val="-1"/>
          <w:lang w:val="hr-HR"/>
        </w:rPr>
        <w:t>n</w:t>
      </w:r>
      <w:r w:rsidRPr="00B54AAF">
        <w:rPr>
          <w:rFonts w:cstheme="minorHAnsi"/>
          <w:spacing w:val="1"/>
          <w:lang w:val="hr-HR"/>
        </w:rPr>
        <w:t>o</w:t>
      </w:r>
      <w:r w:rsidRPr="00B54AAF">
        <w:rPr>
          <w:rFonts w:cstheme="minorHAnsi"/>
          <w:spacing w:val="-1"/>
          <w:lang w:val="hr-HR"/>
        </w:rPr>
        <w:t>v</w:t>
      </w:r>
      <w:r w:rsidRPr="00B54AAF">
        <w:rPr>
          <w:rFonts w:cstheme="minorHAnsi"/>
          <w:lang w:val="hr-HR"/>
        </w:rPr>
        <w:t xml:space="preserve">e </w:t>
      </w:r>
      <w:r w:rsidRPr="00B54AAF">
        <w:rPr>
          <w:rFonts w:cstheme="minorHAnsi"/>
          <w:spacing w:val="-1"/>
          <w:lang w:val="hr-HR"/>
        </w:rPr>
        <w:t>z</w:t>
      </w:r>
      <w:r w:rsidRPr="00B54AAF">
        <w:rPr>
          <w:rFonts w:cstheme="minorHAnsi"/>
          <w:lang w:val="hr-HR"/>
        </w:rPr>
        <w:t xml:space="preserve">a </w:t>
      </w:r>
      <w:r w:rsidRPr="00B54AAF">
        <w:rPr>
          <w:rFonts w:cstheme="minorHAnsi"/>
          <w:spacing w:val="1"/>
          <w:lang w:val="hr-HR"/>
        </w:rPr>
        <w:t>i</w:t>
      </w:r>
      <w:r w:rsidRPr="00B54AAF">
        <w:rPr>
          <w:rFonts w:cstheme="minorHAnsi"/>
          <w:lang w:val="hr-HR"/>
        </w:rPr>
        <w:t>s</w:t>
      </w:r>
      <w:r w:rsidRPr="00B54AAF">
        <w:rPr>
          <w:rFonts w:cstheme="minorHAnsi"/>
          <w:spacing w:val="-1"/>
          <w:lang w:val="hr-HR"/>
        </w:rPr>
        <w:t>k</w:t>
      </w:r>
      <w:r w:rsidRPr="00B54AAF">
        <w:rPr>
          <w:rFonts w:cstheme="minorHAnsi"/>
          <w:spacing w:val="1"/>
          <w:lang w:val="hr-HR"/>
        </w:rPr>
        <w:t>lj</w:t>
      </w:r>
      <w:r w:rsidRPr="00B54AAF">
        <w:rPr>
          <w:rFonts w:cstheme="minorHAnsi"/>
          <w:spacing w:val="-1"/>
          <w:lang w:val="hr-HR"/>
        </w:rPr>
        <w:t>u</w:t>
      </w:r>
      <w:r w:rsidRPr="00B54AAF">
        <w:rPr>
          <w:rFonts w:cstheme="minorHAnsi"/>
          <w:lang w:val="hr-HR"/>
        </w:rPr>
        <w:t>č</w:t>
      </w:r>
      <w:r w:rsidRPr="00B54AAF">
        <w:rPr>
          <w:rFonts w:cstheme="minorHAnsi"/>
          <w:spacing w:val="1"/>
          <w:lang w:val="hr-HR"/>
        </w:rPr>
        <w:t>e</w:t>
      </w:r>
      <w:r w:rsidRPr="00B54AAF">
        <w:rPr>
          <w:rFonts w:cstheme="minorHAnsi"/>
          <w:spacing w:val="-1"/>
          <w:lang w:val="hr-HR"/>
        </w:rPr>
        <w:t>n</w:t>
      </w:r>
      <w:r w:rsidRPr="00B54AAF">
        <w:rPr>
          <w:rFonts w:cstheme="minorHAnsi"/>
          <w:spacing w:val="1"/>
          <w:lang w:val="hr-HR"/>
        </w:rPr>
        <w:t>je</w:t>
      </w:r>
      <w:r w:rsidRPr="00B54AAF">
        <w:rPr>
          <w:rFonts w:cstheme="minorHAnsi"/>
          <w:lang w:val="hr-HR"/>
        </w:rPr>
        <w:t xml:space="preserve"> iz točke 3.1. i 3.2.</w:t>
      </w:r>
    </w:p>
    <w:p w14:paraId="0A8A5DBC" w14:textId="77777777" w:rsidR="00B03711" w:rsidRPr="00B54AAF" w:rsidRDefault="00B03711" w:rsidP="00B03711">
      <w:pPr>
        <w:autoSpaceDE w:val="0"/>
        <w:autoSpaceDN w:val="0"/>
        <w:adjustRightInd w:val="0"/>
        <w:spacing w:after="120"/>
        <w:ind w:right="272"/>
        <w:jc w:val="both"/>
        <w:rPr>
          <w:rFonts w:ascii="Calibri" w:hAnsi="Calibri" w:cs="ArialMT"/>
          <w:lang w:val="hr-HR"/>
        </w:rPr>
      </w:pPr>
      <w:r w:rsidRPr="00B54AAF">
        <w:rPr>
          <w:rFonts w:ascii="Calibri" w:hAnsi="Calibri"/>
          <w:lang w:val="hr-HR"/>
        </w:rPr>
        <w:t xml:space="preserve"> Ako naručitelj utvrdi da postoji osnova za isključenje podugovaratelja, zatražiti će od gospodarskog subjekta zamjenu tog podugovaratelja u primjernom roku, ne kraćem od 5 dana</w:t>
      </w:r>
      <w:r w:rsidRPr="00B54AAF">
        <w:rPr>
          <w:rFonts w:ascii="Calibri" w:hAnsi="Calibri" w:cs="ArialMT"/>
          <w:lang w:val="hr-HR"/>
        </w:rPr>
        <w:t>.</w:t>
      </w:r>
    </w:p>
    <w:p w14:paraId="793AAE2A" w14:textId="77777777" w:rsidR="00B03711" w:rsidRPr="00B54AAF" w:rsidRDefault="00B03711" w:rsidP="00B03711">
      <w:pPr>
        <w:spacing w:before="120"/>
        <w:ind w:right="272"/>
        <w:jc w:val="both"/>
        <w:rPr>
          <w:lang w:val="hr-HR"/>
        </w:rPr>
      </w:pPr>
      <w:r w:rsidRPr="00B54AAF">
        <w:rPr>
          <w:lang w:val="hr-HR"/>
        </w:rPr>
        <w:t>Gospodarski subjekt koji namjerava dati bilo koji dio ugovora u podugovor trećim osobama</w:t>
      </w:r>
      <w:r w:rsidRPr="00B54AAF">
        <w:rPr>
          <w:b/>
          <w:lang w:val="hr-HR"/>
        </w:rPr>
        <w:t xml:space="preserve"> </w:t>
      </w:r>
      <w:r w:rsidRPr="00B54AAF">
        <w:rPr>
          <w:lang w:val="hr-HR"/>
        </w:rPr>
        <w:t xml:space="preserve">mora dostaviti  njegov eESPD zajedno sa </w:t>
      </w:r>
      <w:r w:rsidRPr="00B54AAF">
        <w:rPr>
          <w:b/>
          <w:lang w:val="hr-HR"/>
        </w:rPr>
        <w:t>zasebnim</w:t>
      </w:r>
      <w:r w:rsidRPr="00B54AAF">
        <w:rPr>
          <w:lang w:val="hr-HR"/>
        </w:rPr>
        <w:t xml:space="preserve"> eESPD-om u kojem su navedeni relevantni podaci (vidjeti Dio II., Odjeljak D) za </w:t>
      </w:r>
      <w:r w:rsidRPr="00B54AAF">
        <w:rPr>
          <w:b/>
          <w:lang w:val="hr-HR"/>
        </w:rPr>
        <w:t>svakog podugovaratelja na čije se sposobnosti gospodarski subjekt ne oslanja</w:t>
      </w:r>
      <w:r w:rsidRPr="00B54AAF">
        <w:rPr>
          <w:lang w:val="hr-HR"/>
        </w:rPr>
        <w:t>.</w:t>
      </w:r>
    </w:p>
    <w:p w14:paraId="77C2210F" w14:textId="77777777" w:rsidR="00F97F13" w:rsidRPr="00B54AAF" w:rsidRDefault="00F97F13" w:rsidP="00B03711">
      <w:pPr>
        <w:spacing w:before="120"/>
        <w:ind w:right="272"/>
        <w:jc w:val="both"/>
        <w:rPr>
          <w:lang w:val="hr-HR"/>
        </w:rPr>
      </w:pPr>
    </w:p>
    <w:p w14:paraId="3EA30454" w14:textId="351ED49A" w:rsidR="006C0DFB" w:rsidRPr="00B54AAF" w:rsidRDefault="006C0DFB" w:rsidP="00B03711">
      <w:pPr>
        <w:autoSpaceDE w:val="0"/>
        <w:autoSpaceDN w:val="0"/>
        <w:adjustRightInd w:val="0"/>
        <w:spacing w:after="120"/>
        <w:ind w:right="272"/>
        <w:jc w:val="both"/>
        <w:rPr>
          <w:rFonts w:ascii="Calibri" w:hAnsi="Calibri"/>
          <w:lang w:val="hr-HR"/>
        </w:rPr>
      </w:pPr>
      <w:r w:rsidRPr="00B54AAF">
        <w:rPr>
          <w:rFonts w:ascii="Calibri" w:hAnsi="Calibri"/>
          <w:lang w:val="hr-HR"/>
        </w:rPr>
        <w:t xml:space="preserve">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w:t>
      </w:r>
      <w:r w:rsidR="00B03711" w:rsidRPr="00B54AAF">
        <w:rPr>
          <w:rFonts w:ascii="Calibri" w:hAnsi="Calibri"/>
          <w:lang w:val="hr-HR"/>
        </w:rPr>
        <w:t>ovjerio</w:t>
      </w:r>
      <w:r w:rsidRPr="00B54AAF">
        <w:rPr>
          <w:rFonts w:ascii="Calibri" w:hAnsi="Calibri"/>
          <w:lang w:val="hr-HR"/>
        </w:rPr>
        <w:t>.</w:t>
      </w:r>
    </w:p>
    <w:p w14:paraId="0EE9EC13" w14:textId="77777777" w:rsidR="006C0DFB" w:rsidRPr="00B54AAF" w:rsidRDefault="006C0DFB" w:rsidP="00B03711">
      <w:pPr>
        <w:tabs>
          <w:tab w:val="num" w:pos="1492"/>
        </w:tabs>
        <w:spacing w:after="120"/>
        <w:ind w:right="272"/>
        <w:jc w:val="both"/>
        <w:rPr>
          <w:rFonts w:ascii="Calibri" w:hAnsi="Calibri"/>
          <w:lang w:val="hr-HR"/>
        </w:rPr>
      </w:pPr>
      <w:r w:rsidRPr="00B54AAF">
        <w:rPr>
          <w:rFonts w:ascii="Calibri" w:hAnsi="Calibri"/>
          <w:lang w:val="hr-HR"/>
        </w:rPr>
        <w:t>Ugovaratelj može tijekom izvršenja ugovora o javnoj nabavi od naručitelja zahtijevati:</w:t>
      </w:r>
    </w:p>
    <w:p w14:paraId="3F125B69" w14:textId="77777777" w:rsidR="006C0DFB" w:rsidRPr="00B54AAF" w:rsidRDefault="006C0DFB" w:rsidP="00B03711">
      <w:pPr>
        <w:ind w:left="284" w:right="272" w:hanging="284"/>
        <w:jc w:val="both"/>
        <w:rPr>
          <w:rFonts w:ascii="Calibri" w:hAnsi="Calibri"/>
          <w:lang w:val="hr-HR"/>
        </w:rPr>
      </w:pPr>
      <w:r w:rsidRPr="00B54AAF">
        <w:rPr>
          <w:rFonts w:ascii="Calibri" w:hAnsi="Calibri"/>
          <w:lang w:val="hr-HR"/>
        </w:rPr>
        <w:t xml:space="preserve">- </w:t>
      </w:r>
      <w:r w:rsidRPr="00B54AAF">
        <w:rPr>
          <w:rFonts w:ascii="Calibri" w:hAnsi="Calibri"/>
          <w:lang w:val="hr-HR"/>
        </w:rPr>
        <w:tab/>
        <w:t>promjenu podugovaratelja za onaj dio ugovora o javnoj nabavi koji je prethodno dao u podugovor,</w:t>
      </w:r>
    </w:p>
    <w:p w14:paraId="3E49A210" w14:textId="77777777" w:rsidR="006C0DFB" w:rsidRPr="00B54AAF" w:rsidRDefault="006C0DFB" w:rsidP="00B03711">
      <w:pPr>
        <w:ind w:left="284" w:right="272" w:hanging="284"/>
        <w:jc w:val="both"/>
        <w:rPr>
          <w:rFonts w:ascii="Calibri" w:hAnsi="Calibri"/>
          <w:lang w:val="hr-HR"/>
        </w:rPr>
      </w:pPr>
      <w:r w:rsidRPr="00B54AAF">
        <w:rPr>
          <w:rFonts w:ascii="Calibri" w:hAnsi="Calibri"/>
          <w:lang w:val="hr-HR"/>
        </w:rPr>
        <w:t>-</w:t>
      </w:r>
      <w:r w:rsidRPr="00B54AAF">
        <w:rPr>
          <w:rFonts w:ascii="Calibri" w:hAnsi="Calibri"/>
          <w:lang w:val="hr-HR"/>
        </w:rPr>
        <w:tab/>
        <w:t>uvođenje jednog ili više novih podugovaratelja čiji ukupni udio ne smije prijeći 30% vrijednosti ugovora o javnoj nabavi bez poreza na dodanu vrijednost, neovisno o tome je li prethodno dao dio ugovora o javnoj nabavi u podugovor ili ne,</w:t>
      </w:r>
    </w:p>
    <w:p w14:paraId="29DB0E44" w14:textId="77777777" w:rsidR="006C0DFB" w:rsidRPr="00B54AAF" w:rsidRDefault="006C0DFB" w:rsidP="00B03711">
      <w:pPr>
        <w:spacing w:after="120"/>
        <w:ind w:left="284" w:right="272" w:hanging="284"/>
        <w:jc w:val="both"/>
        <w:rPr>
          <w:rFonts w:ascii="Calibri" w:hAnsi="Calibri"/>
          <w:lang w:val="hr-HR"/>
        </w:rPr>
      </w:pPr>
      <w:r w:rsidRPr="00B54AAF">
        <w:rPr>
          <w:rFonts w:ascii="Calibri" w:hAnsi="Calibri"/>
          <w:lang w:val="hr-HR"/>
        </w:rPr>
        <w:t>-</w:t>
      </w:r>
      <w:r w:rsidRPr="00B54AAF">
        <w:rPr>
          <w:rFonts w:ascii="Calibri" w:hAnsi="Calibri"/>
          <w:lang w:val="hr-HR"/>
        </w:rPr>
        <w:tab/>
        <w:t>preuzimanje izvršenja dijela ugovora o javnoj nabavi koji je prethodno dao u podugovor.</w:t>
      </w:r>
    </w:p>
    <w:p w14:paraId="53BF00FF" w14:textId="02220657" w:rsidR="006C0DFB" w:rsidRPr="00B54AAF" w:rsidRDefault="006C0DFB" w:rsidP="00B03711">
      <w:pPr>
        <w:autoSpaceDE w:val="0"/>
        <w:autoSpaceDN w:val="0"/>
        <w:adjustRightInd w:val="0"/>
        <w:spacing w:after="120"/>
        <w:ind w:right="272"/>
        <w:jc w:val="both"/>
        <w:rPr>
          <w:rFonts w:ascii="Calibri" w:hAnsi="Calibri"/>
          <w:lang w:val="hr-HR"/>
        </w:rPr>
      </w:pPr>
      <w:r w:rsidRPr="00B54AAF">
        <w:rPr>
          <w:rFonts w:ascii="Calibri" w:hAnsi="Calibri"/>
          <w:lang w:val="hr-HR"/>
        </w:rPr>
        <w:t xml:space="preserve">Uz zahtjev, ugovaratelj naručitelju dostavlja podatke i dokumente iz </w:t>
      </w:r>
      <w:r w:rsidR="00F97F13" w:rsidRPr="00B54AAF">
        <w:rPr>
          <w:rFonts w:ascii="Calibri" w:hAnsi="Calibri"/>
          <w:lang w:val="hr-HR"/>
        </w:rPr>
        <w:t>drugog</w:t>
      </w:r>
      <w:r w:rsidRPr="00B54AAF">
        <w:rPr>
          <w:rFonts w:ascii="Calibri" w:hAnsi="Calibri"/>
          <w:lang w:val="hr-HR"/>
        </w:rPr>
        <w:t xml:space="preserve"> stavka </w:t>
      </w:r>
      <w:r w:rsidR="00F97F13" w:rsidRPr="00B54AAF">
        <w:rPr>
          <w:rFonts w:ascii="Calibri" w:hAnsi="Calibri"/>
          <w:lang w:val="hr-HR"/>
        </w:rPr>
        <w:t xml:space="preserve">ove točke </w:t>
      </w:r>
      <w:r w:rsidRPr="00B54AAF">
        <w:rPr>
          <w:rFonts w:ascii="Calibri" w:hAnsi="Calibri"/>
          <w:lang w:val="hr-HR"/>
        </w:rPr>
        <w:t>Dokumentacije o nabavi za novog podugovaratelja.</w:t>
      </w:r>
    </w:p>
    <w:p w14:paraId="61961C9D" w14:textId="77777777" w:rsidR="006C0DFB" w:rsidRPr="00B54AAF" w:rsidRDefault="006C0DFB" w:rsidP="00B03711">
      <w:pPr>
        <w:autoSpaceDE w:val="0"/>
        <w:autoSpaceDN w:val="0"/>
        <w:adjustRightInd w:val="0"/>
        <w:spacing w:after="120"/>
        <w:ind w:right="272"/>
        <w:jc w:val="both"/>
        <w:rPr>
          <w:rFonts w:ascii="Calibri" w:hAnsi="Calibri"/>
          <w:lang w:val="hr-HR"/>
        </w:rPr>
      </w:pPr>
      <w:r w:rsidRPr="00B54AAF">
        <w:rPr>
          <w:rFonts w:ascii="Calibri" w:hAnsi="Calibri"/>
          <w:lang w:val="hr-HR"/>
        </w:rPr>
        <w:t>Naručitelj neće odobriti zahtjev ugovaratelja:</w:t>
      </w:r>
    </w:p>
    <w:p w14:paraId="56D4950A" w14:textId="77777777" w:rsidR="006C0DFB" w:rsidRPr="00B54AAF" w:rsidRDefault="006C0DFB" w:rsidP="00481ABA">
      <w:pPr>
        <w:pStyle w:val="Odlomakpopisa"/>
        <w:numPr>
          <w:ilvl w:val="0"/>
          <w:numId w:val="13"/>
        </w:numPr>
        <w:autoSpaceDE w:val="0"/>
        <w:autoSpaceDN w:val="0"/>
        <w:adjustRightInd w:val="0"/>
        <w:spacing w:after="120"/>
        <w:ind w:right="272"/>
        <w:jc w:val="both"/>
        <w:rPr>
          <w:rFonts w:ascii="Calibri" w:hAnsi="Calibri"/>
          <w:lang w:val="hr-HR"/>
        </w:rPr>
      </w:pPr>
      <w:r w:rsidRPr="00B54AAF">
        <w:rPr>
          <w:rFonts w:ascii="Calibri" w:hAnsi="Calibri"/>
          <w:lang w:val="hr-HR"/>
        </w:rPr>
        <w:t>u slučaju promjene podugovaratelja ili uvođenja jednog ili više novih podugovaratelja, ako se ugovaratelj u postupku javne nabave radi dokazivanja ispunjenja kriterija za odabir gospodarskog subjekta oslonio na sposobnost podugovaratelja kojeg sada mijenja, a novi podugovaratelj ne ispunjava iste uvjete, ili postoje osnove za isključenje</w:t>
      </w:r>
    </w:p>
    <w:p w14:paraId="346690F4" w14:textId="77777777" w:rsidR="006C0DFB" w:rsidRPr="00B54AAF" w:rsidRDefault="006C0DFB" w:rsidP="00481ABA">
      <w:pPr>
        <w:pStyle w:val="Odlomakpopisa"/>
        <w:numPr>
          <w:ilvl w:val="0"/>
          <w:numId w:val="13"/>
        </w:numPr>
        <w:autoSpaceDE w:val="0"/>
        <w:autoSpaceDN w:val="0"/>
        <w:adjustRightInd w:val="0"/>
        <w:spacing w:after="120"/>
        <w:ind w:right="272"/>
        <w:jc w:val="both"/>
        <w:rPr>
          <w:rFonts w:ascii="Calibri" w:hAnsi="Calibri"/>
          <w:lang w:val="hr-HR"/>
        </w:rPr>
      </w:pPr>
      <w:r w:rsidRPr="00B54AAF">
        <w:rPr>
          <w:rFonts w:ascii="Calibri" w:hAnsi="Calibri"/>
          <w:lang w:val="hr-HR"/>
        </w:rPr>
        <w:t xml:space="preserve">u slučaju preuzimanja izvršenja dijela ugovora o javnoj nabavi, ako se ugovaratelj u postupku javne nabave radi dokazivanja ispunjenja kriterija za odabir gospodarskog subjekta oslonio na sposobnost podugovaratelja za izvršenje tog dijela, a ugovaratelj samostalno ne posjeduje takvu sposobnost, ili ako je taj dio ugovora već izvršen. </w:t>
      </w:r>
    </w:p>
    <w:p w14:paraId="37537688" w14:textId="77777777" w:rsidR="00AF3710" w:rsidRPr="00B54AAF" w:rsidRDefault="00AF3710" w:rsidP="00B03711">
      <w:pPr>
        <w:spacing w:before="120"/>
        <w:ind w:right="272"/>
        <w:jc w:val="both"/>
        <w:rPr>
          <w:lang w:val="hr-HR"/>
        </w:rPr>
      </w:pPr>
    </w:p>
    <w:p w14:paraId="15A5E951" w14:textId="77777777" w:rsidR="00BA03A6" w:rsidRPr="00B54AAF" w:rsidRDefault="00BA03A6" w:rsidP="00BA03A6">
      <w:pPr>
        <w:pStyle w:val="Naslov2"/>
        <w:spacing w:before="240" w:line="276" w:lineRule="auto"/>
        <w:ind w:left="567" w:hanging="578"/>
        <w:jc w:val="both"/>
        <w:rPr>
          <w:lang w:val="hr-HR"/>
        </w:rPr>
      </w:pPr>
      <w:bookmarkStart w:id="155" w:name="_Toc526842212"/>
      <w:bookmarkStart w:id="156" w:name="_Toc2953271"/>
      <w:bookmarkStart w:id="157" w:name="_Toc513562366"/>
      <w:bookmarkStart w:id="158" w:name="_Ref513562454"/>
      <w:bookmarkStart w:id="159" w:name="_Toc528571867"/>
      <w:bookmarkStart w:id="160" w:name="_Toc2953273"/>
      <w:r w:rsidRPr="00B54AAF">
        <w:rPr>
          <w:caps w:val="0"/>
          <w:lang w:val="hr-HR"/>
        </w:rPr>
        <w:t>ODREDBE KOJE SE ODNOSE NA ZAJEDNICU GOSPODARSKIH SUBJEKATA</w:t>
      </w:r>
      <w:bookmarkEnd w:id="155"/>
      <w:bookmarkEnd w:id="156"/>
    </w:p>
    <w:p w14:paraId="18F47A68" w14:textId="77777777" w:rsidR="00BA03A6" w:rsidRPr="00B54AAF" w:rsidRDefault="00BA03A6" w:rsidP="00BA03A6">
      <w:pPr>
        <w:jc w:val="both"/>
        <w:rPr>
          <w:rFonts w:cstheme="minorHAnsi"/>
          <w:lang w:val="hr-HR"/>
        </w:rPr>
      </w:pPr>
      <w:r w:rsidRPr="00B54AAF">
        <w:rPr>
          <w:rFonts w:cstheme="minorHAnsi"/>
          <w:lang w:val="hr-HR"/>
        </w:rPr>
        <w:t>Ponuda Zajednice gospodarskih subjekata mora sadržavati podatke za svakog člana Zajednice ponuditelja (naziv i sjedište člana Zajednice ponuditelja, adresa, OIB, broj računa, navod o tome je li član Zajednice gospodarskih subjekata u sustavu PDV-a, adresa za dostavu pošte, adresa e-pošte, kontakt osoba člana Zajednice gospodarskih subjekata, broj telefona i faksa te puno ime i prezime odgovorne osobe člana Zajednice gospodarskih subjekata), kako je određeno u Obrascu Elektroničkog oglasnika javne nabave uz obaveznu naznaku člana Zajednice gospodarskih subjekata koji je ovlašten za komunikaciju s Naručiteljem.</w:t>
      </w:r>
    </w:p>
    <w:p w14:paraId="7608A12C" w14:textId="77777777" w:rsidR="00BA03A6" w:rsidRPr="00B54AAF" w:rsidRDefault="00BA03A6" w:rsidP="00BA03A6">
      <w:pPr>
        <w:jc w:val="both"/>
        <w:rPr>
          <w:rFonts w:cstheme="minorHAnsi"/>
          <w:lang w:val="hr-HR"/>
        </w:rPr>
      </w:pPr>
    </w:p>
    <w:p w14:paraId="441C1A6F" w14:textId="77777777" w:rsidR="00BA03A6" w:rsidRPr="00B54AAF" w:rsidRDefault="00BA03A6" w:rsidP="00BA03A6">
      <w:pPr>
        <w:jc w:val="both"/>
        <w:rPr>
          <w:rFonts w:cstheme="minorHAnsi"/>
          <w:lang w:val="hr-HR"/>
        </w:rPr>
      </w:pPr>
      <w:r w:rsidRPr="00B54AAF">
        <w:rPr>
          <w:rFonts w:cstheme="minorHAnsi"/>
          <w:lang w:val="hr-HR"/>
        </w:rPr>
        <w:t>U zajedničkoj ponudi mora biti navedeno koji će dio ugovora izvršavati pojedini član Zajednice gospodarskih subjekata (predmet, količina, vrijednost i postotni dio). Naručitelj će neposredno plaćati svakom članu Zajednice gospodarskih subjekata za onaj dio ugovora koji će on izvršavati, ako Zajednica gospodarskih subjekata ne odredi drugačije.</w:t>
      </w:r>
    </w:p>
    <w:p w14:paraId="052EDB23" w14:textId="77777777" w:rsidR="00BA03A6" w:rsidRPr="00B54AAF" w:rsidRDefault="00BA03A6" w:rsidP="00BA03A6">
      <w:pPr>
        <w:jc w:val="both"/>
        <w:rPr>
          <w:rFonts w:cstheme="minorHAnsi"/>
          <w:lang w:val="hr-HR"/>
        </w:rPr>
      </w:pPr>
    </w:p>
    <w:p w14:paraId="26FB7DA0" w14:textId="59B030C2" w:rsidR="00BA03A6" w:rsidRPr="00B54AAF" w:rsidRDefault="00BA03A6" w:rsidP="008F3E9E">
      <w:pPr>
        <w:rPr>
          <w:rFonts w:ascii="Calibri" w:hAnsi="Calibri" w:cs="Calibri"/>
          <w:lang w:val="hr-HR"/>
        </w:rPr>
      </w:pPr>
      <w:r w:rsidRPr="00B54AAF">
        <w:rPr>
          <w:rFonts w:ascii="Calibri" w:hAnsi="Calibri"/>
          <w:lang w:val="hr-HR"/>
        </w:rPr>
        <w:t>Naručitelj ne zahtijeva od zajednice gospodarskih subjekata određeni pravni oblik u trenutku dostave ponude, ali može zahtijevati da ima određeni pravni oblik nakon sklapanja ugovora u mjeri u kojoj je to nužno za zadovoljavajuće izvršenje tog ugovora</w:t>
      </w:r>
      <w:r w:rsidR="00657099" w:rsidRPr="00657099">
        <w:rPr>
          <w:rFonts w:cstheme="minorHAnsi"/>
        </w:rPr>
        <w:t xml:space="preserve"> </w:t>
      </w:r>
    </w:p>
    <w:p w14:paraId="190F1EFF" w14:textId="50D96CB2" w:rsidR="00BA03A6" w:rsidRPr="00B54AAF" w:rsidRDefault="00BA03A6" w:rsidP="00BA03A6">
      <w:pPr>
        <w:spacing w:after="120" w:line="240" w:lineRule="exact"/>
        <w:jc w:val="both"/>
        <w:rPr>
          <w:color w:val="231F20"/>
          <w:lang w:val="hr-HR"/>
        </w:rPr>
      </w:pPr>
      <w:bookmarkStart w:id="161" w:name="_Hlk525222673"/>
      <w:r w:rsidRPr="00B54AAF">
        <w:rPr>
          <w:color w:val="231F20"/>
          <w:u w:val="single"/>
          <w:lang w:val="hr-HR" w:eastAsia="hr-HR"/>
        </w:rPr>
        <w:t>Naručitelj zahtijeva solidarnu odgovornost članova zajednice za izvršenje ugovora</w:t>
      </w:r>
      <w:r w:rsidRPr="00B54AAF">
        <w:rPr>
          <w:color w:val="231F20"/>
          <w:lang w:val="hr-HR" w:eastAsia="hr-HR"/>
        </w:rPr>
        <w:t xml:space="preserve">. </w:t>
      </w:r>
      <w:bookmarkEnd w:id="161"/>
    </w:p>
    <w:p w14:paraId="7424D521" w14:textId="77777777" w:rsidR="00BA03A6" w:rsidRPr="00B54AAF" w:rsidRDefault="00BA03A6" w:rsidP="00BA03A6">
      <w:pPr>
        <w:spacing w:after="120" w:line="240" w:lineRule="exact"/>
        <w:jc w:val="both"/>
        <w:rPr>
          <w:color w:val="231F20"/>
          <w:lang w:val="hr-HR"/>
        </w:rPr>
      </w:pPr>
      <w:r w:rsidRPr="00B54AAF">
        <w:rPr>
          <w:rFonts w:cstheme="minorHAnsi"/>
          <w:lang w:val="hr-HR"/>
        </w:rPr>
        <w:t>Ako u postupku nabave bude odabrana ponuda Zajednice gospodarskih subjekata, dužna je nakon sklapanja Ugovora o javnoj nabavi u roku od 28 dana od dana potpisa ugovora dostaviti određeni pravni oblik u mjeri u kojoj je to potrebno za zadovoljavajuće izvršenje Ugovora (npr. međusobni sporazum, ugovor o poslovnoj suradnji ili slično) iz kojeg mora biti vidljivo koji će dio iz ponude izvoditi (izvršavati) svaki od članova Zajednice gospodarskih subjekata. Navedeni akt mora biti potpisan i ovjeren od svih članova Zajednice gospodarskih subjekata.</w:t>
      </w:r>
    </w:p>
    <w:p w14:paraId="4411518B" w14:textId="77777777" w:rsidR="00BA03A6" w:rsidRPr="00B54AAF" w:rsidRDefault="00BA03A6" w:rsidP="00BA03A6">
      <w:pPr>
        <w:spacing w:after="120" w:line="240" w:lineRule="exact"/>
        <w:jc w:val="both"/>
        <w:rPr>
          <w:color w:val="231F20"/>
          <w:lang w:val="hr-HR"/>
        </w:rPr>
      </w:pPr>
    </w:p>
    <w:p w14:paraId="67721364" w14:textId="77777777" w:rsidR="00BA03A6" w:rsidRPr="00B54AAF" w:rsidRDefault="00BA03A6" w:rsidP="00BA03A6">
      <w:pPr>
        <w:spacing w:after="120" w:line="240" w:lineRule="exact"/>
        <w:jc w:val="both"/>
        <w:rPr>
          <w:rFonts w:ascii="Calibri" w:hAnsi="Calibri" w:cs="Calibri"/>
          <w:lang w:val="hr-HR"/>
        </w:rPr>
      </w:pPr>
      <w:r w:rsidRPr="00B54AAF">
        <w:rPr>
          <w:rFonts w:ascii="Calibri" w:hAnsi="Calibri" w:cs="Calibri"/>
          <w:lang w:val="hr-HR"/>
        </w:rPr>
        <w:t xml:space="preserve">Sve odredbe </w:t>
      </w:r>
      <w:r w:rsidRPr="00B54AAF">
        <w:rPr>
          <w:rFonts w:ascii="Calibri" w:hAnsi="Calibri" w:cs="ArialMT"/>
          <w:b/>
          <w:color w:val="00B0F0"/>
          <w:lang w:val="hr-HR"/>
        </w:rPr>
        <w:t xml:space="preserve">točaka </w:t>
      </w:r>
      <w:r w:rsidRPr="00B54AAF">
        <w:rPr>
          <w:rFonts w:ascii="Calibri" w:hAnsi="Calibri" w:cs="ArialMT"/>
          <w:b/>
          <w:color w:val="00B0F0"/>
          <w:lang w:val="hr-HR"/>
        </w:rPr>
        <w:fldChar w:fldCharType="begin"/>
      </w:r>
      <w:r w:rsidRPr="00B54AAF">
        <w:rPr>
          <w:rFonts w:ascii="Calibri" w:hAnsi="Calibri" w:cs="ArialMT"/>
          <w:b/>
          <w:color w:val="00B0F0"/>
          <w:lang w:val="hr-HR"/>
        </w:rPr>
        <w:instrText xml:space="preserve"> REF _Ref528672655 \r \h  \* MERGEFORMAT </w:instrText>
      </w:r>
      <w:r w:rsidRPr="00B54AAF">
        <w:rPr>
          <w:rFonts w:ascii="Calibri" w:hAnsi="Calibri" w:cs="ArialMT"/>
          <w:b/>
          <w:color w:val="00B0F0"/>
          <w:lang w:val="hr-HR"/>
        </w:rPr>
      </w:r>
      <w:r w:rsidRPr="00B54AAF">
        <w:rPr>
          <w:rFonts w:ascii="Calibri" w:hAnsi="Calibri" w:cs="ArialMT"/>
          <w:b/>
          <w:color w:val="00B0F0"/>
          <w:lang w:val="hr-HR"/>
        </w:rPr>
        <w:fldChar w:fldCharType="separate"/>
      </w:r>
      <w:r>
        <w:rPr>
          <w:rFonts w:ascii="Calibri" w:hAnsi="Calibri" w:cs="ArialMT"/>
          <w:b/>
          <w:color w:val="00B0F0"/>
          <w:lang w:val="hr-HR"/>
        </w:rPr>
        <w:t>3</w:t>
      </w:r>
      <w:r w:rsidRPr="00B54AAF">
        <w:rPr>
          <w:rFonts w:ascii="Calibri" w:hAnsi="Calibri" w:cs="ArialMT"/>
          <w:b/>
          <w:color w:val="00B0F0"/>
          <w:lang w:val="hr-HR"/>
        </w:rPr>
        <w:fldChar w:fldCharType="end"/>
      </w:r>
      <w:r w:rsidRPr="00B54AAF">
        <w:rPr>
          <w:rFonts w:ascii="Calibri" w:hAnsi="Calibri" w:cs="ArialMT"/>
          <w:b/>
          <w:color w:val="00B0F0"/>
          <w:lang w:val="hr-HR"/>
        </w:rPr>
        <w:t xml:space="preserve">. i </w:t>
      </w:r>
      <w:r w:rsidRPr="00B54AAF">
        <w:rPr>
          <w:rFonts w:ascii="Calibri" w:hAnsi="Calibri" w:cs="ArialMT"/>
          <w:b/>
          <w:color w:val="00B0F0"/>
          <w:lang w:val="hr-HR"/>
        </w:rPr>
        <w:fldChar w:fldCharType="begin"/>
      </w:r>
      <w:r w:rsidRPr="00B54AAF">
        <w:rPr>
          <w:rFonts w:ascii="Calibri" w:hAnsi="Calibri" w:cs="ArialMT"/>
          <w:b/>
          <w:color w:val="00B0F0"/>
          <w:lang w:val="hr-HR"/>
        </w:rPr>
        <w:instrText xml:space="preserve"> REF _Ref513561979 \r \h  \* MERGEFORMAT </w:instrText>
      </w:r>
      <w:r w:rsidRPr="00B54AAF">
        <w:rPr>
          <w:rFonts w:ascii="Calibri" w:hAnsi="Calibri" w:cs="ArialMT"/>
          <w:b/>
          <w:color w:val="00B0F0"/>
          <w:lang w:val="hr-HR"/>
        </w:rPr>
      </w:r>
      <w:r w:rsidRPr="00B54AAF">
        <w:rPr>
          <w:rFonts w:ascii="Calibri" w:hAnsi="Calibri" w:cs="ArialMT"/>
          <w:b/>
          <w:color w:val="00B0F0"/>
          <w:lang w:val="hr-HR"/>
        </w:rPr>
        <w:fldChar w:fldCharType="separate"/>
      </w:r>
      <w:r>
        <w:rPr>
          <w:rFonts w:ascii="Calibri" w:hAnsi="Calibri" w:cs="ArialMT"/>
          <w:b/>
          <w:color w:val="00B0F0"/>
          <w:lang w:val="hr-HR"/>
        </w:rPr>
        <w:t>4.1</w:t>
      </w:r>
      <w:r w:rsidRPr="00B54AAF">
        <w:rPr>
          <w:rFonts w:ascii="Calibri" w:hAnsi="Calibri" w:cs="ArialMT"/>
          <w:b/>
          <w:color w:val="00B0F0"/>
          <w:lang w:val="hr-HR"/>
        </w:rPr>
        <w:fldChar w:fldCharType="end"/>
      </w:r>
      <w:r w:rsidRPr="00B54AAF">
        <w:rPr>
          <w:rFonts w:ascii="Calibri" w:hAnsi="Calibri" w:cs="ArialMT"/>
          <w:b/>
          <w:color w:val="00B0F0"/>
          <w:lang w:val="hr-HR"/>
        </w:rPr>
        <w:t>.</w:t>
      </w:r>
      <w:r w:rsidRPr="00B54AAF">
        <w:rPr>
          <w:rFonts w:ascii="Calibri" w:hAnsi="Calibri" w:cs="ArialMT"/>
          <w:color w:val="00B0F0"/>
          <w:lang w:val="hr-HR"/>
        </w:rPr>
        <w:t xml:space="preserve"> </w:t>
      </w:r>
      <w:r w:rsidRPr="00B54AAF">
        <w:rPr>
          <w:rFonts w:ascii="Calibri" w:hAnsi="Calibri" w:cs="Calibri"/>
          <w:lang w:val="hr-HR"/>
        </w:rPr>
        <w:t>odnose se i na sve članove zajednice ponuditelja.</w:t>
      </w:r>
    </w:p>
    <w:p w14:paraId="1E5ED1A0" w14:textId="77777777" w:rsidR="00BA03A6" w:rsidRPr="00B54AAF" w:rsidRDefault="00BA03A6" w:rsidP="00BA03A6">
      <w:pPr>
        <w:jc w:val="both"/>
        <w:rPr>
          <w:rFonts w:cstheme="minorHAnsi"/>
          <w:lang w:val="hr-HR"/>
        </w:rPr>
      </w:pPr>
    </w:p>
    <w:p w14:paraId="369CA8FD" w14:textId="77777777" w:rsidR="00BA03A6" w:rsidRPr="00B54AAF" w:rsidRDefault="00BA03A6" w:rsidP="00BA03A6">
      <w:pPr>
        <w:jc w:val="both"/>
        <w:rPr>
          <w:rFonts w:ascii="Calibri" w:hAnsi="Calibri" w:cs="Times New Roman"/>
          <w:lang w:val="hr-HR" w:eastAsia="hr-HR"/>
        </w:rPr>
      </w:pPr>
      <w:r w:rsidRPr="00B54AAF">
        <w:rPr>
          <w:rFonts w:ascii="Calibri" w:hAnsi="Calibri" w:cs="Times New Roman"/>
          <w:lang w:val="hr-HR" w:eastAsia="hr-HR"/>
        </w:rPr>
        <w:t xml:space="preserve">Gospodarski subjekti iz zajednice gospodarskih subjekata moraju pojedinačno svaki za sebe dokazati sposobnost za profesionalno obavljanje djelatnosti iz točke 4.1. ove dokumentacije o nabavi. Za dokazivanje uvjeta ekonomske i financijske sposobnosti iz točke 4.2. te tehničke i stručne sposobnosti iz točke 4.3. ove Dokumentacije, zajednica gospodarskih subjekata može se osloniti na sposobnost članova zajednice bez obzira na pravnu prirodu njihova međusobnog odnosa. U tom slučaju zajednica gospodarskih subjekata mora dokazati naručitelju da će imati na raspolaganju nužne resurse za izvršenje ugovora (odgovarajućim dokazima sposobnosti), sukladno članku 274. ZJN 2016. </w:t>
      </w:r>
    </w:p>
    <w:p w14:paraId="330BBECA" w14:textId="77777777" w:rsidR="00BA03A6" w:rsidRPr="00B54AAF" w:rsidRDefault="00BA03A6" w:rsidP="00BA03A6">
      <w:pPr>
        <w:jc w:val="both"/>
        <w:rPr>
          <w:rFonts w:ascii="Calibri" w:hAnsi="Calibri" w:cs="Times New Roman"/>
          <w:lang w:val="hr-HR" w:eastAsia="hr-HR"/>
        </w:rPr>
      </w:pPr>
    </w:p>
    <w:p w14:paraId="64A30CCB" w14:textId="77777777" w:rsidR="00BA03A6" w:rsidRPr="00B54AAF" w:rsidRDefault="00BA03A6" w:rsidP="00BA03A6">
      <w:pPr>
        <w:jc w:val="both"/>
        <w:rPr>
          <w:rFonts w:ascii="Calibri" w:hAnsi="Calibri" w:cs="Times New Roman"/>
          <w:lang w:val="hr-HR" w:eastAsia="hr-HR"/>
        </w:rPr>
      </w:pPr>
      <w:r w:rsidRPr="00B54AAF">
        <w:rPr>
          <w:rFonts w:ascii="Calibri" w:hAnsi="Calibri" w:cs="Times New Roman"/>
          <w:lang w:val="hr-HR" w:eastAsia="hr-HR"/>
        </w:rPr>
        <w:t>Do trenutka potpisivanja ugovora zajednica gospodarskih subjekata dužna je dostaviti naručitelju potpisanu i ovjerenu Izjavu o stavljanju resursa na raspolaganje ili Ugovor/sporazum o poslovnoj/tehničkoj suradnji iz kojega je vidljivo koji se resursi međusobno ustupaju.</w:t>
      </w:r>
    </w:p>
    <w:p w14:paraId="5E2EB78A" w14:textId="77777777" w:rsidR="00BA03A6" w:rsidRPr="00B54AAF" w:rsidRDefault="00BA03A6" w:rsidP="00BA03A6">
      <w:pPr>
        <w:jc w:val="both"/>
        <w:rPr>
          <w:rFonts w:ascii="Calibri" w:hAnsi="Calibri" w:cs="Times New Roman"/>
          <w:lang w:val="hr-HR" w:eastAsia="hr-HR"/>
        </w:rPr>
      </w:pPr>
    </w:p>
    <w:p w14:paraId="41440346" w14:textId="77777777" w:rsidR="00BA03A6" w:rsidRPr="00B54AAF" w:rsidRDefault="00BA03A6" w:rsidP="00BA03A6">
      <w:pPr>
        <w:jc w:val="both"/>
        <w:rPr>
          <w:rFonts w:ascii="Calibri" w:hAnsi="Calibri" w:cs="Times New Roman"/>
          <w:lang w:val="hr-HR" w:eastAsia="hr-HR"/>
        </w:rPr>
      </w:pPr>
      <w:r w:rsidRPr="00B54AAF">
        <w:rPr>
          <w:rFonts w:ascii="Calibri" w:hAnsi="Calibri" w:cs="Times New Roman"/>
          <w:lang w:val="hr-HR" w:eastAsia="hr-HR"/>
        </w:rPr>
        <w:t>U slučaju nedostavljanja navedene Izjave o stavljanju resursa na raspolaganje ili Ugovora/sporazuma o poslovnoj/tehničkoj suradnji, naručitelj će poništiti odluku o odabiru i odabrati prvog po redu sljedećeg ponuditelja koji je dostavio ekonomski najpovoljniju ponudu.</w:t>
      </w:r>
    </w:p>
    <w:p w14:paraId="693E5B9C" w14:textId="77777777" w:rsidR="00BA03A6" w:rsidRPr="00B54AAF" w:rsidRDefault="00BA03A6" w:rsidP="00BA03A6">
      <w:pPr>
        <w:jc w:val="both"/>
        <w:rPr>
          <w:rFonts w:ascii="Calibri" w:hAnsi="Calibri" w:cs="Calibri"/>
          <w:lang w:val="hr-HR"/>
        </w:rPr>
      </w:pPr>
    </w:p>
    <w:p w14:paraId="184D5EF1" w14:textId="77777777" w:rsidR="00BA03A6" w:rsidRPr="00B54AAF" w:rsidRDefault="00BA03A6" w:rsidP="00BA03A6">
      <w:pPr>
        <w:autoSpaceDE w:val="0"/>
        <w:autoSpaceDN w:val="0"/>
        <w:adjustRightInd w:val="0"/>
        <w:spacing w:after="120"/>
        <w:jc w:val="both"/>
        <w:rPr>
          <w:rFonts w:ascii="Calibri" w:hAnsi="Calibri"/>
          <w:color w:val="000000"/>
          <w:lang w:val="hr-HR"/>
        </w:rPr>
      </w:pPr>
      <w:r w:rsidRPr="00B54AAF">
        <w:rPr>
          <w:rFonts w:ascii="Calibri" w:hAnsi="Calibri" w:cs="Calibri"/>
          <w:color w:val="000000"/>
          <w:lang w:val="hr-HR"/>
        </w:rPr>
        <w:t xml:space="preserve">Zajednica gospodarskih subjekata, uključujući privremena udruženja, koji zajedno sudjeluju u postupku nabave, nužno dostavlja zaseban eESPD u kojem su utvrđeni podaci zatraženi na temelju dijelova II. </w:t>
      </w:r>
      <w:r w:rsidRPr="00B54AAF">
        <w:rPr>
          <w:rFonts w:ascii="Calibri" w:hAnsi="Calibri"/>
          <w:color w:val="000000"/>
          <w:lang w:val="hr-HR"/>
        </w:rPr>
        <w:t>– V. za svaki gospodarski subjekt koji sudjeluje u postupku.</w:t>
      </w:r>
    </w:p>
    <w:p w14:paraId="6B401346" w14:textId="402BD7B6" w:rsidR="00BA03A6" w:rsidRPr="00B54AAF" w:rsidRDefault="00BA03A6" w:rsidP="00BA03A6">
      <w:pPr>
        <w:autoSpaceDE w:val="0"/>
        <w:autoSpaceDN w:val="0"/>
        <w:adjustRightInd w:val="0"/>
        <w:spacing w:after="120"/>
        <w:jc w:val="both"/>
        <w:rPr>
          <w:rFonts w:ascii="Calibri" w:hAnsi="Calibri" w:cs="Calibri"/>
          <w:color w:val="000000"/>
          <w:lang w:val="hr-HR"/>
        </w:rPr>
      </w:pPr>
      <w:r w:rsidRPr="00B54AAF">
        <w:rPr>
          <w:rFonts w:ascii="Calibri" w:hAnsi="Calibri" w:cs="Calibri"/>
          <w:color w:val="000000"/>
          <w:lang w:val="hr-HR"/>
        </w:rPr>
        <w:t>Gospodarski subjekt koji sudjeluje sam kao i zajednica gospodarskih subjekata, koji se oslanjaju na sposobnosti najmanje jednog drugog subjekta mora dostaviti njegov eESPD zajedno sa zasebnim eESPD-om u kojem su navedeni relevantni podaci (vidjeti Dio II</w:t>
      </w:r>
      <w:r w:rsidR="005C072A">
        <w:rPr>
          <w:rFonts w:ascii="Calibri" w:hAnsi="Calibri" w:cs="Calibri"/>
          <w:color w:val="000000"/>
          <w:lang w:val="hr-HR"/>
        </w:rPr>
        <w:t>-</w:t>
      </w:r>
      <w:r w:rsidRPr="00B54AAF">
        <w:rPr>
          <w:rFonts w:ascii="Calibri" w:hAnsi="Calibri" w:cs="Calibri"/>
          <w:color w:val="000000"/>
          <w:lang w:val="hr-HR"/>
        </w:rPr>
        <w:t>, Odjeljak C) za svaki subjekt na koji se oslanja</w:t>
      </w:r>
    </w:p>
    <w:p w14:paraId="14304876" w14:textId="77777777" w:rsidR="00BA03A6" w:rsidRPr="00B54AAF" w:rsidRDefault="00BA03A6" w:rsidP="00BA03A6">
      <w:pPr>
        <w:jc w:val="both"/>
        <w:rPr>
          <w:rFonts w:cstheme="minorHAnsi"/>
          <w:lang w:val="hr-HR"/>
        </w:rPr>
      </w:pPr>
    </w:p>
    <w:p w14:paraId="1B589D3A" w14:textId="77777777" w:rsidR="00BA03A6" w:rsidRPr="00B54AAF" w:rsidRDefault="00BA03A6" w:rsidP="00BA03A6">
      <w:pPr>
        <w:spacing w:line="276" w:lineRule="auto"/>
        <w:rPr>
          <w:rFonts w:cstheme="minorHAnsi"/>
          <w:color w:val="000000"/>
          <w:lang w:val="hr-HR"/>
        </w:rPr>
      </w:pPr>
    </w:p>
    <w:p w14:paraId="02A10167" w14:textId="214E20F4" w:rsidR="00CE5B6D" w:rsidRPr="00B54AAF" w:rsidRDefault="00B03711" w:rsidP="00B03711">
      <w:pPr>
        <w:pStyle w:val="Naslov2"/>
        <w:rPr>
          <w:lang w:val="hr-HR"/>
        </w:rPr>
      </w:pPr>
      <w:r w:rsidRPr="00B54AAF">
        <w:rPr>
          <w:caps w:val="0"/>
          <w:lang w:val="hr-HR"/>
        </w:rPr>
        <w:t>VRSTA, SREDSTVO I UVJETI JAMSTVA</w:t>
      </w:r>
      <w:bookmarkEnd w:id="157"/>
      <w:bookmarkEnd w:id="158"/>
      <w:bookmarkEnd w:id="159"/>
      <w:bookmarkEnd w:id="160"/>
    </w:p>
    <w:p w14:paraId="75BF7840" w14:textId="049DCFAE" w:rsidR="00CE5B6D" w:rsidRPr="00B54AAF" w:rsidRDefault="00CE5B6D" w:rsidP="00481ABA">
      <w:pPr>
        <w:pStyle w:val="Naslov3"/>
        <w:numPr>
          <w:ilvl w:val="2"/>
          <w:numId w:val="6"/>
        </w:numPr>
        <w:rPr>
          <w:rFonts w:asciiTheme="minorHAnsi" w:hAnsiTheme="minorHAnsi" w:cstheme="minorHAnsi"/>
          <w:lang w:val="hr-HR"/>
        </w:rPr>
      </w:pPr>
      <w:bookmarkStart w:id="162" w:name="_Toc513562367"/>
      <w:bookmarkStart w:id="163" w:name="_Toc528571868"/>
      <w:r w:rsidRPr="00B54AAF">
        <w:rPr>
          <w:rFonts w:asciiTheme="minorHAnsi" w:hAnsiTheme="minorHAnsi" w:cstheme="minorHAnsi"/>
          <w:lang w:val="hr-HR"/>
        </w:rPr>
        <w:t>Jamstvo za ozbiljnost ponude</w:t>
      </w:r>
      <w:bookmarkEnd w:id="162"/>
      <w:bookmarkEnd w:id="163"/>
    </w:p>
    <w:p w14:paraId="4D75130E" w14:textId="77777777" w:rsidR="00CE5B6D" w:rsidRPr="00B54AAF" w:rsidRDefault="00CE5B6D" w:rsidP="00CE5B6D">
      <w:pPr>
        <w:ind w:left="1050" w:right="272"/>
        <w:jc w:val="both"/>
        <w:rPr>
          <w:rFonts w:ascii="Calibri" w:hAnsi="Calibri" w:cs="Calibri"/>
          <w:lang w:val="hr-HR"/>
        </w:rPr>
      </w:pPr>
    </w:p>
    <w:p w14:paraId="5F2A3CB9" w14:textId="572B7F5D" w:rsidR="00657099" w:rsidRDefault="00657099" w:rsidP="00657099">
      <w:pPr>
        <w:ind w:right="272"/>
        <w:rPr>
          <w:rFonts w:ascii="Calibri" w:hAnsi="Calibri"/>
          <w:b/>
        </w:rPr>
      </w:pPr>
      <w:r w:rsidRPr="002A33D7">
        <w:rPr>
          <w:lang w:eastAsia="en-US"/>
        </w:rPr>
        <w:t>Gospodarski subjekt je u ponudi obvezan dostavi</w:t>
      </w:r>
      <w:r>
        <w:rPr>
          <w:lang w:eastAsia="en-US"/>
        </w:rPr>
        <w:t>ti jamstvo za ozbiljnost ponude</w:t>
      </w:r>
      <w:r>
        <w:rPr>
          <w:b/>
          <w:lang w:eastAsia="en-US"/>
        </w:rPr>
        <w:t xml:space="preserve"> u </w:t>
      </w:r>
      <w:r w:rsidRPr="00CA6AD5">
        <w:rPr>
          <w:b/>
          <w:lang w:eastAsia="en-US"/>
        </w:rPr>
        <w:t xml:space="preserve"> iznos</w:t>
      </w:r>
      <w:r>
        <w:rPr>
          <w:b/>
          <w:lang w:eastAsia="en-US"/>
        </w:rPr>
        <w:t>u od</w:t>
      </w:r>
      <w:r w:rsidRPr="00CA6AD5">
        <w:rPr>
          <w:b/>
          <w:lang w:eastAsia="en-US"/>
        </w:rPr>
        <w:t xml:space="preserve"> </w:t>
      </w:r>
      <w:r>
        <w:rPr>
          <w:rFonts w:ascii="Calibri" w:hAnsi="Calibri"/>
          <w:b/>
        </w:rPr>
        <w:t>11</w:t>
      </w:r>
      <w:r w:rsidRPr="00CA6AD5">
        <w:rPr>
          <w:rFonts w:ascii="Calibri" w:hAnsi="Calibri"/>
          <w:b/>
        </w:rPr>
        <w:t>5.000</w:t>
      </w:r>
      <w:r w:rsidRPr="002A33D7">
        <w:rPr>
          <w:rFonts w:ascii="Calibri" w:hAnsi="Calibri"/>
          <w:b/>
        </w:rPr>
        <w:t>,00 kuna</w:t>
      </w:r>
      <w:r>
        <w:rPr>
          <w:rFonts w:ascii="Calibri" w:hAnsi="Calibri"/>
          <w:b/>
        </w:rPr>
        <w:t>, u jednom od slijedećih oblika:</w:t>
      </w:r>
    </w:p>
    <w:p w14:paraId="72686A35" w14:textId="77777777" w:rsidR="00657099" w:rsidRDefault="00657099" w:rsidP="00657099">
      <w:pPr>
        <w:ind w:right="272"/>
        <w:rPr>
          <w:rFonts w:ascii="Calibri" w:hAnsi="Calibri"/>
          <w:b/>
        </w:rPr>
      </w:pPr>
    </w:p>
    <w:p w14:paraId="2ABF6DC3" w14:textId="77777777" w:rsidR="00657099" w:rsidRPr="00B26CA6" w:rsidRDefault="00657099" w:rsidP="00657099">
      <w:pPr>
        <w:pStyle w:val="Body-Bullet"/>
        <w:rPr>
          <w:rFonts w:asciiTheme="minorHAnsi" w:hAnsiTheme="minorHAnsi" w:cstheme="minorHAnsi"/>
        </w:rPr>
      </w:pPr>
      <w:r w:rsidRPr="00B26CA6">
        <w:rPr>
          <w:rFonts w:asciiTheme="minorHAnsi" w:hAnsiTheme="minorHAnsi" w:cstheme="minorHAnsi"/>
        </w:rPr>
        <w:t xml:space="preserve">izvornog bankovnog jamstva koje mora biti ''bezuvjetno'', „neopozivo“, na ''prvi poziv'' i ''bez prigovora'', </w:t>
      </w:r>
    </w:p>
    <w:p w14:paraId="0CE2AB15" w14:textId="77777777" w:rsidR="00657099" w:rsidRDefault="00657099" w:rsidP="00657099">
      <w:pPr>
        <w:pStyle w:val="Body-Bullet"/>
        <w:rPr>
          <w:rFonts w:asciiTheme="minorHAnsi" w:hAnsiTheme="minorHAnsi" w:cstheme="minorHAnsi"/>
        </w:rPr>
      </w:pPr>
      <w:r w:rsidRPr="00CA6AD5">
        <w:rPr>
          <w:rFonts w:asciiTheme="minorHAnsi" w:hAnsiTheme="minorHAnsi" w:cstheme="minorHAnsi"/>
        </w:rPr>
        <w:t>novčanog pologa koji se uplaćuje na račun Naručitelja.</w:t>
      </w:r>
    </w:p>
    <w:p w14:paraId="3AC20474" w14:textId="77777777" w:rsidR="00657099" w:rsidRDefault="00657099" w:rsidP="008F3E9E">
      <w:pPr>
        <w:pStyle w:val="Body-Bullet"/>
        <w:numPr>
          <w:ilvl w:val="0"/>
          <w:numId w:val="0"/>
        </w:numPr>
        <w:ind w:left="720"/>
        <w:rPr>
          <w:rFonts w:asciiTheme="minorHAnsi" w:hAnsiTheme="minorHAnsi" w:cstheme="minorHAnsi"/>
        </w:rPr>
      </w:pPr>
    </w:p>
    <w:p w14:paraId="615EB7A6" w14:textId="6CFF32F0" w:rsidR="00D771CC" w:rsidRPr="00B54AAF" w:rsidRDefault="007D02FD" w:rsidP="007D02FD">
      <w:pPr>
        <w:rPr>
          <w:rFonts w:cstheme="minorHAnsi"/>
          <w:lang w:val="hr-HR"/>
        </w:rPr>
      </w:pPr>
      <w:r w:rsidRPr="00B54AAF">
        <w:rPr>
          <w:rFonts w:cstheme="minorHAnsi"/>
          <w:lang w:val="hr-HR"/>
        </w:rPr>
        <w:t xml:space="preserve">U sklopu svoje ponude Ponuditelj mora dostaviti jamstvo za ozbiljnost ponude u skladu s člankom 214. ZJN 2016. </w:t>
      </w:r>
    </w:p>
    <w:p w14:paraId="7EC9B0D8" w14:textId="77777777" w:rsidR="00D771CC" w:rsidRPr="00B54AAF" w:rsidRDefault="00D771CC" w:rsidP="007D02FD">
      <w:pPr>
        <w:rPr>
          <w:rFonts w:cstheme="minorHAnsi"/>
          <w:lang w:val="hr-HR"/>
        </w:rPr>
      </w:pPr>
    </w:p>
    <w:p w14:paraId="01EB6812" w14:textId="09B84F5F" w:rsidR="007D02FD" w:rsidRPr="00B54AAF" w:rsidRDefault="007D02FD" w:rsidP="007D02FD">
      <w:pPr>
        <w:rPr>
          <w:rFonts w:cstheme="minorHAnsi"/>
          <w:lang w:val="hr-HR"/>
        </w:rPr>
      </w:pPr>
      <w:r w:rsidRPr="00B54AAF">
        <w:rPr>
          <w:rFonts w:cstheme="minorHAnsi"/>
          <w:lang w:val="hr-HR"/>
        </w:rPr>
        <w:t>Svi slučajevi za koje se jamstvo odnosi, a sukladno ZJN 2016 moraju biti izričito navedeni u dostavljenoj garanciji (garancija mora biti naplativa u svim ovim predviđenim slučajevima):</w:t>
      </w:r>
    </w:p>
    <w:p w14:paraId="4DBFBFA2" w14:textId="77777777" w:rsidR="007D02FD" w:rsidRPr="00B54AAF" w:rsidRDefault="007D02FD" w:rsidP="007D02FD">
      <w:pPr>
        <w:rPr>
          <w:rFonts w:cstheme="minorHAnsi"/>
          <w:lang w:val="hr-HR"/>
        </w:rPr>
      </w:pPr>
    </w:p>
    <w:p w14:paraId="17A20690" w14:textId="2F4F800C" w:rsidR="00CE5B6D" w:rsidRPr="00B54AAF" w:rsidRDefault="007D02FD" w:rsidP="007D02FD">
      <w:pPr>
        <w:tabs>
          <w:tab w:val="left" w:pos="284"/>
        </w:tabs>
        <w:ind w:left="284" w:right="272" w:hanging="284"/>
        <w:jc w:val="both"/>
        <w:rPr>
          <w:rFonts w:ascii="Calibri" w:hAnsi="Calibri"/>
          <w:caps/>
          <w:szCs w:val="22"/>
          <w:lang w:val="hr-HR"/>
        </w:rPr>
      </w:pPr>
      <w:r w:rsidRPr="00B54AAF">
        <w:rPr>
          <w:rFonts w:ascii="Calibri" w:hAnsi="Calibri"/>
          <w:szCs w:val="22"/>
          <w:lang w:val="hr-HR"/>
        </w:rPr>
        <w:t>-</w:t>
      </w:r>
      <w:r w:rsidRPr="00B54AAF">
        <w:rPr>
          <w:rFonts w:ascii="Calibri" w:hAnsi="Calibri"/>
          <w:szCs w:val="22"/>
          <w:lang w:val="hr-HR"/>
        </w:rPr>
        <w:tab/>
        <w:t xml:space="preserve">Da je korisnik garancije </w:t>
      </w:r>
      <w:r w:rsidR="003D1B25">
        <w:rPr>
          <w:rFonts w:ascii="Calibri" w:hAnsi="Calibri"/>
          <w:szCs w:val="22"/>
          <w:lang w:val="hr-HR"/>
        </w:rPr>
        <w:t>F</w:t>
      </w:r>
      <w:r w:rsidRPr="00B54AAF">
        <w:rPr>
          <w:rFonts w:ascii="Calibri" w:hAnsi="Calibri"/>
          <w:szCs w:val="22"/>
          <w:lang w:val="hr-HR"/>
        </w:rPr>
        <w:t xml:space="preserve">ond za zaštitu </w:t>
      </w:r>
      <w:r w:rsidR="00D771CC" w:rsidRPr="00B54AAF">
        <w:rPr>
          <w:rFonts w:ascii="Calibri" w:hAnsi="Calibri"/>
          <w:szCs w:val="22"/>
          <w:lang w:val="hr-HR"/>
        </w:rPr>
        <w:t>okoliša</w:t>
      </w:r>
      <w:r w:rsidRPr="00B54AAF">
        <w:rPr>
          <w:rFonts w:ascii="Calibri" w:hAnsi="Calibri"/>
          <w:szCs w:val="22"/>
          <w:lang w:val="hr-HR"/>
        </w:rPr>
        <w:t xml:space="preserve"> i energetsku učinkovitost</w:t>
      </w:r>
      <w:r w:rsidR="00CE5B6D" w:rsidRPr="00B54AAF">
        <w:rPr>
          <w:rFonts w:ascii="Calibri" w:hAnsi="Calibri"/>
          <w:caps/>
          <w:szCs w:val="22"/>
          <w:lang w:val="hr-HR"/>
        </w:rPr>
        <w:t>,</w:t>
      </w:r>
    </w:p>
    <w:p w14:paraId="3DE27258" w14:textId="77777777" w:rsidR="00CE5B6D" w:rsidRPr="00B54AAF" w:rsidRDefault="00CE5B6D" w:rsidP="00CE5B6D">
      <w:pPr>
        <w:tabs>
          <w:tab w:val="left" w:pos="284"/>
        </w:tabs>
        <w:ind w:left="284" w:right="272" w:hanging="284"/>
        <w:jc w:val="both"/>
        <w:rPr>
          <w:rFonts w:ascii="Calibri" w:hAnsi="Calibri"/>
          <w:caps/>
          <w:szCs w:val="22"/>
          <w:lang w:val="hr-HR"/>
        </w:rPr>
      </w:pPr>
      <w:r w:rsidRPr="00B54AAF">
        <w:rPr>
          <w:rFonts w:ascii="Calibri" w:hAnsi="Calibri"/>
          <w:caps/>
          <w:szCs w:val="22"/>
          <w:lang w:val="hr-HR"/>
        </w:rPr>
        <w:t>-</w:t>
      </w:r>
      <w:r w:rsidRPr="00B54AAF">
        <w:rPr>
          <w:rFonts w:ascii="Calibri" w:hAnsi="Calibri"/>
          <w:caps/>
          <w:szCs w:val="22"/>
          <w:lang w:val="hr-HR"/>
        </w:rPr>
        <w:tab/>
      </w:r>
      <w:r w:rsidRPr="00B54AAF">
        <w:rPr>
          <w:rFonts w:ascii="Calibri" w:hAnsi="Calibri" w:cs="Calibri"/>
          <w:lang w:val="hr-HR"/>
        </w:rPr>
        <w:t>Da je Nalogodavac gospodarski subjekt koji podnosi ponudu (u slučaju ponude zajednice ponuditelja nalogodavac može biti jedan od članova zajednice ponuditelja koji daje jamstvo u ime zajednice i u jamstvu moraju biti navedeni svi članovi zajednice ponuditelja).</w:t>
      </w:r>
    </w:p>
    <w:p w14:paraId="33495E01" w14:textId="77777777" w:rsidR="00CE5B6D" w:rsidRPr="00B54AAF" w:rsidRDefault="00CE5B6D" w:rsidP="00CE5B6D">
      <w:pPr>
        <w:tabs>
          <w:tab w:val="left" w:pos="284"/>
        </w:tabs>
        <w:ind w:left="284" w:right="272" w:hanging="284"/>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 xml:space="preserve">Ovim Jamstvom Banka se obvezuje da će Korisniku jamstva neopozivo, bezuvjetno, na prvi pisani poziv i bez prava prigovora isplatiti jamčeni iznos od </w:t>
      </w:r>
      <w:r w:rsidRPr="00B54AAF">
        <w:rPr>
          <w:rFonts w:ascii="Calibri" w:hAnsi="Calibri" w:cs="Calibri"/>
          <w:b/>
          <w:lang w:val="hr-HR"/>
        </w:rPr>
        <w:t>115.000,00 kuna</w:t>
      </w:r>
      <w:r w:rsidRPr="00B54AAF">
        <w:rPr>
          <w:rFonts w:ascii="Calibri" w:hAnsi="Calibri" w:cs="Calibri"/>
          <w:lang w:val="hr-HR"/>
        </w:rPr>
        <w:t xml:space="preserve"> na temelju pisanog zahtjeva Korisnika jamstva u kojem će stajati da Nalogodavac krši svoju obvezu ili obveze i na koji način, a u slučaju:</w:t>
      </w:r>
    </w:p>
    <w:p w14:paraId="20A82382" w14:textId="77777777" w:rsidR="00CE5B6D" w:rsidRPr="00B54AAF" w:rsidRDefault="00CE5B6D" w:rsidP="00481ABA">
      <w:pPr>
        <w:numPr>
          <w:ilvl w:val="1"/>
          <w:numId w:val="18"/>
        </w:numPr>
        <w:autoSpaceDE w:val="0"/>
        <w:autoSpaceDN w:val="0"/>
        <w:adjustRightInd w:val="0"/>
        <w:ind w:left="1434" w:right="272" w:hanging="357"/>
        <w:jc w:val="both"/>
        <w:rPr>
          <w:rFonts w:ascii="Calibri" w:hAnsi="Calibri" w:cs="Calibri"/>
          <w:lang w:val="hr-HR"/>
        </w:rPr>
      </w:pPr>
      <w:r w:rsidRPr="00B54AAF">
        <w:rPr>
          <w:rFonts w:ascii="Calibri" w:hAnsi="Calibri" w:cs="Calibri"/>
          <w:lang w:val="hr-HR"/>
        </w:rPr>
        <w:t>odustajanja ponuditelja od svoje ponude u roku njezine valjanosti,</w:t>
      </w:r>
    </w:p>
    <w:p w14:paraId="6D66EF37" w14:textId="1A91BB50" w:rsidR="00CE5B6D" w:rsidRPr="00B54AAF" w:rsidRDefault="00CE5B6D" w:rsidP="00481ABA">
      <w:pPr>
        <w:numPr>
          <w:ilvl w:val="1"/>
          <w:numId w:val="18"/>
        </w:numPr>
        <w:autoSpaceDE w:val="0"/>
        <w:autoSpaceDN w:val="0"/>
        <w:adjustRightInd w:val="0"/>
        <w:ind w:left="1434" w:right="272" w:hanging="357"/>
        <w:jc w:val="both"/>
        <w:rPr>
          <w:rFonts w:ascii="Calibri" w:hAnsi="Calibri" w:cs="Calibri"/>
          <w:lang w:val="hr-HR"/>
        </w:rPr>
      </w:pPr>
      <w:r w:rsidRPr="00B54AAF">
        <w:rPr>
          <w:rFonts w:ascii="Calibri" w:hAnsi="Calibri" w:cs="Calibri"/>
          <w:lang w:val="hr-HR"/>
        </w:rPr>
        <w:t xml:space="preserve">nedostavljanja ažuriranih popratnih dokumenata sukladno članku 263. </w:t>
      </w:r>
      <w:r w:rsidR="0088270F">
        <w:rPr>
          <w:rFonts w:ascii="Calibri" w:hAnsi="Calibri" w:cs="Calibri"/>
          <w:lang w:val="hr-HR"/>
        </w:rPr>
        <w:t xml:space="preserve">ZJN 2016 </w:t>
      </w:r>
    </w:p>
    <w:p w14:paraId="20F40BA4" w14:textId="77777777" w:rsidR="00CE5B6D" w:rsidRPr="00B54AAF" w:rsidRDefault="00CE5B6D" w:rsidP="00481ABA">
      <w:pPr>
        <w:numPr>
          <w:ilvl w:val="1"/>
          <w:numId w:val="18"/>
        </w:numPr>
        <w:autoSpaceDE w:val="0"/>
        <w:autoSpaceDN w:val="0"/>
        <w:adjustRightInd w:val="0"/>
        <w:ind w:left="1434" w:right="272" w:hanging="357"/>
        <w:jc w:val="both"/>
        <w:rPr>
          <w:rFonts w:ascii="Calibri" w:hAnsi="Calibri" w:cs="Calibri"/>
          <w:lang w:val="hr-HR"/>
        </w:rPr>
      </w:pPr>
      <w:r w:rsidRPr="00B54AAF">
        <w:rPr>
          <w:rFonts w:ascii="Calibri" w:hAnsi="Calibri" w:cs="Calibri"/>
          <w:lang w:val="hr-HR"/>
        </w:rPr>
        <w:t>neprihvaćanja ispravka računske greške,</w:t>
      </w:r>
    </w:p>
    <w:p w14:paraId="4D6F5364" w14:textId="77777777" w:rsidR="00CE5B6D" w:rsidRPr="00B54AAF" w:rsidRDefault="00CE5B6D" w:rsidP="00481ABA">
      <w:pPr>
        <w:numPr>
          <w:ilvl w:val="1"/>
          <w:numId w:val="18"/>
        </w:numPr>
        <w:autoSpaceDE w:val="0"/>
        <w:autoSpaceDN w:val="0"/>
        <w:adjustRightInd w:val="0"/>
        <w:ind w:left="1434" w:right="272" w:hanging="357"/>
        <w:jc w:val="both"/>
        <w:rPr>
          <w:rFonts w:ascii="Calibri" w:hAnsi="Calibri" w:cs="Calibri"/>
          <w:lang w:val="hr-HR"/>
        </w:rPr>
      </w:pPr>
      <w:r w:rsidRPr="00B54AAF">
        <w:rPr>
          <w:rFonts w:ascii="Calibri" w:hAnsi="Calibri" w:cs="Calibri"/>
          <w:lang w:val="hr-HR"/>
        </w:rPr>
        <w:t>odbijanja potpisivanja ugovora o javnoj nabavi, ili</w:t>
      </w:r>
    </w:p>
    <w:p w14:paraId="42DF01BD" w14:textId="77777777" w:rsidR="00CE5B6D" w:rsidRPr="00B54AAF" w:rsidRDefault="00CE5B6D" w:rsidP="00481ABA">
      <w:pPr>
        <w:numPr>
          <w:ilvl w:val="1"/>
          <w:numId w:val="18"/>
        </w:num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nedostavljanja jamstva za uredno ispunjenje ugovora o javnoj nabavi.</w:t>
      </w:r>
    </w:p>
    <w:p w14:paraId="00528469" w14:textId="77777777" w:rsidR="00CE5B6D" w:rsidRPr="00B54AAF" w:rsidRDefault="00CE5B6D" w:rsidP="00CE5B6D">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 xml:space="preserve">Rok valjanosti bankarske garancije mora biti najmanje do isteka roka valjanosti ponude. </w:t>
      </w:r>
    </w:p>
    <w:p w14:paraId="78AE4DF6" w14:textId="77777777" w:rsidR="00CE5B6D" w:rsidRPr="00B54AAF" w:rsidRDefault="00CE5B6D" w:rsidP="00CE5B6D">
      <w:pPr>
        <w:ind w:right="272"/>
        <w:rPr>
          <w:rFonts w:ascii="Calibri" w:hAnsi="Calibri" w:cs="ArialMT"/>
          <w:color w:val="000000"/>
          <w:lang w:val="hr-HR"/>
        </w:rPr>
      </w:pPr>
    </w:p>
    <w:p w14:paraId="51F1E1CF" w14:textId="1D7F7B35" w:rsidR="00CE5B6D" w:rsidRDefault="00CE5B6D" w:rsidP="00505920">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 xml:space="preserve">Jamstvo za ozbiljnost ponude dostavlja se </w:t>
      </w:r>
      <w:r w:rsidRPr="00B54AAF">
        <w:rPr>
          <w:rFonts w:ascii="Calibri" w:hAnsi="Calibri" w:cs="ArialMT"/>
          <w:b/>
          <w:color w:val="000000"/>
          <w:lang w:val="hr-HR"/>
        </w:rPr>
        <w:t>u izvorniku, odvojeno od elektroničke ponude, u papirnatom obliku</w:t>
      </w:r>
      <w:r w:rsidRPr="00B54AAF">
        <w:rPr>
          <w:rFonts w:ascii="Calibri" w:hAnsi="Calibri" w:cs="ArialMT"/>
          <w:color w:val="000000"/>
          <w:lang w:val="hr-HR"/>
        </w:rPr>
        <w:t xml:space="preserve">, </w:t>
      </w:r>
      <w:r w:rsidR="00657099" w:rsidRPr="008F3E9E">
        <w:rPr>
          <w:rFonts w:ascii="Calibri" w:hAnsi="Calibri" w:cs="ArialMT"/>
          <w:b/>
          <w:color w:val="000000"/>
          <w:lang w:val="hr-HR"/>
        </w:rPr>
        <w:t>u zatvorenoj omotnici,</w:t>
      </w:r>
      <w:r w:rsidR="00657099">
        <w:rPr>
          <w:rFonts w:ascii="Calibri" w:hAnsi="Calibri" w:cs="ArialMT"/>
          <w:color w:val="000000"/>
          <w:lang w:val="hr-HR"/>
        </w:rPr>
        <w:t xml:space="preserve"> </w:t>
      </w:r>
      <w:r w:rsidRPr="00B54AAF">
        <w:rPr>
          <w:rFonts w:ascii="Calibri" w:hAnsi="Calibri" w:cs="ArialMT"/>
          <w:color w:val="000000"/>
          <w:lang w:val="hr-HR"/>
        </w:rPr>
        <w:t>u skladu s</w:t>
      </w:r>
      <w:r w:rsidR="005B6150" w:rsidRPr="00B54AAF">
        <w:rPr>
          <w:rFonts w:ascii="Calibri" w:hAnsi="Calibri" w:cs="ArialMT"/>
          <w:color w:val="000000"/>
          <w:lang w:val="hr-HR"/>
        </w:rPr>
        <w:t xml:space="preserve"> </w:t>
      </w:r>
      <w:r w:rsidR="005B6150" w:rsidRPr="00B54AAF">
        <w:rPr>
          <w:rFonts w:ascii="Calibri" w:hAnsi="Calibri" w:cs="ArialMT"/>
          <w:b/>
          <w:color w:val="00B0F0"/>
          <w:lang w:val="hr-HR"/>
        </w:rPr>
        <w:t>točkom</w:t>
      </w:r>
      <w:r w:rsidR="000217A5" w:rsidRPr="00B54AAF">
        <w:rPr>
          <w:rFonts w:ascii="Calibri" w:hAnsi="Calibri" w:cs="ArialMT"/>
          <w:b/>
          <w:color w:val="00B0F0"/>
          <w:lang w:val="hr-HR"/>
        </w:rPr>
        <w:t xml:space="preserve"> 6.2.1.</w:t>
      </w:r>
      <w:r w:rsidR="005B6150" w:rsidRPr="00B54AAF">
        <w:rPr>
          <w:rFonts w:ascii="Calibri" w:hAnsi="Calibri" w:cs="ArialMT"/>
          <w:b/>
          <w:color w:val="00B0F0"/>
          <w:lang w:val="hr-HR"/>
        </w:rPr>
        <w:t xml:space="preserve"> </w:t>
      </w:r>
      <w:r w:rsidRPr="00B54AAF">
        <w:rPr>
          <w:rFonts w:ascii="Calibri" w:hAnsi="Calibri" w:cs="ArialMT"/>
          <w:b/>
          <w:color w:val="00B0F0"/>
          <w:lang w:val="hr-HR"/>
        </w:rPr>
        <w:t>.</w:t>
      </w:r>
      <w:r w:rsidRPr="00B54AAF">
        <w:rPr>
          <w:rFonts w:ascii="Calibri" w:hAnsi="Calibri" w:cs="ArialMT"/>
          <w:color w:val="00B0F0"/>
          <w:lang w:val="hr-HR"/>
        </w:rPr>
        <w:t xml:space="preserve"> </w:t>
      </w:r>
      <w:r w:rsidRPr="00B54AAF">
        <w:rPr>
          <w:rFonts w:ascii="Calibri" w:hAnsi="Calibri" w:cs="ArialMT"/>
          <w:color w:val="000000"/>
          <w:lang w:val="hr-HR"/>
        </w:rPr>
        <w:t>ove Dokumentacije o nabavi</w:t>
      </w:r>
      <w:r w:rsidRPr="00B54AAF">
        <w:rPr>
          <w:lang w:val="hr-HR"/>
        </w:rPr>
        <w:t xml:space="preserve"> (</w:t>
      </w:r>
      <w:r w:rsidRPr="00B54AAF">
        <w:rPr>
          <w:rFonts w:ascii="Calibri" w:hAnsi="Calibri" w:cs="ArialMT"/>
          <w:color w:val="000000"/>
          <w:lang w:val="hr-HR"/>
        </w:rPr>
        <w:t>Dostava dijela / dijelova ponude u zatvorenoj omotnici). Izvornik se dostavlja u zatvorenoj plastičnoj foliji i čini sastavni dio dijela ponude dostavljene u papirnatom obliku.</w:t>
      </w:r>
    </w:p>
    <w:p w14:paraId="4BEBD4FD" w14:textId="5135DDFB" w:rsidR="00657099" w:rsidRDefault="00657099" w:rsidP="00657099">
      <w:pPr>
        <w:rPr>
          <w:rFonts w:ascii="Calibri" w:hAnsi="Calibri" w:cs="ArialMT"/>
        </w:rPr>
      </w:pPr>
      <w:r>
        <w:rPr>
          <w:rFonts w:ascii="Calibri" w:hAnsi="Calibri" w:cs="ArialMT"/>
        </w:rPr>
        <w:t xml:space="preserve">Prijedlog teksta jamstva za ozbiljnost ponude dan je u Obrascu 6. ove Knjige 1, no Naručitelj napominje da je </w:t>
      </w:r>
      <w:r w:rsidRPr="001D55A5">
        <w:rPr>
          <w:rFonts w:ascii="Calibri" w:hAnsi="Calibri" w:cs="ArialMT"/>
        </w:rPr>
        <w:t>obra</w:t>
      </w:r>
      <w:r>
        <w:rPr>
          <w:rFonts w:ascii="Calibri" w:hAnsi="Calibri" w:cs="ArialMT"/>
        </w:rPr>
        <w:t>zac</w:t>
      </w:r>
      <w:r w:rsidRPr="001D55A5">
        <w:rPr>
          <w:rFonts w:ascii="Calibri" w:hAnsi="Calibri" w:cs="ArialMT"/>
        </w:rPr>
        <w:t xml:space="preserve"> samo ogledni primjer</w:t>
      </w:r>
      <w:r>
        <w:rPr>
          <w:rFonts w:ascii="Calibri" w:hAnsi="Calibri" w:cs="ArialMT"/>
        </w:rPr>
        <w:t>ak</w:t>
      </w:r>
      <w:r w:rsidRPr="001D55A5">
        <w:rPr>
          <w:rFonts w:ascii="Calibri" w:hAnsi="Calibri" w:cs="ArialMT"/>
        </w:rPr>
        <w:t xml:space="preserve"> koji se mo</w:t>
      </w:r>
      <w:r>
        <w:rPr>
          <w:rFonts w:ascii="Calibri" w:hAnsi="Calibri" w:cs="ArialMT"/>
        </w:rPr>
        <w:t>že</w:t>
      </w:r>
      <w:r w:rsidRPr="001D55A5">
        <w:rPr>
          <w:rFonts w:ascii="Calibri" w:hAnsi="Calibri" w:cs="ArialMT"/>
        </w:rPr>
        <w:t xml:space="preserve"> koristiti fakultativno</w:t>
      </w:r>
      <w:r>
        <w:rPr>
          <w:rFonts w:ascii="Calibri" w:hAnsi="Calibri" w:cs="ArialMT"/>
        </w:rPr>
        <w:t>.</w:t>
      </w:r>
    </w:p>
    <w:p w14:paraId="1070A162" w14:textId="77777777" w:rsidR="00657099" w:rsidRPr="00B54AAF" w:rsidRDefault="00657099" w:rsidP="00505920">
      <w:pPr>
        <w:autoSpaceDE w:val="0"/>
        <w:autoSpaceDN w:val="0"/>
        <w:adjustRightInd w:val="0"/>
        <w:spacing w:after="120"/>
        <w:ind w:right="272"/>
        <w:jc w:val="both"/>
        <w:rPr>
          <w:rFonts w:ascii="Calibri" w:hAnsi="Calibri" w:cs="ArialMT"/>
          <w:color w:val="000000"/>
          <w:lang w:val="hr-HR"/>
        </w:rPr>
      </w:pPr>
    </w:p>
    <w:p w14:paraId="4770ABC6" w14:textId="77777777" w:rsidR="00CE5B6D" w:rsidRPr="00B54AAF" w:rsidRDefault="00CE5B6D" w:rsidP="00505920">
      <w:pPr>
        <w:autoSpaceDE w:val="0"/>
        <w:autoSpaceDN w:val="0"/>
        <w:adjustRightInd w:val="0"/>
        <w:spacing w:after="120"/>
        <w:ind w:right="272"/>
        <w:jc w:val="both"/>
        <w:rPr>
          <w:rFonts w:ascii="Calibri" w:hAnsi="Calibri" w:cs="Calibri"/>
          <w:shd w:val="clear" w:color="auto" w:fill="FFFFFF"/>
          <w:lang w:val="hr-HR"/>
        </w:rPr>
      </w:pPr>
      <w:r w:rsidRPr="00B54AAF">
        <w:rPr>
          <w:rFonts w:ascii="Calibri" w:hAnsi="Calibri" w:cs="ArialMT"/>
          <w:lang w:val="hr-HR"/>
        </w:rPr>
        <w:t xml:space="preserve">Jamstvo ne smije biti ni na koji način oštećeno (bušenjem, klamanjem i sl.), a što se ne odnosi na uvezivanje od strane javnog bilježnika ili ovlaštenog sudskog tumača. </w:t>
      </w:r>
    </w:p>
    <w:p w14:paraId="487AA225" w14:textId="77777777" w:rsidR="00CE5B6D" w:rsidRPr="00B54AAF" w:rsidRDefault="00CE5B6D" w:rsidP="00505920">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Ako tijekom postupka javne nabave istekne rok valjanosti ponude i jamstva za ozbiljnost ponude, naručitelj obvezan je prije odabira zatražiti produženje roka valjanosti ponude i jamstva od Ponuditelja koji je podnio ekonomski najpovoljniju ponudu u primjernom roku ne kraćem od 5 dana. </w:t>
      </w:r>
    </w:p>
    <w:p w14:paraId="23AB4FC4" w14:textId="77777777" w:rsidR="00CE5B6D" w:rsidRPr="00B54AAF" w:rsidRDefault="00CE5B6D" w:rsidP="00505920">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Naručitelj je obvezan vratiti ponuditeljima jamstvo za ozbiljnost ponude u roku od deset dana od dana potpisivanja ugovora o javnoj nabavi, odnosno dostave jamstva za uredno izvršenje ugovora o javnoj nabavi, a presliku jamstva obvezan je pohraniti. </w:t>
      </w:r>
    </w:p>
    <w:p w14:paraId="09C60EA0" w14:textId="77777777" w:rsidR="00E05DDD" w:rsidRPr="00B54AAF" w:rsidRDefault="00E05DDD" w:rsidP="00505920">
      <w:pPr>
        <w:jc w:val="both"/>
        <w:rPr>
          <w:rFonts w:cstheme="minorHAnsi"/>
          <w:lang w:val="hr-HR"/>
        </w:rPr>
      </w:pPr>
      <w:r w:rsidRPr="00B54AAF">
        <w:rPr>
          <w:rFonts w:cstheme="minorHAnsi"/>
          <w:lang w:val="hr-HR"/>
        </w:rPr>
        <w:t xml:space="preserve">Umjesto dostavljanja jamstva za ozbiljnost ponude u obliku bankarske garancije ponuditelj ima mogućnost dati novčani polog u traženom iznosu visine jamstva i to na  ime Primatelja uplate: Fond za zaštitu okoliša i energetsku učinkovitost račun , (IBAN) Naručitelja HR9124070001100011492, BIC(SWIFT) code: OTPVHR2X  otvoren kod OTP banka Hrvatska d.d. Pod svrhom plaćanja potrebno je navesti da se radi o jamstvu za OZBILJNOST PONUDE i navesti evidencijski broj nabave. Prilikom plaćanja potrebno je navesti sljedeći model i poziv na broj: model: 00, poziv na broj ______ (navesti OIB/nacionalni identifikacijski broj uplatitelja) </w:t>
      </w:r>
      <w:r w:rsidRPr="00B54AAF">
        <w:rPr>
          <w:rFonts w:ascii="Calibri" w:hAnsi="Calibri" w:cs="ArialMT"/>
          <w:lang w:val="hr-HR"/>
        </w:rPr>
        <w:t>Polog mora biti evidentiran na računu Naručitelja u trenutku isteka roka za dostavu ponuda.</w:t>
      </w:r>
    </w:p>
    <w:p w14:paraId="0E2BD1C4" w14:textId="77777777" w:rsidR="00E05DDD" w:rsidRPr="00B54AAF" w:rsidRDefault="00E05DDD" w:rsidP="00505920">
      <w:pPr>
        <w:jc w:val="both"/>
        <w:rPr>
          <w:rFonts w:cstheme="minorHAnsi"/>
          <w:lang w:val="hr-HR"/>
        </w:rPr>
      </w:pPr>
      <w:r w:rsidRPr="00B54AAF">
        <w:rPr>
          <w:rFonts w:cstheme="minorHAnsi"/>
          <w:lang w:val="hr-HR"/>
        </w:rPr>
        <w:t>Dokaz o uplati novčanog pologa (potvrdu) ponuditelji dostavljaju u sklopu elektroničke ponude.</w:t>
      </w:r>
    </w:p>
    <w:p w14:paraId="7E1FE25F" w14:textId="74043CB9" w:rsidR="00CE5B6D" w:rsidRPr="00B54AAF" w:rsidRDefault="00CE5B6D" w:rsidP="00505920">
      <w:pPr>
        <w:autoSpaceDE w:val="0"/>
        <w:autoSpaceDN w:val="0"/>
        <w:adjustRightInd w:val="0"/>
        <w:spacing w:after="120"/>
        <w:ind w:right="272"/>
        <w:jc w:val="both"/>
        <w:rPr>
          <w:rFonts w:ascii="Calibri" w:hAnsi="Calibri" w:cs="ArialMT"/>
          <w:lang w:val="hr-HR"/>
        </w:rPr>
      </w:pPr>
    </w:p>
    <w:p w14:paraId="0091EA8D" w14:textId="77777777" w:rsidR="00D771CC" w:rsidRPr="008F3E9E" w:rsidRDefault="00D771CC" w:rsidP="00D771CC">
      <w:pPr>
        <w:autoSpaceDE w:val="0"/>
        <w:autoSpaceDN w:val="0"/>
        <w:adjustRightInd w:val="0"/>
        <w:spacing w:after="120"/>
        <w:ind w:right="272"/>
        <w:jc w:val="both"/>
        <w:rPr>
          <w:rFonts w:ascii="Calibri" w:hAnsi="Calibri" w:cs="ArialMT"/>
          <w:b/>
          <w:lang w:val="hr-HR"/>
        </w:rPr>
      </w:pPr>
      <w:r w:rsidRPr="008F3E9E">
        <w:rPr>
          <w:rFonts w:ascii="Calibri" w:hAnsi="Calibri" w:cs="ArialMT"/>
          <w:b/>
          <w:lang w:val="hr-HR"/>
        </w:rPr>
        <w:t>U slučaju da Ponudu dostavlja  Zajednica ponuditelja/gospodarskih subjekata, jamstvo za ozbiljnost ponude dostavlja se na ime Zajednice ponuditelja/gospodarskih subjekata odnosno u samom tekstu Jamstva mora biti navedeno da je banka upoznata s činjenicom da ponudu podnosi zajednica ponuditelja/gospodarskih subjekata.</w:t>
      </w:r>
    </w:p>
    <w:p w14:paraId="2BE80EF0" w14:textId="77777777" w:rsidR="00D771CC" w:rsidRPr="00B54AAF" w:rsidRDefault="00D771CC" w:rsidP="00505920">
      <w:pPr>
        <w:autoSpaceDE w:val="0"/>
        <w:autoSpaceDN w:val="0"/>
        <w:adjustRightInd w:val="0"/>
        <w:spacing w:after="120"/>
        <w:ind w:right="272"/>
        <w:jc w:val="both"/>
        <w:rPr>
          <w:rFonts w:ascii="Calibri" w:hAnsi="Calibri" w:cs="ArialMT"/>
          <w:lang w:val="hr-HR"/>
        </w:rPr>
      </w:pPr>
    </w:p>
    <w:p w14:paraId="11B28B91" w14:textId="77777777" w:rsidR="00505920" w:rsidRPr="00B54AAF" w:rsidRDefault="00505920" w:rsidP="00505920">
      <w:pPr>
        <w:jc w:val="both"/>
        <w:rPr>
          <w:rFonts w:cstheme="minorHAnsi"/>
          <w:lang w:val="hr-HR"/>
        </w:rPr>
      </w:pPr>
      <w:r w:rsidRPr="00B54AAF">
        <w:rPr>
          <w:rFonts w:cstheme="minorHAnsi"/>
          <w:lang w:val="hr-HR"/>
        </w:rPr>
        <w:t>U slučaju Zajednice gospodarskih subjekata jamstvo za ozbiljnost ponude mogu dati svi članovi Zajednice gospodarskih subjekata, a u tom slučaju u ponudi se dostavljaju pojedinačna bankovna jamstva za ozbiljnost ponude. Ako članovi Zajednice gospodarskih subjekata dostavljaju jamstvo za ozbiljnost ponude pojedinačno, u tom slučaju zbroj svih pojedinačnih iznosa iz bankovnih jamstava za ozbiljnost ponude mora odgovarati iznosu u kunama, koji je tražen u ovoj Dokumentaciji o nabavi, te svaki član u svom jamstvu mora navesti da je Ponuditelj Zajednica gospodarskih subjekata. Također, bankovnu garanciju na ukupan iznos može dostaviti bilo koji član iz Zajednice gospodarskih subjekata, ali jamstvo također mora glasiti na sve članove zajednice</w:t>
      </w:r>
    </w:p>
    <w:p w14:paraId="283C645A" w14:textId="54F68E00" w:rsidR="00CE5B6D" w:rsidRPr="00B54AAF" w:rsidRDefault="00CE5B6D" w:rsidP="00505920">
      <w:pPr>
        <w:autoSpaceDE w:val="0"/>
        <w:autoSpaceDN w:val="0"/>
        <w:adjustRightInd w:val="0"/>
        <w:spacing w:after="120"/>
        <w:ind w:right="272"/>
        <w:jc w:val="both"/>
        <w:rPr>
          <w:rFonts w:ascii="Calibri" w:hAnsi="Calibri" w:cs="ArialMT"/>
          <w:lang w:val="hr-HR"/>
        </w:rPr>
      </w:pPr>
    </w:p>
    <w:p w14:paraId="2FE2A4B1" w14:textId="77777777" w:rsidR="00CE5B6D" w:rsidRPr="00B54AAF" w:rsidRDefault="00CE5B6D" w:rsidP="00CE5B6D">
      <w:pPr>
        <w:rPr>
          <w:rFonts w:ascii="Calibri" w:hAnsi="Calibri" w:cs="ArialMT"/>
          <w:lang w:val="hr-HR"/>
        </w:rPr>
      </w:pPr>
    </w:p>
    <w:p w14:paraId="24D4E588" w14:textId="77777777" w:rsidR="00CE5B6D" w:rsidRPr="00B54AAF" w:rsidRDefault="00CE5B6D" w:rsidP="00481ABA">
      <w:pPr>
        <w:pStyle w:val="Naslov3"/>
        <w:numPr>
          <w:ilvl w:val="2"/>
          <w:numId w:val="6"/>
        </w:numPr>
        <w:rPr>
          <w:rFonts w:asciiTheme="minorHAnsi" w:hAnsiTheme="minorHAnsi" w:cstheme="minorHAnsi"/>
          <w:lang w:val="hr-HR"/>
        </w:rPr>
      </w:pPr>
      <w:bookmarkStart w:id="164" w:name="_Toc513562368"/>
      <w:bookmarkStart w:id="165" w:name="_Toc528571869"/>
      <w:r w:rsidRPr="00B54AAF">
        <w:rPr>
          <w:rFonts w:asciiTheme="minorHAnsi" w:hAnsiTheme="minorHAnsi" w:cstheme="minorHAnsi"/>
          <w:lang w:val="hr-HR"/>
        </w:rPr>
        <w:t>Jamstvo za uredno ispunjenje ugovora</w:t>
      </w:r>
      <w:bookmarkEnd w:id="164"/>
      <w:bookmarkEnd w:id="165"/>
    </w:p>
    <w:p w14:paraId="167653F9" w14:textId="77777777" w:rsidR="00CE5B6D" w:rsidRPr="00B54AAF" w:rsidRDefault="00CE5B6D" w:rsidP="00CE5B6D">
      <w:pPr>
        <w:ind w:right="272"/>
        <w:jc w:val="both"/>
        <w:rPr>
          <w:lang w:val="hr-HR"/>
        </w:rPr>
      </w:pPr>
    </w:p>
    <w:p w14:paraId="54802876" w14:textId="2BAD1A21" w:rsidR="00CE5B6D" w:rsidRPr="00B54AAF" w:rsidRDefault="00CE5B6D" w:rsidP="00CE5B6D">
      <w:pPr>
        <w:ind w:right="272"/>
        <w:jc w:val="both"/>
        <w:rPr>
          <w:lang w:val="hr-HR"/>
        </w:rPr>
      </w:pPr>
      <w:r w:rsidRPr="00B54AAF">
        <w:rPr>
          <w:rFonts w:cstheme="minorHAnsi"/>
          <w:lang w:val="hr-HR"/>
        </w:rPr>
        <w:t>Odabrani ponuditelj obvezan je u roku od 14 dana od dana primitka potpisanog ugovora o javnoj nabavi od strane Naručitelja dostaviti jamstvo za uredno izvršenje ugovora u obliku neopozive i bezuvjetne bankarske garancije na „prvi poziv“ i „bez prigovora“ u visini od 10% (deset posto) od ukupne vrijednosti ugovora bez PDV-a.</w:t>
      </w:r>
      <w:r w:rsidRPr="00B54AAF">
        <w:rPr>
          <w:lang w:val="hr-HR"/>
        </w:rPr>
        <w:t xml:space="preserve"> Rok valjanosti bankarske garancije mora biti minimalno 30 dana dulji od očekivanog datuma završetka važenja Ugovora koji je definiran u </w:t>
      </w:r>
      <w:r w:rsidR="00505920" w:rsidRPr="00B54AAF">
        <w:rPr>
          <w:rFonts w:ascii="Calibri" w:hAnsi="Calibri" w:cs="ArialMT"/>
          <w:b/>
          <w:color w:val="00B0F0"/>
          <w:lang w:val="hr-HR"/>
        </w:rPr>
        <w:t xml:space="preserve">točki </w:t>
      </w:r>
      <w:r w:rsidR="00505920" w:rsidRPr="00B54AAF">
        <w:rPr>
          <w:rFonts w:ascii="Calibri" w:hAnsi="Calibri" w:cs="ArialMT"/>
          <w:b/>
          <w:color w:val="00B0F0"/>
          <w:lang w:val="hr-HR"/>
        </w:rPr>
        <w:fldChar w:fldCharType="begin"/>
      </w:r>
      <w:r w:rsidR="00505920" w:rsidRPr="00B54AAF">
        <w:rPr>
          <w:rFonts w:ascii="Calibri" w:hAnsi="Calibri" w:cs="ArialMT"/>
          <w:b/>
          <w:color w:val="00B0F0"/>
          <w:lang w:val="hr-HR"/>
        </w:rPr>
        <w:instrText xml:space="preserve"> REF _Ref528690103 \r \h </w:instrText>
      </w:r>
      <w:r w:rsidR="000217A5" w:rsidRPr="00B54AAF">
        <w:rPr>
          <w:rFonts w:ascii="Calibri" w:hAnsi="Calibri" w:cs="ArialMT"/>
          <w:b/>
          <w:color w:val="00B0F0"/>
          <w:lang w:val="hr-HR"/>
        </w:rPr>
        <w:instrText xml:space="preserve"> \* MERGEFORMAT </w:instrText>
      </w:r>
      <w:r w:rsidR="00505920" w:rsidRPr="00B54AAF">
        <w:rPr>
          <w:rFonts w:ascii="Calibri" w:hAnsi="Calibri" w:cs="ArialMT"/>
          <w:b/>
          <w:color w:val="00B0F0"/>
          <w:lang w:val="hr-HR"/>
        </w:rPr>
      </w:r>
      <w:r w:rsidR="00505920" w:rsidRPr="00B54AAF">
        <w:rPr>
          <w:rFonts w:ascii="Calibri" w:hAnsi="Calibri" w:cs="ArialMT"/>
          <w:b/>
          <w:color w:val="00B0F0"/>
          <w:lang w:val="hr-HR"/>
        </w:rPr>
        <w:fldChar w:fldCharType="separate"/>
      </w:r>
      <w:r w:rsidR="00BA713D">
        <w:rPr>
          <w:rFonts w:ascii="Calibri" w:hAnsi="Calibri" w:cs="ArialMT"/>
          <w:b/>
          <w:color w:val="00B0F0"/>
          <w:lang w:val="hr-HR"/>
        </w:rPr>
        <w:t>2.8</w:t>
      </w:r>
      <w:r w:rsidR="00505920" w:rsidRPr="00B54AAF">
        <w:rPr>
          <w:rFonts w:ascii="Calibri" w:hAnsi="Calibri" w:cs="ArialMT"/>
          <w:b/>
          <w:color w:val="00B0F0"/>
          <w:lang w:val="hr-HR"/>
        </w:rPr>
        <w:fldChar w:fldCharType="end"/>
      </w:r>
      <w:r w:rsidRPr="00B54AAF">
        <w:rPr>
          <w:b/>
          <w:color w:val="00B0F0"/>
          <w:lang w:val="hr-HR"/>
        </w:rPr>
        <w:t>.</w:t>
      </w:r>
      <w:r w:rsidRPr="00B54AAF">
        <w:rPr>
          <w:color w:val="00B0F0"/>
          <w:lang w:val="hr-HR"/>
        </w:rPr>
        <w:t xml:space="preserve"> </w:t>
      </w:r>
      <w:r w:rsidRPr="00B54AAF">
        <w:rPr>
          <w:lang w:val="hr-HR"/>
        </w:rPr>
        <w:t>ove dokumentacije o nabavi. Bankarska garancija bit će naplaćena u slučaju povrede ugovornih obveza od strane odabranog ponuditelja.</w:t>
      </w:r>
    </w:p>
    <w:p w14:paraId="1107F2D8" w14:textId="77777777" w:rsidR="00D771CC" w:rsidRPr="00B54AAF" w:rsidRDefault="00D771CC" w:rsidP="00CE5B6D">
      <w:pPr>
        <w:ind w:right="272"/>
        <w:jc w:val="both"/>
        <w:rPr>
          <w:lang w:val="hr-HR"/>
        </w:rPr>
      </w:pPr>
    </w:p>
    <w:p w14:paraId="539D08C3" w14:textId="1FECB342" w:rsidR="00CE5B6D" w:rsidRPr="00B54AAF" w:rsidRDefault="00CE5B6D" w:rsidP="00CE5B6D">
      <w:pPr>
        <w:ind w:right="272"/>
        <w:jc w:val="both"/>
        <w:rPr>
          <w:lang w:val="hr-HR"/>
        </w:rPr>
      </w:pPr>
      <w:r w:rsidRPr="00B54AAF">
        <w:rPr>
          <w:lang w:val="hr-HR"/>
        </w:rPr>
        <w:t>Ako jamstvo za uredno izvršenje ugovora ne bude naplaćeno, naručitelj će ga vratiti odabranom ponuditelju nakon datuma završetka važenja Ugovora.</w:t>
      </w:r>
      <w:r w:rsidR="00E24AFF" w:rsidRPr="00E24AFF">
        <w:t xml:space="preserve"> </w:t>
      </w:r>
      <w:r w:rsidR="00E24AFF">
        <w:t>i ispunjenja svih ugovornih obveza Izvršitelja</w:t>
      </w:r>
    </w:p>
    <w:p w14:paraId="4A660F22" w14:textId="77777777" w:rsidR="00CE5B6D" w:rsidRPr="00B54AAF" w:rsidRDefault="00CE5B6D" w:rsidP="00CE5B6D">
      <w:pPr>
        <w:ind w:right="272"/>
        <w:jc w:val="both"/>
        <w:rPr>
          <w:lang w:val="hr-HR"/>
        </w:rPr>
      </w:pPr>
      <w:r w:rsidRPr="00B54AAF">
        <w:rPr>
          <w:lang w:val="hr-HR"/>
        </w:rPr>
        <w:t>Na zahtjev naručitelja, odabrani ponuditelj će produžiti rok jamstva za uredno izvršenje ugovora.</w:t>
      </w:r>
    </w:p>
    <w:p w14:paraId="485F7394" w14:textId="77777777" w:rsidR="00CE5B6D" w:rsidRPr="00B54AAF" w:rsidRDefault="00CE5B6D" w:rsidP="00CE5B6D">
      <w:pPr>
        <w:tabs>
          <w:tab w:val="left" w:pos="1276"/>
        </w:tabs>
        <w:ind w:left="1276" w:right="272" w:hanging="283"/>
        <w:jc w:val="both"/>
        <w:rPr>
          <w:rFonts w:cs="Calibri"/>
          <w:highlight w:val="yellow"/>
          <w:lang w:val="hr-HR"/>
        </w:rPr>
      </w:pPr>
    </w:p>
    <w:p w14:paraId="10E1C1A5" w14:textId="77777777" w:rsidR="00CE5B6D" w:rsidRPr="00B54AAF" w:rsidRDefault="00CE5B6D" w:rsidP="00CE5B6D">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Umjesto dostavljanja jamstva za uredno ispunjenje ugovora u obliku bankarske garancije ponuditelj ima mogućnost dati novčani polog u traženom iznosu visine jamstva i to na račun </w:t>
      </w:r>
      <w:r w:rsidRPr="00B54AAF">
        <w:rPr>
          <w:rFonts w:cstheme="minorHAnsi"/>
          <w:lang w:val="hr-HR"/>
        </w:rPr>
        <w:t>(IBAN) Naručitelja HR9124070001100011492 otvoren kod OTP banka Hrvatska d.d.</w:t>
      </w:r>
      <w:r w:rsidRPr="00B54AAF">
        <w:rPr>
          <w:lang w:val="hr-HR"/>
        </w:rPr>
        <w:t xml:space="preserve"> </w:t>
      </w:r>
      <w:r w:rsidRPr="00B54AAF">
        <w:rPr>
          <w:rFonts w:ascii="Calibri" w:hAnsi="Calibri" w:cs="ArialMT"/>
          <w:color w:val="FF0000"/>
          <w:lang w:val="hr-HR"/>
        </w:rPr>
        <w:t xml:space="preserve"> </w:t>
      </w:r>
      <w:r w:rsidRPr="00B54AAF">
        <w:rPr>
          <w:rFonts w:ascii="Calibri" w:hAnsi="Calibri" w:cs="ArialMT"/>
          <w:lang w:val="hr-HR"/>
        </w:rPr>
        <w:t>Pod svrhom plaćanja potrebno je navesti da se radi o jamstvu za uredno ispunjenje ugovora i navesti evidencijski broj nabave. Prilikom plaćanja potrebno je navesti sljedeći model i poziv na broj: model: 00, poziv na broj ______ (navesti OIB/nacionalni identifikacijski broj uplatitelja)</w:t>
      </w:r>
    </w:p>
    <w:p w14:paraId="15C227BC" w14:textId="77777777" w:rsidR="00D771CC" w:rsidRPr="00B54AAF" w:rsidRDefault="00D771CC" w:rsidP="00D771CC">
      <w:pPr>
        <w:rPr>
          <w:rFonts w:cstheme="minorHAnsi"/>
          <w:b/>
          <w:lang w:val="hr-HR"/>
        </w:rPr>
      </w:pPr>
      <w:r w:rsidRPr="00B54AAF">
        <w:rPr>
          <w:rFonts w:cstheme="minorHAnsi"/>
          <w:b/>
          <w:lang w:val="hr-HR"/>
        </w:rPr>
        <w:t>U slučaju novčanog pologa odabrani Ponuditelj dužan je dostaviti naručitelju potvrdu o uplati novčanog pologa.</w:t>
      </w:r>
    </w:p>
    <w:p w14:paraId="547B20E0" w14:textId="77777777" w:rsidR="00D771CC" w:rsidRPr="00B54AAF" w:rsidRDefault="00D771CC" w:rsidP="00D771CC">
      <w:pPr>
        <w:autoSpaceDE w:val="0"/>
        <w:autoSpaceDN w:val="0"/>
        <w:adjustRightInd w:val="0"/>
        <w:spacing w:after="120"/>
        <w:ind w:right="272"/>
        <w:jc w:val="both"/>
        <w:rPr>
          <w:rFonts w:cs="Calibri"/>
          <w:color w:val="000000"/>
          <w:lang w:val="hr-HR"/>
        </w:rPr>
      </w:pPr>
    </w:p>
    <w:p w14:paraId="12A91974" w14:textId="77777777" w:rsidR="00D771CC" w:rsidRPr="00B54AAF" w:rsidRDefault="00D771CC" w:rsidP="00D771CC">
      <w:pPr>
        <w:jc w:val="both"/>
        <w:rPr>
          <w:rFonts w:cstheme="minorHAnsi"/>
          <w:lang w:val="hr-HR"/>
        </w:rPr>
      </w:pPr>
      <w:r w:rsidRPr="00B54AAF">
        <w:rPr>
          <w:rFonts w:cstheme="minorHAnsi"/>
          <w:lang w:val="hr-HR"/>
        </w:rPr>
        <w:t>U slučaju Zajednice gospodarskih subjekata jamstvo za uredno ispunjenje ugovora mogu dati svi članovi Zajednice gospodarskih subjekata, a u tom slučaju Naručitelju se dostavljaju pojedinačna bankovna jamstva za uredno ispunjenje ugovora. Ako članovi Zajednice gospodarskih subjekata dostavljaju jamstvo za uredno ispunjenje ugovora pojedinačno, u tom slučaju zbroj svih pojedinačnih iznosa iz bankovnih jamstava za uredno ispunjenje ugovora mora odgovarati iznosu u kunama, koji je tražen u ovoj Dokumentaciji o nabavi, te svaki član u svom jamstvu mora navesti da je Ponuditelj Zajednica gospodarskih subjekata. Također, bankovnu garanciju na ukupan iznos može dostaviti bilo koji član iz Zajednice gospodarskih subjekata, ali jamstvo također mora glasiti na sve članove zajednice</w:t>
      </w:r>
    </w:p>
    <w:p w14:paraId="3FCE985B" w14:textId="77777777" w:rsidR="00CE5B6D" w:rsidRPr="00B54AAF" w:rsidRDefault="00CE5B6D" w:rsidP="00CE5B6D">
      <w:pPr>
        <w:autoSpaceDE w:val="0"/>
        <w:autoSpaceDN w:val="0"/>
        <w:adjustRightInd w:val="0"/>
        <w:spacing w:after="120"/>
        <w:ind w:right="272"/>
        <w:jc w:val="both"/>
        <w:rPr>
          <w:rFonts w:cs="Calibri"/>
          <w:color w:val="000000"/>
          <w:lang w:val="hr-HR"/>
        </w:rPr>
      </w:pPr>
    </w:p>
    <w:p w14:paraId="73B7A47C" w14:textId="1624A29F" w:rsidR="00CE5B6D" w:rsidRPr="00B54AAF" w:rsidRDefault="00505920" w:rsidP="00505920">
      <w:pPr>
        <w:pStyle w:val="Naslov2"/>
        <w:rPr>
          <w:lang w:val="hr-HR"/>
        </w:rPr>
      </w:pPr>
      <w:bookmarkStart w:id="166" w:name="_Toc513562369"/>
      <w:bookmarkStart w:id="167" w:name="_Toc528571870"/>
      <w:bookmarkStart w:id="168" w:name="_Toc2953274"/>
      <w:r w:rsidRPr="00B54AAF">
        <w:rPr>
          <w:caps w:val="0"/>
          <w:lang w:val="hr-HR"/>
        </w:rPr>
        <w:t>TAJNOST DOKUMENTACIJE GOSPODARSKIH SUBJEKATA</w:t>
      </w:r>
      <w:bookmarkEnd w:id="166"/>
      <w:bookmarkEnd w:id="167"/>
      <w:bookmarkEnd w:id="168"/>
    </w:p>
    <w:p w14:paraId="672E298C" w14:textId="17C52B03"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ArialMT"/>
          <w:lang w:val="hr-HR"/>
        </w:rPr>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w:t>
      </w:r>
      <w:r w:rsidR="0088270F">
        <w:rPr>
          <w:rFonts w:ascii="Calibri" w:hAnsi="Calibri" w:cs="ArialMT"/>
          <w:lang w:val="hr-HR"/>
        </w:rPr>
        <w:t xml:space="preserve">ZJN 2016 </w:t>
      </w:r>
      <w:r w:rsidRPr="00B54AAF">
        <w:rPr>
          <w:rFonts w:ascii="Calibri" w:hAnsi="Calibri" w:cs="ArialMT"/>
          <w:lang w:val="hr-HR"/>
        </w:rPr>
        <w:t>, u uvodnom dijelu dokumenta kojeg označi tajnom, navesti pravnu osnovu na temelju koje su ti podaci označeni tajnima</w:t>
      </w:r>
      <w:r w:rsidRPr="00B54AAF">
        <w:rPr>
          <w:rFonts w:ascii="Calibri" w:hAnsi="Calibri" w:cs="Calibri"/>
          <w:lang w:val="hr-HR"/>
        </w:rPr>
        <w:t xml:space="preserve">. </w:t>
      </w:r>
    </w:p>
    <w:p w14:paraId="70FCCD7A" w14:textId="709CE042"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Sukladno članku 52. stavak 3. </w:t>
      </w:r>
      <w:r w:rsidR="0088270F">
        <w:rPr>
          <w:rFonts w:ascii="Calibri" w:hAnsi="Calibri" w:cs="ArialMT"/>
          <w:lang w:val="hr-HR"/>
        </w:rPr>
        <w:t>ZJN 2016</w:t>
      </w:r>
      <w:r w:rsidRPr="00B54AAF">
        <w:rPr>
          <w:rFonts w:ascii="Calibri" w:hAnsi="Calibri" w:cs="Calibri"/>
          <w:lang w:val="hr-HR"/>
        </w:rPr>
        <w:t>, gospodarski subjekti ne smiju u postupcima javne nabave označiti tajnom:</w:t>
      </w:r>
    </w:p>
    <w:p w14:paraId="2D63B78F" w14:textId="77777777" w:rsidR="00CE5B6D" w:rsidRPr="00B54AAF" w:rsidRDefault="00CE5B6D" w:rsidP="00CE5B6D">
      <w:pPr>
        <w:tabs>
          <w:tab w:val="left" w:pos="284"/>
        </w:tabs>
        <w:ind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cijenu ponude,</w:t>
      </w:r>
    </w:p>
    <w:p w14:paraId="6585B4B3" w14:textId="77777777" w:rsidR="00CE5B6D" w:rsidRPr="00B54AAF" w:rsidRDefault="00CE5B6D" w:rsidP="00CE5B6D">
      <w:pPr>
        <w:tabs>
          <w:tab w:val="left" w:pos="284"/>
        </w:tabs>
        <w:ind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 xml:space="preserve">troškovnik, </w:t>
      </w:r>
    </w:p>
    <w:p w14:paraId="5572295E" w14:textId="77777777" w:rsidR="00CE5B6D" w:rsidRPr="00B54AAF" w:rsidRDefault="00CE5B6D" w:rsidP="00CE5B6D">
      <w:pPr>
        <w:tabs>
          <w:tab w:val="left" w:pos="284"/>
        </w:tabs>
        <w:ind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katalog,</w:t>
      </w:r>
    </w:p>
    <w:p w14:paraId="17A9DC09" w14:textId="77777777" w:rsidR="00CE5B6D" w:rsidRPr="00B54AAF" w:rsidRDefault="00CE5B6D" w:rsidP="00CE5B6D">
      <w:pPr>
        <w:tabs>
          <w:tab w:val="left" w:pos="284"/>
        </w:tabs>
        <w:ind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podatke u vezi s kriterijima za odabir ponude,</w:t>
      </w:r>
    </w:p>
    <w:p w14:paraId="6A6AF36C" w14:textId="77777777" w:rsidR="00CE5B6D" w:rsidRPr="00B54AAF" w:rsidRDefault="00CE5B6D" w:rsidP="00CE5B6D">
      <w:pPr>
        <w:tabs>
          <w:tab w:val="left" w:pos="284"/>
        </w:tabs>
        <w:ind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javne isprave,</w:t>
      </w:r>
    </w:p>
    <w:p w14:paraId="2409723E" w14:textId="77777777" w:rsidR="00CE5B6D" w:rsidRPr="00B54AAF" w:rsidRDefault="00CE5B6D" w:rsidP="00CE5B6D">
      <w:pPr>
        <w:tabs>
          <w:tab w:val="left" w:pos="284"/>
        </w:tabs>
        <w:ind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izvatke iz javnih registara te</w:t>
      </w:r>
    </w:p>
    <w:p w14:paraId="19707F9B" w14:textId="77777777" w:rsidR="00CE5B6D" w:rsidRPr="00B54AAF" w:rsidRDefault="00CE5B6D" w:rsidP="00CE5B6D">
      <w:pPr>
        <w:tabs>
          <w:tab w:val="left" w:pos="284"/>
        </w:tabs>
        <w:spacing w:after="120"/>
        <w:ind w:right="272"/>
        <w:jc w:val="both"/>
        <w:rPr>
          <w:rFonts w:ascii="Calibri" w:hAnsi="Calibri" w:cs="Calibri"/>
          <w:lang w:val="hr-HR"/>
        </w:rPr>
      </w:pPr>
      <w:r w:rsidRPr="00B54AAF">
        <w:rPr>
          <w:rFonts w:ascii="Calibri" w:hAnsi="Calibri" w:cs="Calibri"/>
          <w:lang w:val="hr-HR"/>
        </w:rPr>
        <w:t xml:space="preserve">- </w:t>
      </w:r>
      <w:r w:rsidRPr="00B54AAF">
        <w:rPr>
          <w:rFonts w:ascii="Calibri" w:hAnsi="Calibri" w:cs="Calibri"/>
          <w:lang w:val="hr-HR"/>
        </w:rPr>
        <w:tab/>
        <w:t xml:space="preserve">druge podatke koji se prema posebnom zakonu ili podzakonskom propisu moraju javno objaviti ili se ne smiju označiti tajnom. </w:t>
      </w:r>
    </w:p>
    <w:p w14:paraId="0BDC10F0" w14:textId="77777777" w:rsidR="00CE5B6D" w:rsidRPr="00B54AAF" w:rsidRDefault="00CE5B6D" w:rsidP="00FB4898">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14828070" w14:textId="3362CE9B" w:rsidR="00CE5B6D" w:rsidRPr="00B54AAF" w:rsidRDefault="00CE5B6D">
      <w:pPr>
        <w:tabs>
          <w:tab w:val="left" w:pos="284"/>
        </w:tabs>
        <w:ind w:right="272"/>
        <w:jc w:val="both"/>
        <w:rPr>
          <w:rFonts w:ascii="Calibri" w:hAnsi="Calibri" w:cs="Calibri"/>
          <w:lang w:val="hr-HR"/>
        </w:rPr>
      </w:pPr>
      <w:r w:rsidRPr="00B54AAF">
        <w:rPr>
          <w:rFonts w:ascii="Calibri" w:hAnsi="Calibri" w:cs="Calibri"/>
          <w:lang w:val="hr-HR"/>
        </w:rPr>
        <w:t xml:space="preserve">Naručitelj smije otkriti podatke iz članka 52. stavka 3. </w:t>
      </w:r>
      <w:r w:rsidR="0088270F">
        <w:rPr>
          <w:rFonts w:ascii="Calibri" w:hAnsi="Calibri" w:cs="ArialMT"/>
          <w:lang w:val="hr-HR"/>
        </w:rPr>
        <w:t xml:space="preserve">ZJN 2016 </w:t>
      </w:r>
      <w:r w:rsidRPr="00B54AAF">
        <w:rPr>
          <w:rFonts w:ascii="Calibri" w:hAnsi="Calibri" w:cs="Calibri"/>
          <w:lang w:val="hr-HR"/>
        </w:rPr>
        <w:t>dobivene od gospodarskih subjekata koje su oni označili tajnom.</w:t>
      </w:r>
    </w:p>
    <w:p w14:paraId="0061831A" w14:textId="77777777" w:rsidR="00AC114C" w:rsidRPr="00B54AAF" w:rsidRDefault="00AC114C" w:rsidP="00FB4898">
      <w:pPr>
        <w:spacing w:line="276" w:lineRule="auto"/>
        <w:jc w:val="both"/>
        <w:rPr>
          <w:rFonts w:cstheme="minorHAnsi"/>
          <w:lang w:val="hr-HR"/>
        </w:rPr>
      </w:pPr>
      <w:r w:rsidRPr="00B54AAF">
        <w:rPr>
          <w:rFonts w:cstheme="minorHAnsi"/>
          <w:lang w:val="hr-HR"/>
        </w:rPr>
        <w:t>Ugovor o javnoj nabavi sklapa se sa Ponuditeljem čija je ponuda odabrana kao najpovoljnija, a koji je dokazao svoju sposobnost i ispunio tražene uvjete iz Dokumentacije o nabavi</w:t>
      </w:r>
    </w:p>
    <w:p w14:paraId="37EF3D69" w14:textId="2BBDA017" w:rsidR="00AC114C" w:rsidRPr="00B54AAF" w:rsidRDefault="00AC114C" w:rsidP="00FB4898">
      <w:pPr>
        <w:spacing w:line="276" w:lineRule="auto"/>
        <w:jc w:val="both"/>
        <w:rPr>
          <w:rFonts w:cstheme="minorHAnsi"/>
          <w:color w:val="000000" w:themeColor="text1"/>
          <w:lang w:val="hr-HR"/>
        </w:rPr>
      </w:pPr>
      <w:bookmarkStart w:id="169" w:name="_Hlk525293227"/>
      <w:r w:rsidRPr="00B54AAF">
        <w:rPr>
          <w:rFonts w:cstheme="minorHAnsi"/>
          <w:lang w:val="hr-HR"/>
        </w:rPr>
        <w:t xml:space="preserve">Nabava usluga </w:t>
      </w:r>
      <w:r w:rsidR="00F6592C">
        <w:rPr>
          <w:rFonts w:cstheme="minorHAnsi"/>
          <w:lang w:val="hr-HR"/>
        </w:rPr>
        <w:t xml:space="preserve">vođenja projekta za Projekt </w:t>
      </w:r>
      <w:r w:rsidRPr="00B54AAF">
        <w:rPr>
          <w:rFonts w:cstheme="minorHAnsi"/>
          <w:lang w:val="hr-HR"/>
        </w:rPr>
        <w:t xml:space="preserve">projektiranja i izvođenja radova sanacije jame „Sovjak“ sufinancirat će se </w:t>
      </w:r>
      <w:r w:rsidRPr="00B54AAF">
        <w:rPr>
          <w:rFonts w:cstheme="minorHAnsi"/>
          <w:color w:val="000000" w:themeColor="text1"/>
          <w:lang w:val="hr-HR"/>
        </w:rPr>
        <w:t>kroz ESI fondove (EU doprinos sukladno Operativnom Programu Konkurentnost i Kohezija 2014-2020) i sredstvima FZOEU (Nacionalno sudjelovanje)</w:t>
      </w:r>
      <w:bookmarkEnd w:id="169"/>
      <w:r w:rsidRPr="00B54AAF">
        <w:rPr>
          <w:rFonts w:cstheme="minorHAnsi"/>
          <w:color w:val="000000" w:themeColor="text1"/>
          <w:lang w:val="hr-HR"/>
        </w:rPr>
        <w:t>.</w:t>
      </w:r>
    </w:p>
    <w:p w14:paraId="1CB46B34" w14:textId="77777777" w:rsidR="00AC114C" w:rsidRDefault="00AC114C" w:rsidP="00AC114C">
      <w:pPr>
        <w:spacing w:line="276" w:lineRule="auto"/>
        <w:rPr>
          <w:rFonts w:cstheme="minorHAnsi"/>
          <w:color w:val="000000" w:themeColor="text1"/>
          <w:lang w:val="hr-HR"/>
        </w:rPr>
      </w:pPr>
    </w:p>
    <w:p w14:paraId="535FA926" w14:textId="77777777" w:rsidR="009415CC" w:rsidRDefault="009415CC" w:rsidP="00AC114C">
      <w:pPr>
        <w:spacing w:line="276" w:lineRule="auto"/>
        <w:rPr>
          <w:rFonts w:cstheme="minorHAnsi"/>
          <w:color w:val="000000" w:themeColor="text1"/>
          <w:lang w:val="hr-HR"/>
        </w:rPr>
      </w:pPr>
    </w:p>
    <w:p w14:paraId="17E8F4B1" w14:textId="77777777" w:rsidR="009415CC" w:rsidRPr="00B54AAF" w:rsidRDefault="009415CC" w:rsidP="00AC114C">
      <w:pPr>
        <w:spacing w:line="276" w:lineRule="auto"/>
        <w:rPr>
          <w:rFonts w:cstheme="minorHAnsi"/>
          <w:color w:val="000000" w:themeColor="text1"/>
          <w:lang w:val="hr-HR"/>
        </w:rPr>
      </w:pPr>
    </w:p>
    <w:p w14:paraId="045F3D00" w14:textId="23E4EEE3" w:rsidR="00AC114C" w:rsidRPr="00B54AAF" w:rsidRDefault="00AC114C" w:rsidP="00AC114C">
      <w:pPr>
        <w:pStyle w:val="Naslov2"/>
        <w:spacing w:before="240" w:line="276" w:lineRule="auto"/>
        <w:ind w:left="567" w:hanging="578"/>
        <w:jc w:val="both"/>
        <w:rPr>
          <w:lang w:val="hr-HR"/>
        </w:rPr>
      </w:pPr>
      <w:bookmarkStart w:id="170" w:name="_Toc526842215"/>
      <w:bookmarkStart w:id="171" w:name="_Toc2953275"/>
      <w:r w:rsidRPr="00B54AAF">
        <w:rPr>
          <w:caps w:val="0"/>
          <w:lang w:val="hr-HR"/>
        </w:rPr>
        <w:t>POSEBNI UVJETI ZA IZVRŠENJE UGOVORA</w:t>
      </w:r>
      <w:bookmarkEnd w:id="170"/>
      <w:bookmarkEnd w:id="171"/>
    </w:p>
    <w:p w14:paraId="5081660F" w14:textId="77777777" w:rsidR="00AC114C" w:rsidRPr="00B54AAF" w:rsidRDefault="00AC114C" w:rsidP="00AC114C">
      <w:pPr>
        <w:spacing w:line="276" w:lineRule="auto"/>
        <w:rPr>
          <w:rFonts w:cstheme="minorHAnsi"/>
          <w:color w:val="000000" w:themeColor="text1"/>
          <w:lang w:val="hr-HR"/>
        </w:rPr>
      </w:pPr>
    </w:p>
    <w:p w14:paraId="7013AB20" w14:textId="647BA9EC" w:rsidR="00AC114C" w:rsidRPr="00B54AAF" w:rsidRDefault="00AC114C" w:rsidP="00FB4898">
      <w:pPr>
        <w:spacing w:line="276" w:lineRule="auto"/>
        <w:jc w:val="both"/>
        <w:rPr>
          <w:rFonts w:cstheme="minorHAnsi"/>
          <w:lang w:val="hr-HR"/>
        </w:rPr>
      </w:pPr>
      <w:r w:rsidRPr="00B54AAF">
        <w:rPr>
          <w:rFonts w:cstheme="minorHAnsi"/>
          <w:color w:val="000000" w:themeColor="text1"/>
          <w:lang w:val="hr-HR"/>
        </w:rPr>
        <w:t xml:space="preserve">Obzirom da se sredstva dodjeljuju za Projekt „Sanacija jame Sovjak“ koji se sastoji od više postupka javne nabave vezanih uz nabavu usluga projektiranja i izvođenja radova na sanaciji, nabave usluga nadzora radova </w:t>
      </w:r>
      <w:r w:rsidRPr="00B54AAF">
        <w:rPr>
          <w:rFonts w:cstheme="minorHAnsi"/>
          <w:lang w:val="hr-HR"/>
        </w:rPr>
        <w:t xml:space="preserve">te nabave usluga </w:t>
      </w:r>
      <w:r w:rsidR="00512EFC">
        <w:rPr>
          <w:rFonts w:cstheme="minorHAnsi"/>
          <w:lang w:val="hr-HR"/>
        </w:rPr>
        <w:t>voditelja projekta</w:t>
      </w:r>
      <w:r w:rsidRPr="00B54AAF">
        <w:rPr>
          <w:rFonts w:cstheme="minorHAnsi"/>
          <w:lang w:val="hr-HR"/>
        </w:rPr>
        <w:t xml:space="preserve"> i nabave usluga promidžbe i vidljivosti, uspješno provođenje Projekta ovisi o uspješnom završetku svih navedenih postupaka javne nabave, u rokovima koji omogućavaju izvršenje svih aktivnosti Projekta temeljem Ugovora o dodjeli bespovratnih sredstava.</w:t>
      </w:r>
    </w:p>
    <w:p w14:paraId="3D98EBE0" w14:textId="77777777" w:rsidR="00AC114C" w:rsidRPr="00B54AAF" w:rsidRDefault="00AC114C" w:rsidP="00FB4898">
      <w:pPr>
        <w:spacing w:line="276" w:lineRule="auto"/>
        <w:jc w:val="both"/>
        <w:rPr>
          <w:rFonts w:cstheme="minorHAnsi"/>
          <w:lang w:val="hr-HR"/>
        </w:rPr>
      </w:pPr>
      <w:r w:rsidRPr="00B54AAF">
        <w:rPr>
          <w:rFonts w:cstheme="minorHAnsi"/>
          <w:lang w:val="hr-HR"/>
        </w:rPr>
        <w:t>Stoga u slučaju ukoliko se ne ostvare navedene pretpostavke za uspješno provođenje Projekta, Naručitelj zadržava pravo poništenja postupka javne nabave sukladno članku 298. ZJN 2016.</w:t>
      </w:r>
    </w:p>
    <w:p w14:paraId="2E9DD6F4" w14:textId="77777777" w:rsidR="00AC114C" w:rsidRPr="00B54AAF" w:rsidRDefault="00AC114C" w:rsidP="00FB4898">
      <w:pPr>
        <w:spacing w:line="276" w:lineRule="auto"/>
        <w:jc w:val="both"/>
        <w:rPr>
          <w:rFonts w:eastAsia="Calibri" w:cstheme="minorHAnsi"/>
          <w:lang w:val="hr-HR"/>
        </w:rPr>
      </w:pPr>
      <w:r w:rsidRPr="00B54AAF">
        <w:rPr>
          <w:rFonts w:eastAsia="Calibri" w:cstheme="minorHAnsi"/>
          <w:lang w:val="hr-HR"/>
        </w:rPr>
        <w:t>Prijedlog Ugovora je sastavni dio Dokumentacije o nabavi (</w:t>
      </w:r>
      <w:r w:rsidRPr="00B54AAF">
        <w:rPr>
          <w:rFonts w:cstheme="minorHAnsi"/>
          <w:lang w:val="hr-HR"/>
        </w:rPr>
        <w:t>Knjiga 2</w:t>
      </w:r>
      <w:r w:rsidRPr="00B54AAF">
        <w:rPr>
          <w:rFonts w:eastAsia="Calibri" w:cstheme="minorHAnsi"/>
          <w:lang w:val="hr-HR"/>
        </w:rPr>
        <w:t>). Prijedlog ugovora se daje na uvid ponuditeljima, te isti nije potrebno dostavljati u sklopu ponude.</w:t>
      </w:r>
    </w:p>
    <w:p w14:paraId="784C1BAA" w14:textId="77777777" w:rsidR="00AC114C" w:rsidRDefault="00AC114C" w:rsidP="00FB4898">
      <w:pPr>
        <w:spacing w:line="276" w:lineRule="auto"/>
        <w:jc w:val="both"/>
        <w:rPr>
          <w:rFonts w:cstheme="minorHAnsi"/>
          <w:lang w:val="hr-HR"/>
        </w:rPr>
      </w:pPr>
      <w:r w:rsidRPr="00B54AAF">
        <w:rPr>
          <w:rFonts w:cstheme="minorHAnsi"/>
          <w:lang w:val="hr-HR"/>
        </w:rPr>
        <w:t>Gospodarski subjekt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ZJN 2016.</w:t>
      </w:r>
    </w:p>
    <w:p w14:paraId="613191EA" w14:textId="77777777" w:rsidR="00F6592C" w:rsidRDefault="00F6592C" w:rsidP="00F6592C">
      <w:pPr>
        <w:pStyle w:val="Tekstkomentara"/>
      </w:pPr>
      <w:r>
        <w:t>S obzirom da se radi o jednokratnom projektu sanacije jame „Sovjak“, ne predviđa se obnavljanje ugovora.</w:t>
      </w:r>
    </w:p>
    <w:p w14:paraId="45B7A27D" w14:textId="77777777" w:rsidR="00F6592C" w:rsidRDefault="00F6592C" w:rsidP="00F6592C">
      <w:pPr>
        <w:pStyle w:val="Tekstkomentara"/>
      </w:pPr>
      <w:r>
        <w:t>Na izmjene ugovora o javnoj nabavi tijekom njegovog trajanja primjenjivat će se relevantni članci ZJN 2016.</w:t>
      </w:r>
    </w:p>
    <w:p w14:paraId="30E15F24" w14:textId="77777777" w:rsidR="00F6592C" w:rsidRDefault="00F6592C" w:rsidP="00F6592C">
      <w:pPr>
        <w:pStyle w:val="Tekstkomentara"/>
      </w:pPr>
      <w:r>
        <w:t>Izmjene osnovnog ugovora bez provođenja postupka javne nabave dozvoljene su sukladno člancima 314.- 320. ZJN 2016. Izmjene ne smiju imati za posljedicu izmjenu cjelokupne prirode ugovora koja se odnosi na predmet nabave te moraju ispunjavati kumulativne uvjete navedene u prethodnim člancima iz ZJN 2016.</w:t>
      </w:r>
    </w:p>
    <w:p w14:paraId="510BB7BA" w14:textId="77777777" w:rsidR="00F6592C" w:rsidRDefault="00F6592C" w:rsidP="00F6592C">
      <w:pPr>
        <w:pStyle w:val="Tekstkomentara"/>
      </w:pPr>
    </w:p>
    <w:p w14:paraId="499437A2" w14:textId="77777777" w:rsidR="00F6592C" w:rsidRDefault="00F6592C" w:rsidP="00F6592C">
      <w:pPr>
        <w:pStyle w:val="Tekstkomentara"/>
      </w:pPr>
      <w:r>
        <w:t xml:space="preserve">Naručitelj smije izmijeniti ugovor o javnoj nabavi tijekom njegova trajanja bez provođenja novog postupka javne nabave samo u skladu s odredbama članaka 315. – 320. ZJN 2016. </w:t>
      </w:r>
    </w:p>
    <w:p w14:paraId="56270C41" w14:textId="77777777" w:rsidR="00F6592C" w:rsidRDefault="00F6592C" w:rsidP="00F6592C">
      <w:pPr>
        <w:pStyle w:val="Tekstkomentara"/>
      </w:pPr>
      <w:r>
        <w:t xml:space="preserve">Naručitelj smije izmijeniti ugovor o javnoj nabavi tijekom njegova trajanja bez provođenja novog postupka javne nabave ako izmjene, neovisno o njihovoj vrijednosti, nisu značajne u smislu članka 321. ZJN 2016. </w:t>
      </w:r>
    </w:p>
    <w:p w14:paraId="330E019D" w14:textId="77777777" w:rsidR="00F6592C" w:rsidRDefault="00F6592C" w:rsidP="00F6592C">
      <w:pPr>
        <w:pStyle w:val="Tekstkomentara"/>
      </w:pPr>
    </w:p>
    <w:p w14:paraId="3B60C25F" w14:textId="77777777" w:rsidR="00F6592C" w:rsidRDefault="00F6592C" w:rsidP="00F6592C">
      <w:pPr>
        <w:pStyle w:val="Tekstkomentara"/>
      </w:pPr>
      <w:r>
        <w:t xml:space="preserve">Naručitelj smije izmijeniti ugovor o javnoj nabavi tijekom njegova trajanja bez provođenja novog postupka javne nabave radi nabave dodatnih usluga od prvotnog ugovaratelja koji su se pokazali potrebnim, a nisu bili uključeni u prvotnu nabavu, sukladno uvjetima navedenim u članku 316. ZJN 2016. </w:t>
      </w:r>
    </w:p>
    <w:p w14:paraId="0A0D844A" w14:textId="77777777" w:rsidR="00F6592C" w:rsidRDefault="00F6592C" w:rsidP="00F6592C">
      <w:pPr>
        <w:pStyle w:val="Tekstkomentara"/>
      </w:pPr>
      <w:r>
        <w:t xml:space="preserve">Naručitelj smije izmijeniti ugovor o javnoj nabavi tijekom njegova trajanja bez provođenja novog postupka javne nabave ako su kumulativno ispunjeni uvjeti sukladno članku 317. ZJN 2016. </w:t>
      </w:r>
    </w:p>
    <w:p w14:paraId="4398D330" w14:textId="77777777" w:rsidR="00F6592C" w:rsidRDefault="00F6592C" w:rsidP="00F6592C">
      <w:pPr>
        <w:pStyle w:val="Tekstkomentara"/>
      </w:pPr>
      <w:r>
        <w:t xml:space="preserve">Naručitelj smije izmijeniti ugovor o javnoj nabavi tijekom njegova trajanja bez provođenja novog postupka javne nabave s ciljem zamjene prvotnog ugovaratelja s novim ugovarateljem sukladno članku 318. ZJN 2016. </w:t>
      </w:r>
    </w:p>
    <w:p w14:paraId="58EABD24" w14:textId="77777777" w:rsidR="00F6592C" w:rsidRDefault="00F6592C" w:rsidP="00F6592C">
      <w:pPr>
        <w:pStyle w:val="Tekstkomentara"/>
      </w:pPr>
      <w:r>
        <w:t>Naručitelj smije izmijeniti ugovor o javnoj nabavi tijekom njegova trajanja bez provođenja novog postupka javne nabave ako su kumulativno ispunjeni uvjeti sukladno članku 320. ZJN.</w:t>
      </w:r>
    </w:p>
    <w:p w14:paraId="4066ECB6" w14:textId="77777777" w:rsidR="00F6592C" w:rsidRDefault="00F6592C" w:rsidP="00F6592C">
      <w:pPr>
        <w:pStyle w:val="Tekstkomentara"/>
      </w:pPr>
    </w:p>
    <w:p w14:paraId="4793EBC4" w14:textId="77777777" w:rsidR="00F6592C" w:rsidRPr="002A33D7" w:rsidRDefault="00F6592C" w:rsidP="00F6592C">
      <w:pPr>
        <w:spacing w:line="276" w:lineRule="auto"/>
        <w:rPr>
          <w:rFonts w:cstheme="minorHAnsi"/>
        </w:rPr>
      </w:pPr>
      <w:r>
        <w:t>Rok osnovnog ugovora može biti predmet izmjene ugovora sukladno člancima i odredbama 314.-321. ZJN 2016 uvažavajući da se predmet nabave sufinancira putem ugovora o dodjeli bespovratnih sredstva koji je sklopljen na određeni rok provedbe te se u ugovornom roku moraju provesti sve projektne aktivnosti pa tako i ovaj predmet nabave. Izvršitelj je dužan poštivati unaprijed navedeni rok završetka izvršenja ugovora o dodjeli sredstava.</w:t>
      </w:r>
    </w:p>
    <w:p w14:paraId="10C89C64" w14:textId="77777777" w:rsidR="00F6592C" w:rsidRPr="002A33D7" w:rsidRDefault="00F6592C" w:rsidP="00F6592C">
      <w:pPr>
        <w:spacing w:line="276" w:lineRule="auto"/>
        <w:rPr>
          <w:rFonts w:cstheme="minorHAnsi"/>
        </w:rPr>
      </w:pPr>
    </w:p>
    <w:p w14:paraId="6B362BB8" w14:textId="77777777" w:rsidR="00400498" w:rsidRPr="00B54AAF" w:rsidRDefault="00400498" w:rsidP="00FB4898">
      <w:pPr>
        <w:spacing w:line="276" w:lineRule="auto"/>
        <w:jc w:val="both"/>
        <w:rPr>
          <w:rFonts w:cstheme="minorHAnsi"/>
          <w:lang w:val="hr-HR"/>
        </w:rPr>
      </w:pPr>
    </w:p>
    <w:p w14:paraId="1ACE3E79" w14:textId="77777777" w:rsidR="00AC114C" w:rsidRPr="00B54AAF" w:rsidRDefault="00AC114C" w:rsidP="00481ABA">
      <w:pPr>
        <w:pStyle w:val="Naslov3"/>
        <w:numPr>
          <w:ilvl w:val="2"/>
          <w:numId w:val="6"/>
        </w:numPr>
        <w:rPr>
          <w:rFonts w:asciiTheme="minorHAnsi" w:hAnsiTheme="minorHAnsi" w:cstheme="minorHAnsi"/>
          <w:lang w:val="hr-HR"/>
        </w:rPr>
      </w:pPr>
      <w:r w:rsidRPr="00B54AAF">
        <w:rPr>
          <w:rFonts w:asciiTheme="minorHAnsi" w:hAnsiTheme="minorHAnsi" w:cstheme="minorHAnsi"/>
          <w:lang w:val="hr-HR"/>
        </w:rPr>
        <w:t>Intelektualno vlasništvo</w:t>
      </w:r>
    </w:p>
    <w:p w14:paraId="753F6937" w14:textId="77777777" w:rsidR="00AC114C" w:rsidRPr="00B54AAF" w:rsidRDefault="00AC114C" w:rsidP="00AC114C">
      <w:pPr>
        <w:spacing w:line="276" w:lineRule="auto"/>
        <w:rPr>
          <w:rFonts w:cstheme="minorHAnsi"/>
          <w:lang w:val="hr-HR"/>
        </w:rPr>
      </w:pPr>
      <w:r w:rsidRPr="00B54AAF">
        <w:rPr>
          <w:rFonts w:cstheme="minorHAnsi"/>
          <w:lang w:val="hr-HR"/>
        </w:rPr>
        <w:t>Naručitelj polaže pravo na intelektualno i fizičko vlasništvo svih materijala koji nastanu tijekom provedbe ovog ugovora od strane Izvođača. Naručitelj je u potpunosti slobodan dalje koristiti, davati na uporabu ili prepravljati materijale bez traženja dopuštenja od Izvođača.</w:t>
      </w:r>
    </w:p>
    <w:p w14:paraId="621EC84C" w14:textId="77777777" w:rsidR="00482DE8" w:rsidRPr="00B54AAF" w:rsidRDefault="00482DE8" w:rsidP="00AC114C">
      <w:pPr>
        <w:spacing w:line="276" w:lineRule="auto"/>
        <w:rPr>
          <w:rFonts w:cstheme="minorHAnsi"/>
          <w:lang w:val="hr-HR"/>
        </w:rPr>
      </w:pPr>
    </w:p>
    <w:p w14:paraId="4619AD6B" w14:textId="4471116F" w:rsidR="00482DE8" w:rsidRPr="00B54AAF" w:rsidRDefault="002A60B5" w:rsidP="00400498">
      <w:pPr>
        <w:pStyle w:val="Naslov3"/>
        <w:numPr>
          <w:ilvl w:val="2"/>
          <w:numId w:val="6"/>
        </w:numPr>
        <w:rPr>
          <w:rFonts w:asciiTheme="minorHAnsi" w:hAnsiTheme="minorHAnsi" w:cstheme="minorHAnsi"/>
          <w:lang w:val="hr-HR"/>
        </w:rPr>
      </w:pPr>
      <w:r>
        <w:rPr>
          <w:rFonts w:asciiTheme="minorHAnsi" w:hAnsiTheme="minorHAnsi" w:cstheme="minorHAnsi"/>
          <w:lang w:val="hr-HR"/>
        </w:rPr>
        <w:t>O</w:t>
      </w:r>
      <w:r w:rsidR="00563772">
        <w:rPr>
          <w:rFonts w:asciiTheme="minorHAnsi" w:hAnsiTheme="minorHAnsi" w:cstheme="minorHAnsi"/>
          <w:lang w:val="hr-HR"/>
        </w:rPr>
        <w:t xml:space="preserve">dredbe koje se odnose na </w:t>
      </w:r>
      <w:r w:rsidR="00563772" w:rsidRPr="00B54AAF">
        <w:rPr>
          <w:rFonts w:asciiTheme="minorHAnsi" w:hAnsiTheme="minorHAnsi" w:cstheme="minorHAnsi"/>
          <w:lang w:val="hr-HR"/>
        </w:rPr>
        <w:t xml:space="preserve"> </w:t>
      </w:r>
      <w:r w:rsidR="00482DE8" w:rsidRPr="00B54AAF">
        <w:rPr>
          <w:rFonts w:asciiTheme="minorHAnsi" w:hAnsiTheme="minorHAnsi" w:cstheme="minorHAnsi"/>
          <w:lang w:val="hr-HR"/>
        </w:rPr>
        <w:t>osoblje</w:t>
      </w:r>
    </w:p>
    <w:p w14:paraId="3C40D863" w14:textId="77777777" w:rsidR="00482DE8" w:rsidRPr="00B54AAF" w:rsidRDefault="00482DE8" w:rsidP="00AC114C">
      <w:pPr>
        <w:spacing w:line="276" w:lineRule="auto"/>
        <w:rPr>
          <w:rFonts w:cstheme="minorHAnsi"/>
          <w:lang w:val="hr-HR"/>
        </w:rPr>
      </w:pPr>
    </w:p>
    <w:p w14:paraId="4DD051BC" w14:textId="77777777" w:rsidR="00482DE8" w:rsidRPr="00B54AAF" w:rsidRDefault="00482DE8" w:rsidP="00482DE8">
      <w:pPr>
        <w:rPr>
          <w:rFonts w:ascii="Calibri" w:hAnsi="Calibri"/>
          <w:bCs/>
          <w:lang w:val="hr-HR"/>
        </w:rPr>
      </w:pPr>
      <w:r w:rsidRPr="00B54AAF">
        <w:rPr>
          <w:rFonts w:ascii="Calibri" w:hAnsi="Calibri"/>
          <w:bCs/>
          <w:lang w:val="hr-HR"/>
        </w:rPr>
        <w:t xml:space="preserve">Osim ključnih stručnjaka navedenih u </w:t>
      </w:r>
      <w:r w:rsidRPr="00B54AAF">
        <w:rPr>
          <w:rFonts w:ascii="Calibri" w:hAnsi="Calibri"/>
          <w:b/>
          <w:color w:val="00B0F0"/>
          <w:lang w:val="hr-HR"/>
        </w:rPr>
        <w:t xml:space="preserve">točci </w:t>
      </w:r>
      <w:r w:rsidRPr="00B54AAF">
        <w:rPr>
          <w:rFonts w:ascii="Calibri" w:hAnsi="Calibri"/>
          <w:b/>
          <w:color w:val="00B0F0"/>
          <w:lang w:val="hr-HR"/>
        </w:rPr>
        <w:fldChar w:fldCharType="begin"/>
      </w:r>
      <w:r w:rsidRPr="00B54AAF">
        <w:rPr>
          <w:rFonts w:ascii="Calibri" w:hAnsi="Calibri"/>
          <w:b/>
          <w:color w:val="00B0F0"/>
          <w:lang w:val="hr-HR"/>
        </w:rPr>
        <w:instrText xml:space="preserve"> REF _Ref528656953 \r \h  \* MERGEFORMAT </w:instrText>
      </w:r>
      <w:r w:rsidRPr="00B54AAF">
        <w:rPr>
          <w:rFonts w:ascii="Calibri" w:hAnsi="Calibri"/>
          <w:b/>
          <w:color w:val="00B0F0"/>
          <w:lang w:val="hr-HR"/>
        </w:rPr>
      </w:r>
      <w:r w:rsidRPr="00B54AAF">
        <w:rPr>
          <w:rFonts w:ascii="Calibri" w:hAnsi="Calibri"/>
          <w:b/>
          <w:color w:val="00B0F0"/>
          <w:lang w:val="hr-HR"/>
        </w:rPr>
        <w:fldChar w:fldCharType="separate"/>
      </w:r>
      <w:r w:rsidR="00BA713D">
        <w:rPr>
          <w:rFonts w:ascii="Calibri" w:hAnsi="Calibri"/>
          <w:b/>
          <w:color w:val="00B0F0"/>
          <w:lang w:val="hr-HR"/>
        </w:rPr>
        <w:t>4.3.1</w:t>
      </w:r>
      <w:r w:rsidRPr="00B54AAF">
        <w:rPr>
          <w:rFonts w:ascii="Calibri" w:hAnsi="Calibri"/>
          <w:b/>
          <w:color w:val="00B0F0"/>
          <w:lang w:val="hr-HR"/>
        </w:rPr>
        <w:fldChar w:fldCharType="end"/>
      </w:r>
      <w:r w:rsidRPr="00B54AAF">
        <w:rPr>
          <w:rFonts w:ascii="Calibri" w:hAnsi="Calibri"/>
          <w:b/>
          <w:color w:val="00B0F0"/>
          <w:lang w:val="hr-HR"/>
        </w:rPr>
        <w:t>2.,</w:t>
      </w:r>
      <w:r w:rsidRPr="00B54AAF">
        <w:rPr>
          <w:rFonts w:ascii="Calibri" w:hAnsi="Calibri"/>
          <w:bCs/>
          <w:lang w:val="hr-HR"/>
        </w:rPr>
        <w:t xml:space="preserve"> (tehnička i stručna sposobnost) gospodarski subjekt mora imati na raspolaganju i neključne stručnjake kako slijedi:</w:t>
      </w:r>
    </w:p>
    <w:p w14:paraId="4BDC85A5" w14:textId="77777777" w:rsidR="00482DE8" w:rsidRPr="00B54AAF" w:rsidRDefault="00482DE8" w:rsidP="00482DE8">
      <w:pPr>
        <w:spacing w:line="276" w:lineRule="auto"/>
        <w:rPr>
          <w:rFonts w:ascii="Calibri" w:hAnsi="Calibri"/>
          <w:lang w:val="hr-HR"/>
        </w:rPr>
      </w:pPr>
    </w:p>
    <w:p w14:paraId="65FFD771" w14:textId="77777777" w:rsidR="00482DE8" w:rsidRPr="00B54AAF" w:rsidRDefault="00482DE8" w:rsidP="00482DE8">
      <w:pPr>
        <w:spacing w:line="276" w:lineRule="auto"/>
        <w:rPr>
          <w:rFonts w:ascii="Calibri" w:hAnsi="Calibri"/>
          <w:lang w:val="hr-HR"/>
        </w:rPr>
      </w:pPr>
      <w:r w:rsidRPr="00B54AAF">
        <w:rPr>
          <w:rFonts w:ascii="Calibri" w:hAnsi="Calibri"/>
          <w:lang w:val="hr-HR"/>
        </w:rPr>
        <w:t>Ostali stručnjaci su članovi Tima za upravljanje projektom koje odabrani ponuditelj mora imati na raspolaganju za izvršenje Ugovora. S obzirom na vrstu aktivnosti, očekuje se da će za potrebu provedbe istih biti potrebno</w:t>
      </w:r>
    </w:p>
    <w:p w14:paraId="22F8F55A" w14:textId="77777777" w:rsidR="00482DE8" w:rsidRPr="00B54AAF" w:rsidRDefault="00482DE8" w:rsidP="00482DE8">
      <w:pPr>
        <w:spacing w:line="276" w:lineRule="auto"/>
        <w:rPr>
          <w:rFonts w:ascii="Calibri" w:hAnsi="Calibri"/>
          <w:lang w:val="hr-HR"/>
        </w:rPr>
      </w:pPr>
      <w:r w:rsidRPr="00B54AAF">
        <w:rPr>
          <w:rFonts w:ascii="Calibri" w:hAnsi="Calibri"/>
          <w:lang w:val="hr-HR"/>
        </w:rPr>
        <w:t>angažirati stručnjake u sljedećim područjima stručnosti:</w:t>
      </w:r>
    </w:p>
    <w:p w14:paraId="43E9355E" w14:textId="77777777" w:rsidR="00482DE8" w:rsidRPr="00B54AAF" w:rsidRDefault="00482DE8" w:rsidP="00482DE8">
      <w:pPr>
        <w:spacing w:line="276" w:lineRule="auto"/>
        <w:rPr>
          <w:rFonts w:ascii="Calibri" w:hAnsi="Calibri"/>
          <w:lang w:val="hr-HR"/>
        </w:rPr>
      </w:pPr>
    </w:p>
    <w:p w14:paraId="64B12F69" w14:textId="77777777" w:rsidR="00482DE8" w:rsidRPr="00B54AAF" w:rsidRDefault="00482DE8" w:rsidP="00482DE8">
      <w:pPr>
        <w:rPr>
          <w:rFonts w:cs="Times New Roman"/>
          <w:lang w:val="hr-HR"/>
        </w:rPr>
      </w:pPr>
      <w:r w:rsidRPr="00B54AAF">
        <w:rPr>
          <w:rFonts w:cs="Times New Roman"/>
          <w:lang w:val="hr-HR"/>
        </w:rPr>
        <w:t>Vezano uz vrstu Usluga predviđa se potreba sudjelovanja sljedećih stručnjaka:</w:t>
      </w:r>
    </w:p>
    <w:p w14:paraId="7C74CE4B" w14:textId="705A2E7D" w:rsidR="00482DE8" w:rsidRPr="008D443E" w:rsidRDefault="008D443E" w:rsidP="008F3E9E">
      <w:pPr>
        <w:rPr>
          <w:rFonts w:cs="Times New Roman"/>
          <w:lang w:val="hr-HR"/>
        </w:rPr>
      </w:pPr>
      <w:r>
        <w:rPr>
          <w:rFonts w:cs="Times New Roman"/>
          <w:lang w:val="hr-HR"/>
        </w:rPr>
        <w:t xml:space="preserve">STRUČNJAK 3: </w:t>
      </w:r>
      <w:r w:rsidRPr="008D443E">
        <w:rPr>
          <w:rFonts w:cs="Times New Roman"/>
          <w:lang w:val="hr-HR"/>
        </w:rPr>
        <w:t>STRUČNJAK ZA UPRAVLJANJE UGOVOROM O DODJELI BESPOVRATNIH SREDSTAVA</w:t>
      </w:r>
      <w:r w:rsidR="00482DE8" w:rsidRPr="008D443E">
        <w:rPr>
          <w:rFonts w:cs="Times New Roman"/>
          <w:lang w:val="hr-HR"/>
        </w:rPr>
        <w:t>,</w:t>
      </w:r>
    </w:p>
    <w:p w14:paraId="7B3D5102" w14:textId="77777777" w:rsidR="00555CB2" w:rsidRDefault="00555CB2" w:rsidP="00555CB2">
      <w:pPr>
        <w:autoSpaceDE w:val="0"/>
        <w:autoSpaceDN w:val="0"/>
        <w:adjustRightInd w:val="0"/>
        <w:ind w:right="282"/>
        <w:rPr>
          <w:rFonts w:cs="Times New Roman"/>
          <w:b/>
        </w:rPr>
      </w:pPr>
      <w:r>
        <w:rPr>
          <w:rFonts w:cs="Times New Roman"/>
          <w:b/>
        </w:rPr>
        <w:t>Kvalifikacije i vještine:</w:t>
      </w:r>
    </w:p>
    <w:p w14:paraId="580D6FAD" w14:textId="52A053A0" w:rsidR="008D443E" w:rsidRDefault="00506287" w:rsidP="008F3E9E">
      <w:pPr>
        <w:rPr>
          <w:rFonts w:cs="Times New Roman"/>
          <w:lang w:val="hr-HR"/>
        </w:rPr>
      </w:pPr>
      <w:r w:rsidRPr="00506287">
        <w:rPr>
          <w:rFonts w:cs="Times New Roman"/>
          <w:lang w:val="hr-HR"/>
        </w:rPr>
        <w:t>-</w:t>
      </w:r>
      <w:r w:rsidRPr="00506287">
        <w:rPr>
          <w:rFonts w:cs="Times New Roman"/>
          <w:lang w:val="hr-HR"/>
        </w:rPr>
        <w:tab/>
        <w:t>Završen sveučilišni studij, odnosno završen preddiplomski i diplomski sveučilišni studij ili integrirani preddiplomski i diplomski sveučilišni studij (minimalno 300 ECTS bodova) ili specijalistički diplomski stručni studij (najmanje 4 godine) pravnog smjera;</w:t>
      </w:r>
    </w:p>
    <w:p w14:paraId="16822E98" w14:textId="5BE9CF2D" w:rsidR="008D443E" w:rsidRDefault="00506287" w:rsidP="008F3E9E">
      <w:pPr>
        <w:rPr>
          <w:rFonts w:cs="Times New Roman"/>
          <w:lang w:val="hr-HR"/>
        </w:rPr>
      </w:pPr>
      <w:r>
        <w:rPr>
          <w:rFonts w:ascii="Verdana" w:hAnsi="Verdana"/>
          <w:bCs/>
          <w:sz w:val="18"/>
          <w:szCs w:val="18"/>
        </w:rPr>
        <w:t xml:space="preserve">- </w:t>
      </w:r>
      <w:r w:rsidRPr="00120844">
        <w:rPr>
          <w:rFonts w:ascii="Verdana" w:hAnsi="Verdana"/>
          <w:bCs/>
          <w:sz w:val="18"/>
          <w:szCs w:val="18"/>
        </w:rPr>
        <w:t>minimalno pet godina iskustva u području pripreme i provedbe</w:t>
      </w:r>
      <w:r>
        <w:rPr>
          <w:rFonts w:ascii="Verdana" w:hAnsi="Verdana"/>
          <w:bCs/>
          <w:sz w:val="18"/>
          <w:szCs w:val="18"/>
        </w:rPr>
        <w:t xml:space="preserve"> Ugovora o dodjeli bespovratnih sredstava,</w:t>
      </w:r>
    </w:p>
    <w:p w14:paraId="1B424288" w14:textId="77777777" w:rsidR="008D443E" w:rsidRDefault="008D443E" w:rsidP="008F3E9E">
      <w:pPr>
        <w:rPr>
          <w:rFonts w:cs="Times New Roman"/>
          <w:lang w:val="hr-HR"/>
        </w:rPr>
      </w:pPr>
    </w:p>
    <w:p w14:paraId="281B1CD1" w14:textId="4F79B544" w:rsidR="00482DE8" w:rsidRPr="008D443E" w:rsidRDefault="008D443E" w:rsidP="008F3E9E">
      <w:pPr>
        <w:rPr>
          <w:rFonts w:cs="Times New Roman"/>
          <w:lang w:val="hr-HR"/>
        </w:rPr>
      </w:pPr>
      <w:r>
        <w:rPr>
          <w:rFonts w:cs="Times New Roman"/>
          <w:lang w:val="hr-HR"/>
        </w:rPr>
        <w:t xml:space="preserve">STRUČNJAK 4: </w:t>
      </w:r>
      <w:r w:rsidRPr="008D443E">
        <w:rPr>
          <w:rFonts w:cs="Times New Roman"/>
          <w:lang w:val="hr-HR"/>
        </w:rPr>
        <w:t>STRUČNJAK ZA RAČUNOVODSTVO, FINANCIJE I REVIZIJU,</w:t>
      </w:r>
    </w:p>
    <w:p w14:paraId="7A59BC66" w14:textId="77777777" w:rsidR="00555CB2" w:rsidRDefault="00555CB2" w:rsidP="00555CB2">
      <w:pPr>
        <w:autoSpaceDE w:val="0"/>
        <w:autoSpaceDN w:val="0"/>
        <w:adjustRightInd w:val="0"/>
        <w:ind w:right="282"/>
        <w:rPr>
          <w:rFonts w:cs="Times New Roman"/>
          <w:b/>
        </w:rPr>
      </w:pPr>
      <w:r>
        <w:rPr>
          <w:rFonts w:cs="Times New Roman"/>
          <w:b/>
        </w:rPr>
        <w:t>Kvalifikacije i vještine:</w:t>
      </w:r>
    </w:p>
    <w:p w14:paraId="6A7E6682" w14:textId="35DECA7C" w:rsidR="008D443E" w:rsidRDefault="00506287" w:rsidP="008F3E9E">
      <w:pPr>
        <w:rPr>
          <w:rFonts w:cs="Times New Roman"/>
          <w:lang w:val="hr-HR"/>
        </w:rPr>
      </w:pPr>
      <w:r>
        <w:rPr>
          <w:rFonts w:cs="Times New Roman"/>
          <w:lang w:val="hr-HR"/>
        </w:rPr>
        <w:t xml:space="preserve">- </w:t>
      </w:r>
      <w:r w:rsidRPr="00506287">
        <w:rPr>
          <w:rFonts w:cs="Times New Roman"/>
          <w:lang w:val="hr-HR"/>
        </w:rPr>
        <w:t xml:space="preserve">Završen sveučilišni studij, odnosno završen preddiplomski i diplomski sveučilišni studij ili integrirani preddiplomski i diplomski sveučilišni studij (minimalno 300 ECTS bodova) ili specijalistički diplomski stručni </w:t>
      </w:r>
      <w:r>
        <w:rPr>
          <w:rFonts w:cs="Times New Roman"/>
          <w:lang w:val="hr-HR"/>
        </w:rPr>
        <w:t>studij (najmanje 4 godine) ekonomsk</w:t>
      </w:r>
      <w:r w:rsidRPr="00506287">
        <w:rPr>
          <w:rFonts w:cs="Times New Roman"/>
          <w:lang w:val="hr-HR"/>
        </w:rPr>
        <w:t>og smjera</w:t>
      </w:r>
      <w:r>
        <w:rPr>
          <w:rFonts w:cs="Times New Roman"/>
          <w:lang w:val="hr-HR"/>
        </w:rPr>
        <w:t>,</w:t>
      </w:r>
    </w:p>
    <w:p w14:paraId="4B9F0D59" w14:textId="0D12BEE1" w:rsidR="008D443E" w:rsidRDefault="008D443E" w:rsidP="008F3E9E">
      <w:pPr>
        <w:rPr>
          <w:rFonts w:cs="Times New Roman"/>
          <w:lang w:val="hr-HR"/>
        </w:rPr>
      </w:pPr>
    </w:p>
    <w:p w14:paraId="6AA16D7F" w14:textId="47986920" w:rsidR="00482DE8" w:rsidRDefault="008D443E" w:rsidP="008F3E9E">
      <w:pPr>
        <w:rPr>
          <w:lang w:val="hr-HR"/>
        </w:rPr>
      </w:pPr>
      <w:r>
        <w:rPr>
          <w:rFonts w:cs="Times New Roman"/>
          <w:lang w:val="hr-HR"/>
        </w:rPr>
        <w:t xml:space="preserve">STRUČNJAK 5: </w:t>
      </w:r>
      <w:r w:rsidRPr="008D443E">
        <w:rPr>
          <w:lang w:val="hr-HR"/>
        </w:rPr>
        <w:t xml:space="preserve">STRUČNJAK ZA </w:t>
      </w:r>
      <w:r>
        <w:rPr>
          <w:lang w:val="hr-HR"/>
        </w:rPr>
        <w:t>ZAŠTITU OKOLIŠA</w:t>
      </w:r>
      <w:r w:rsidRPr="008D443E">
        <w:rPr>
          <w:lang w:val="hr-HR"/>
        </w:rPr>
        <w:t>,</w:t>
      </w:r>
    </w:p>
    <w:p w14:paraId="5F9D8CDD" w14:textId="77777777" w:rsidR="00555CB2" w:rsidRDefault="00555CB2" w:rsidP="00555CB2">
      <w:pPr>
        <w:autoSpaceDE w:val="0"/>
        <w:autoSpaceDN w:val="0"/>
        <w:adjustRightInd w:val="0"/>
        <w:ind w:right="282"/>
        <w:rPr>
          <w:rFonts w:cs="Times New Roman"/>
          <w:b/>
        </w:rPr>
      </w:pPr>
      <w:r>
        <w:rPr>
          <w:rFonts w:cs="Times New Roman"/>
          <w:b/>
        </w:rPr>
        <w:t>Kvalifikacije i vještine:</w:t>
      </w:r>
    </w:p>
    <w:p w14:paraId="60630DF2" w14:textId="3C9A2817" w:rsidR="008D443E" w:rsidRDefault="00506287" w:rsidP="008F3E9E">
      <w:pPr>
        <w:rPr>
          <w:lang w:val="hr-HR"/>
        </w:rPr>
      </w:pPr>
      <w:r>
        <w:rPr>
          <w:lang w:val="hr-HR"/>
        </w:rPr>
        <w:t>-</w:t>
      </w:r>
      <w:r w:rsidR="00555CB2" w:rsidRPr="00555CB2">
        <w:rPr>
          <w:lang w:val="hr-HR"/>
        </w:rPr>
        <w:tab/>
        <w:t>visoka stručna sprema iz područja građevinarstva, strojarstva, biotehnologije, sanitarnog inženjerstva, kemijskog inženjerstva i tehnologije ili prehrambene tehnologije ili druge srodne struke, odnosno završen preddiplomski i diplomski sveučilišni studij ili integrirani preddiplomski i diplomski sveučilišni studij kojim se stječe akademski naziv magistar inženjer ili koja je uspješno završila odgovarajući specijalistički diplomski stručni studij iz navedenih područja kojim se stječe stručni naziv stručni specijalist inženjer (prema Hrvatskom klasifikacijskom okviru (HKO) razina obrazovanja 7.1 ili prema Europskom klasifikacijskom okviru (EQF) razina 7) ako je tijekom cijelog svog studija stekla najmanje 300 ECTS bodova;</w:t>
      </w:r>
    </w:p>
    <w:p w14:paraId="531AE49D" w14:textId="77777777" w:rsidR="008D443E" w:rsidRDefault="008D443E" w:rsidP="008F3E9E">
      <w:pPr>
        <w:rPr>
          <w:lang w:val="hr-HR"/>
        </w:rPr>
      </w:pPr>
    </w:p>
    <w:p w14:paraId="6FAB9DB5" w14:textId="77777777" w:rsidR="00482DE8" w:rsidRPr="00B54AAF" w:rsidRDefault="00482DE8" w:rsidP="00075372">
      <w:pPr>
        <w:pStyle w:val="Odlomakpopisa"/>
        <w:numPr>
          <w:ilvl w:val="0"/>
          <w:numId w:val="50"/>
        </w:numPr>
        <w:rPr>
          <w:rFonts w:cs="Times New Roman"/>
          <w:lang w:val="hr-HR"/>
        </w:rPr>
      </w:pPr>
      <w:r w:rsidRPr="00B54AAF">
        <w:rPr>
          <w:rFonts w:ascii="Calibri" w:hAnsi="Calibri"/>
          <w:lang w:val="hr-HR"/>
        </w:rPr>
        <w:t>ostali stručnjaci (prema potrebi), osobito tehničkih profila</w:t>
      </w:r>
    </w:p>
    <w:p w14:paraId="25CE15C7" w14:textId="77777777" w:rsidR="00482DE8" w:rsidRPr="00B54AAF" w:rsidRDefault="00482DE8" w:rsidP="00482DE8">
      <w:pPr>
        <w:pStyle w:val="Odlomakpopisa"/>
        <w:rPr>
          <w:rFonts w:cs="Times New Roman"/>
          <w:lang w:val="hr-HR"/>
        </w:rPr>
      </w:pPr>
    </w:p>
    <w:p w14:paraId="6E2631DB" w14:textId="77777777" w:rsidR="00482DE8" w:rsidRPr="00B54AAF" w:rsidRDefault="00482DE8" w:rsidP="00400498">
      <w:pPr>
        <w:spacing w:line="276" w:lineRule="auto"/>
        <w:jc w:val="both"/>
        <w:rPr>
          <w:rFonts w:ascii="Calibri" w:hAnsi="Calibri"/>
          <w:lang w:val="hr-HR"/>
        </w:rPr>
      </w:pPr>
      <w:r w:rsidRPr="00B54AAF">
        <w:rPr>
          <w:rFonts w:ascii="Calibri" w:hAnsi="Calibri"/>
          <w:lang w:val="hr-HR"/>
        </w:rPr>
        <w:t>Neključno osoblje mora zadovoljiti sljedeće minimalne kriterije:</w:t>
      </w:r>
    </w:p>
    <w:p w14:paraId="4A539219" w14:textId="77777777" w:rsidR="00482DE8" w:rsidRPr="00B54AAF" w:rsidRDefault="00482DE8" w:rsidP="00400498">
      <w:pPr>
        <w:spacing w:line="276" w:lineRule="auto"/>
        <w:jc w:val="both"/>
        <w:rPr>
          <w:rFonts w:ascii="Calibri" w:hAnsi="Calibri"/>
          <w:lang w:val="hr-HR"/>
        </w:rPr>
      </w:pPr>
      <w:r w:rsidRPr="00B54AAF">
        <w:rPr>
          <w:rFonts w:ascii="Calibri" w:hAnsi="Calibri"/>
          <w:lang w:val="hr-HR"/>
        </w:rPr>
        <w:t>- odgovarajuću visoku stručnu spremu, odnosno završen preddiplomski i diplomski sveučilišni studij ili</w:t>
      </w:r>
    </w:p>
    <w:p w14:paraId="0318A686" w14:textId="77777777" w:rsidR="00482DE8" w:rsidRPr="00B54AAF" w:rsidRDefault="00482DE8" w:rsidP="00400498">
      <w:pPr>
        <w:spacing w:line="276" w:lineRule="auto"/>
        <w:jc w:val="both"/>
        <w:rPr>
          <w:rFonts w:ascii="Calibri" w:hAnsi="Calibri"/>
          <w:lang w:val="hr-HR"/>
        </w:rPr>
      </w:pPr>
      <w:r w:rsidRPr="00B54AAF">
        <w:rPr>
          <w:rFonts w:ascii="Calibri" w:hAnsi="Calibri"/>
          <w:lang w:val="hr-HR"/>
        </w:rPr>
        <w:t>integrirani diplomski sveučilišni studij ili specijalistički diplomski stručni studij (minimalno četiri godine</w:t>
      </w:r>
    </w:p>
    <w:p w14:paraId="63B90332" w14:textId="77777777" w:rsidR="00482DE8" w:rsidRPr="00B54AAF" w:rsidRDefault="00482DE8" w:rsidP="00400498">
      <w:pPr>
        <w:spacing w:line="276" w:lineRule="auto"/>
        <w:jc w:val="both"/>
        <w:rPr>
          <w:rFonts w:ascii="Calibri" w:hAnsi="Calibri"/>
          <w:lang w:val="hr-HR"/>
        </w:rPr>
      </w:pPr>
      <w:r w:rsidRPr="00B54AAF">
        <w:rPr>
          <w:rFonts w:ascii="Calibri" w:hAnsi="Calibri"/>
          <w:lang w:val="hr-HR"/>
        </w:rPr>
        <w:t>visokoškolskog obrazovanja),</w:t>
      </w:r>
    </w:p>
    <w:p w14:paraId="4BBC8EED" w14:textId="77777777" w:rsidR="00482DE8" w:rsidRPr="00B54AAF" w:rsidRDefault="00482DE8" w:rsidP="00400498">
      <w:pPr>
        <w:spacing w:line="276" w:lineRule="auto"/>
        <w:jc w:val="both"/>
        <w:rPr>
          <w:rFonts w:ascii="Calibri" w:hAnsi="Calibri"/>
          <w:lang w:val="hr-HR"/>
        </w:rPr>
      </w:pPr>
      <w:r w:rsidRPr="00B54AAF">
        <w:rPr>
          <w:rFonts w:ascii="Calibri" w:hAnsi="Calibri"/>
          <w:lang w:val="hr-HR"/>
        </w:rPr>
        <w:t>- najmanje tri (3) godine radnog iskustva iz područja tražene stručnosti.</w:t>
      </w:r>
    </w:p>
    <w:p w14:paraId="1BC3EAF3" w14:textId="77777777" w:rsidR="00482DE8" w:rsidRPr="00B54AAF" w:rsidRDefault="00482DE8" w:rsidP="00482DE8">
      <w:pPr>
        <w:spacing w:line="276" w:lineRule="auto"/>
        <w:rPr>
          <w:rFonts w:ascii="Calibri" w:hAnsi="Calibri" w:cs="Calibri"/>
          <w:lang w:val="hr-HR" w:eastAsia="ar-SA"/>
        </w:rPr>
      </w:pPr>
    </w:p>
    <w:p w14:paraId="46191F61" w14:textId="77777777" w:rsidR="00482DE8" w:rsidRPr="00B54AAF" w:rsidRDefault="00482DE8" w:rsidP="00482DE8">
      <w:pPr>
        <w:spacing w:line="276" w:lineRule="auto"/>
        <w:jc w:val="both"/>
        <w:rPr>
          <w:rFonts w:ascii="Calibri" w:hAnsi="Calibri" w:cs="Calibri"/>
          <w:lang w:val="hr-HR" w:eastAsia="ar-SA"/>
        </w:rPr>
      </w:pPr>
      <w:r w:rsidRPr="00B54AAF">
        <w:rPr>
          <w:rFonts w:ascii="Calibri" w:hAnsi="Calibri" w:cs="Calibri"/>
          <w:lang w:val="hr-HR" w:eastAsia="ar-SA"/>
        </w:rPr>
        <w:t>Broj čovjek-dana predviđen Troškovnikom uključuje radne dane ključnih stručnjaka i ostalih stručnjaka.</w:t>
      </w:r>
    </w:p>
    <w:p w14:paraId="4CD5A16E" w14:textId="77777777" w:rsidR="00482DE8" w:rsidRDefault="00482DE8" w:rsidP="00482DE8">
      <w:pPr>
        <w:spacing w:line="276" w:lineRule="auto"/>
        <w:jc w:val="both"/>
        <w:rPr>
          <w:rFonts w:ascii="Calibri" w:hAnsi="Calibri" w:cs="Calibri"/>
          <w:lang w:val="hr-HR" w:eastAsia="ar-SA"/>
        </w:rPr>
      </w:pPr>
      <w:r w:rsidRPr="00B54AAF">
        <w:rPr>
          <w:rFonts w:ascii="Calibri" w:hAnsi="Calibri" w:cs="Calibri"/>
          <w:lang w:val="hr-HR" w:eastAsia="ar-SA"/>
        </w:rPr>
        <w:t>Za navedene stručnjake, odabrani ponuditelj će Naručitelju nakon potpisa Ugovora dostaviti životopise sa pripadajućim dokazima, na isti način kao i za ključno osoblje. Angažman ovih stručnjaka odgovarat će dinamici provedbe Projekta i podložan je odobrenju Naručitelja. Ponuditelji u svojim ponudama za ove stručnjake nisu dužni dostavljati nikakve dokaze.</w:t>
      </w:r>
    </w:p>
    <w:p w14:paraId="7B24682A" w14:textId="77777777" w:rsidR="00F6592C" w:rsidRPr="00B54AAF" w:rsidRDefault="00F6592C" w:rsidP="00482DE8">
      <w:pPr>
        <w:spacing w:line="276" w:lineRule="auto"/>
        <w:jc w:val="both"/>
        <w:rPr>
          <w:rFonts w:ascii="Calibri" w:hAnsi="Calibri" w:cs="Calibri"/>
          <w:lang w:val="hr-HR" w:eastAsia="ar-SA"/>
        </w:rPr>
      </w:pPr>
    </w:p>
    <w:p w14:paraId="042D041F" w14:textId="77777777" w:rsidR="00563772" w:rsidRPr="00B54AAF" w:rsidRDefault="00563772" w:rsidP="00563772">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b/>
          <w:color w:val="000000"/>
          <w:lang w:val="hr-HR"/>
        </w:rPr>
        <w:t>NAPOMENA</w:t>
      </w:r>
      <w:r w:rsidRPr="00B54AAF">
        <w:rPr>
          <w:rFonts w:ascii="Calibri" w:hAnsi="Calibri" w:cs="ArialMT"/>
          <w:color w:val="000000"/>
          <w:lang w:val="hr-HR"/>
        </w:rPr>
        <w:t>:</w:t>
      </w:r>
    </w:p>
    <w:p w14:paraId="4E03C671" w14:textId="77777777" w:rsidR="00563772" w:rsidRPr="00B54AAF" w:rsidRDefault="00563772" w:rsidP="00563772">
      <w:pPr>
        <w:autoSpaceDE w:val="0"/>
        <w:autoSpaceDN w:val="0"/>
        <w:adjustRightInd w:val="0"/>
        <w:spacing w:after="120"/>
        <w:ind w:right="272"/>
        <w:jc w:val="both"/>
        <w:rPr>
          <w:rFonts w:ascii="Calibri" w:hAnsi="Calibri" w:cs="Calibri"/>
          <w:color w:val="000000" w:themeColor="text1"/>
          <w:lang w:val="hr-HR"/>
        </w:rPr>
      </w:pPr>
      <w:r w:rsidRPr="00B54AAF">
        <w:rPr>
          <w:rFonts w:ascii="Calibri" w:hAnsi="Calibri" w:cs="Calibri"/>
          <w:lang w:val="hr-HR"/>
        </w:rPr>
        <w:t xml:space="preserve">Ponuditelj mora u izvršenju Ugovora angažirati sve stručnjake koji su navedeni u </w:t>
      </w:r>
      <w:r w:rsidRPr="00B54AAF">
        <w:rPr>
          <w:rFonts w:ascii="Calibri" w:hAnsi="Calibri" w:cs="Calibri"/>
          <w:color w:val="000000"/>
          <w:lang w:val="hr-HR"/>
        </w:rPr>
        <w:t xml:space="preserve">Projektnom zadatku </w:t>
      </w:r>
      <w:r w:rsidRPr="00B54AAF">
        <w:rPr>
          <w:rFonts w:ascii="Calibri" w:hAnsi="Calibri" w:cs="Calibri"/>
          <w:b/>
          <w:color w:val="00B0F0"/>
          <w:lang w:val="hr-HR"/>
        </w:rPr>
        <w:t>(Knjiga 3)</w:t>
      </w:r>
      <w:r w:rsidRPr="00B54AAF">
        <w:rPr>
          <w:rFonts w:ascii="Calibri" w:hAnsi="Calibri" w:cs="Calibri"/>
          <w:color w:val="3366FF"/>
          <w:lang w:val="hr-HR"/>
        </w:rPr>
        <w:t xml:space="preserve"> </w:t>
      </w:r>
      <w:r w:rsidRPr="00B54AAF">
        <w:rPr>
          <w:rFonts w:ascii="Calibri" w:hAnsi="Calibri" w:cs="Calibri"/>
          <w:lang w:val="hr-HR"/>
        </w:rPr>
        <w:t xml:space="preserve">podtočka </w:t>
      </w:r>
      <w:r w:rsidRPr="00B54AAF">
        <w:rPr>
          <w:rFonts w:ascii="Calibri" w:hAnsi="Calibri" w:cs="Calibri"/>
          <w:color w:val="000000" w:themeColor="text1"/>
          <w:lang w:val="hr-HR"/>
        </w:rPr>
        <w:t xml:space="preserve">4.1., 4.2. </w:t>
      </w:r>
    </w:p>
    <w:p w14:paraId="01E0CB33" w14:textId="77777777" w:rsidR="00563772" w:rsidRPr="00B54AAF" w:rsidRDefault="00563772" w:rsidP="00563772">
      <w:pPr>
        <w:autoSpaceDE w:val="0"/>
        <w:autoSpaceDN w:val="0"/>
        <w:adjustRightInd w:val="0"/>
        <w:spacing w:after="120"/>
        <w:ind w:right="272"/>
        <w:jc w:val="both"/>
        <w:rPr>
          <w:lang w:val="hr-HR"/>
        </w:rPr>
      </w:pPr>
      <w:r w:rsidRPr="00B54AAF">
        <w:rPr>
          <w:rFonts w:ascii="Calibri" w:hAnsi="Calibri" w:cs="Calibri"/>
          <w:lang w:val="hr-HR"/>
        </w:rPr>
        <w:t xml:space="preserve">Ponuditelj može angažirati i veći broj stručnjaka uz ograničenje da svakako mora angažirati minimum stručnjaka koji su navedeni Projektnim zadatkom </w:t>
      </w:r>
      <w:r w:rsidRPr="00B54AAF">
        <w:rPr>
          <w:rFonts w:ascii="Calibri" w:hAnsi="Calibri" w:cs="Calibri"/>
          <w:b/>
          <w:color w:val="00B0F0"/>
          <w:lang w:val="hr-HR"/>
        </w:rPr>
        <w:t xml:space="preserve">(Knjiga 3) </w:t>
      </w:r>
      <w:r w:rsidRPr="00B54AAF">
        <w:rPr>
          <w:rFonts w:ascii="Calibri" w:hAnsi="Calibri" w:cs="Calibri"/>
          <w:lang w:val="hr-HR"/>
        </w:rPr>
        <w:t>podtočka 4.1, 4.2. koji je sastavni dio ove Dokumentacije o nabavi.</w:t>
      </w:r>
    </w:p>
    <w:p w14:paraId="27E01774" w14:textId="77777777" w:rsidR="00563772" w:rsidRPr="00B54AAF" w:rsidRDefault="00563772" w:rsidP="00563772">
      <w:pPr>
        <w:ind w:right="340"/>
        <w:jc w:val="both"/>
        <w:rPr>
          <w:rFonts w:ascii="Calibri" w:hAnsi="Calibri" w:cs="Calibri"/>
          <w:lang w:val="hr-HR"/>
        </w:rPr>
      </w:pPr>
      <w:r w:rsidRPr="00B54AAF">
        <w:rPr>
          <w:rFonts w:ascii="Calibri" w:hAnsi="Calibri" w:cs="Calibri"/>
          <w:lang w:val="hr-HR"/>
        </w:rPr>
        <w:t xml:space="preserve">U slučaju da odabrani ponuditelj želi promijeniti stručnjaka/kadar koji je nominirao u svojoj ponudi, za to će ishoditi prethodnu suglasnost naručitelja navodeći podatke o stručnjaku i dostavljajući dokumente koji su bili traženi u ponudi za stručnjaka kojeg namjerava uvesti u izvršenje Ugovora. Novi stručnjak koji se predlaže mora zadovoljavati uvjete određene ovom dokumentacijom o nabavi tamo gdje je to primjenjivo. </w:t>
      </w:r>
      <w:r w:rsidRPr="00B54AAF">
        <w:rPr>
          <w:rFonts w:ascii="Calibri" w:hAnsi="Calibri"/>
          <w:lang w:val="hr-HR"/>
        </w:rPr>
        <w:t xml:space="preserve">Ukoliko se radi o zamjeni stručnjaka koji je bio bodovan u okviru kriterija ekonomski najpovoljnije ponude tada zamjenski stručnjak mora imati iste ili više kvalifikacije od stručnjaka koji se mijenja kako bi i sa zamjenskim stručnjakom, da je bio prvotno imenovan, ponuditelj ostvario isti ili veći broj bodova od onih koje je ostvario sa </w:t>
      </w:r>
      <w:r w:rsidRPr="00B54AAF">
        <w:rPr>
          <w:rFonts w:ascii="Calibri" w:hAnsi="Calibri" w:cs="Calibri"/>
          <w:lang w:val="hr-HR"/>
        </w:rPr>
        <w:t xml:space="preserve">prvotno imenovanim stručnjakom. </w:t>
      </w:r>
    </w:p>
    <w:p w14:paraId="5AF09243" w14:textId="77777777" w:rsidR="00563772" w:rsidRPr="00B54AAF" w:rsidRDefault="00563772" w:rsidP="00563772">
      <w:pPr>
        <w:ind w:right="340"/>
        <w:jc w:val="both"/>
        <w:rPr>
          <w:rFonts w:ascii="Calibri" w:hAnsi="Calibri" w:cs="Calibri"/>
          <w:lang w:val="hr-HR"/>
        </w:rPr>
      </w:pPr>
    </w:p>
    <w:p w14:paraId="5A27EC01" w14:textId="77777777" w:rsidR="00563772" w:rsidRPr="00B54AAF" w:rsidRDefault="00563772" w:rsidP="00563772">
      <w:pPr>
        <w:ind w:right="340"/>
        <w:jc w:val="both"/>
        <w:rPr>
          <w:rFonts w:ascii="Calibri" w:hAnsi="Calibri" w:cs="Calibri"/>
          <w:lang w:val="hr-HR"/>
        </w:rPr>
      </w:pPr>
      <w:r w:rsidRPr="00B54AAF">
        <w:rPr>
          <w:rFonts w:ascii="Calibri" w:hAnsi="Calibri" w:cs="Calibri"/>
          <w:lang w:val="hr-HR"/>
        </w:rPr>
        <w:t xml:space="preserve">Ako ponudom predloženi stručnjak nije u mogućnosti pristupiti realizaciji ugovora o javnoj nabavi, i ako  je nužna zamjena Stručnjaka tijekom izvršenja istog,  odabrani ponuditelj mora predložiti njegovu zamjenu. Predložena zamjena mora ispunjavati uvjete koji su definirani za stručnjaka u dokumentaciji za nadmetanje. </w:t>
      </w:r>
    </w:p>
    <w:p w14:paraId="4895D022" w14:textId="77777777" w:rsidR="00563772" w:rsidRPr="00B54AAF" w:rsidRDefault="00563772" w:rsidP="00563772">
      <w:pPr>
        <w:ind w:right="340"/>
        <w:jc w:val="both"/>
        <w:rPr>
          <w:rFonts w:ascii="Calibri" w:hAnsi="Calibri" w:cs="Calibri"/>
          <w:lang w:val="hr-HR"/>
        </w:rPr>
      </w:pPr>
      <w:r w:rsidRPr="00B54AAF">
        <w:rPr>
          <w:rFonts w:ascii="Calibri" w:hAnsi="Calibri" w:cs="Calibri"/>
          <w:lang w:val="hr-HR"/>
        </w:rPr>
        <w:t>Odabrani ponuditelj je dužan Naručitelju predložiti zamjenu  u roku od najviše 7 (sedam) dana od dana utvrđivanja potrebe za zamjenom. Naručitelj je dužan odgovoriti na prijedlog ponuditelja za zamjenom u roku od najviše 7 (sedam) dana od dostave prijedloga zamjene. Ako naručitelj odbije prijedlog zamjene, ponuditelj mora u roku od 7 (sedam) dana od dana zaprimanja obavijesti o odbijanju zamjene predložiti novu zamjenu. Ako ponuditelj u prethodno navedenim rokovima ne predloži prihvatljivu zamjenu, naručitelj zadržava pravo raskida ugovora i naplate jamstva za uredno izvršenje ugovora. Naručitelj zadržava pravo zahtijevati zamjenu stručnjaka odabranog ponuditelja u sljedećim okolnostima: a) ako stručnjak opetovano propušta obavljati radnje definirane ugovorom, b) ako se pouzdano utvrdi naklonost ili nenaklonost nekom od izvođača radova u vezi s ugovorom ili se pouzdano utvrdi da je stručnjak primio bilo kakvu naknadu, proviziju ili nešto drugo vrijedno kao poticaj od strane nekog od izvođača radova u vezi s ugovorom. Dodatni troškovi koji nastanu zamjenom stručnjaka idu na teret ponuditelja.</w:t>
      </w:r>
    </w:p>
    <w:p w14:paraId="136E93AD" w14:textId="77777777" w:rsidR="00C907CE" w:rsidRPr="00B54AAF" w:rsidRDefault="00C907CE" w:rsidP="004D5657">
      <w:pPr>
        <w:spacing w:line="276" w:lineRule="auto"/>
        <w:jc w:val="both"/>
        <w:rPr>
          <w:rFonts w:ascii="Calibri" w:hAnsi="Calibri"/>
          <w:lang w:val="hr-HR"/>
        </w:rPr>
      </w:pPr>
    </w:p>
    <w:p w14:paraId="1DA236F2" w14:textId="0091D7A8" w:rsidR="00CE5B6D" w:rsidRPr="00B54AAF" w:rsidRDefault="00C907CE" w:rsidP="00C907CE">
      <w:pPr>
        <w:pStyle w:val="Naslov2"/>
        <w:rPr>
          <w:lang w:val="hr-HR"/>
        </w:rPr>
      </w:pPr>
      <w:bookmarkStart w:id="172" w:name="_Toc513562373"/>
      <w:bookmarkStart w:id="173" w:name="_Toc528571874"/>
      <w:bookmarkStart w:id="174" w:name="_Toc2953276"/>
      <w:r w:rsidRPr="00B54AAF">
        <w:rPr>
          <w:caps w:val="0"/>
          <w:lang w:val="hr-HR"/>
        </w:rPr>
        <w:t>DATUM, VRIJEME I MJESTO DOSTAVE PONUDA I JAVNOG OTVARANJA PONUDA</w:t>
      </w:r>
      <w:bookmarkEnd w:id="172"/>
      <w:bookmarkEnd w:id="173"/>
      <w:bookmarkEnd w:id="174"/>
    </w:p>
    <w:p w14:paraId="7322B2C2" w14:textId="4D542D8D" w:rsidR="00CE5B6D" w:rsidRPr="00B54AAF" w:rsidRDefault="00CE5B6D" w:rsidP="00CE5B6D">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 xml:space="preserve">Javno otvaranje ponuda održat će </w:t>
      </w:r>
      <w:r w:rsidRPr="00400498">
        <w:rPr>
          <w:rFonts w:ascii="Calibri" w:hAnsi="Calibri" w:cs="Calibri"/>
          <w:lang w:val="hr-HR"/>
        </w:rPr>
        <w:t xml:space="preserve">se </w:t>
      </w:r>
      <w:r w:rsidRPr="00400498">
        <w:rPr>
          <w:b/>
          <w:lang w:val="hr-HR"/>
        </w:rPr>
        <w:t>[</w:t>
      </w:r>
      <w:r w:rsidR="00400498" w:rsidRPr="00400498">
        <w:rPr>
          <w:b/>
          <w:lang w:val="hr-HR"/>
        </w:rPr>
        <w:t>upisati</w:t>
      </w:r>
      <w:r w:rsidR="00400498">
        <w:rPr>
          <w:lang w:val="hr-HR"/>
        </w:rPr>
        <w:t xml:space="preserve"> </w:t>
      </w:r>
      <w:r w:rsidR="00C907CE" w:rsidRPr="00400498">
        <w:rPr>
          <w:rFonts w:cstheme="minorHAnsi"/>
          <w:b/>
          <w:lang w:val="hr-HR"/>
        </w:rPr>
        <w:t>dd. mm.] 201</w:t>
      </w:r>
      <w:r w:rsidR="00682394">
        <w:rPr>
          <w:rFonts w:cstheme="minorHAnsi"/>
          <w:b/>
          <w:lang w:val="hr-HR"/>
        </w:rPr>
        <w:t>9</w:t>
      </w:r>
      <w:r w:rsidR="00C907CE" w:rsidRPr="00400498">
        <w:rPr>
          <w:rFonts w:cstheme="minorHAnsi"/>
          <w:b/>
          <w:lang w:val="hr-HR"/>
        </w:rPr>
        <w:t>. u [</w:t>
      </w:r>
      <w:r w:rsidR="00400498">
        <w:rPr>
          <w:rFonts w:cstheme="minorHAnsi"/>
          <w:b/>
          <w:lang w:val="hr-HR"/>
        </w:rPr>
        <w:t>upisati hh</w:t>
      </w:r>
      <w:r w:rsidR="00C907CE" w:rsidRPr="00400498">
        <w:rPr>
          <w:rFonts w:cstheme="minorHAnsi"/>
          <w:b/>
          <w:lang w:val="hr-HR"/>
        </w:rPr>
        <w:t>:00</w:t>
      </w:r>
      <w:r w:rsidR="00400498">
        <w:rPr>
          <w:rFonts w:ascii="Arial" w:hAnsi="Arial"/>
          <w:b/>
          <w:lang w:val="hr-HR"/>
        </w:rPr>
        <w:t>]</w:t>
      </w:r>
      <w:r w:rsidR="00C907CE" w:rsidRPr="00400498">
        <w:rPr>
          <w:rFonts w:cstheme="minorHAnsi"/>
          <w:b/>
          <w:lang w:val="hr-HR"/>
        </w:rPr>
        <w:t xml:space="preserve"> sati</w:t>
      </w:r>
      <w:r w:rsidRPr="00400498">
        <w:rPr>
          <w:rFonts w:ascii="Calibri" w:hAnsi="Calibri" w:cs="Calibri"/>
          <w:b/>
          <w:bCs/>
          <w:lang w:val="hr-HR"/>
        </w:rPr>
        <w:t>.</w:t>
      </w:r>
      <w:r w:rsidRPr="00400498">
        <w:rPr>
          <w:rFonts w:ascii="Calibri" w:hAnsi="Calibri" w:cs="Calibri"/>
          <w:lang w:val="hr-HR"/>
        </w:rPr>
        <w:t xml:space="preserve">, </w:t>
      </w:r>
      <w:r w:rsidRPr="00B54AAF">
        <w:rPr>
          <w:rFonts w:ascii="Calibri" w:hAnsi="Calibri" w:cs="Calibri"/>
          <w:color w:val="000000"/>
          <w:lang w:val="hr-HR"/>
        </w:rPr>
        <w:t xml:space="preserve">u prostorijama naručitelja, na adresi iz </w:t>
      </w:r>
      <w:r w:rsidR="00C907CE" w:rsidRPr="00B54AAF">
        <w:rPr>
          <w:rFonts w:ascii="Calibri" w:hAnsi="Calibri" w:cs="Calibri"/>
          <w:b/>
          <w:color w:val="00B0F0"/>
          <w:lang w:val="hr-HR"/>
        </w:rPr>
        <w:t xml:space="preserve">točke </w:t>
      </w:r>
      <w:r w:rsidR="00C907CE" w:rsidRPr="00B54AAF">
        <w:rPr>
          <w:rFonts w:ascii="Calibri" w:hAnsi="Calibri" w:cs="Calibri"/>
          <w:b/>
          <w:color w:val="00B0F0"/>
          <w:lang w:val="hr-HR"/>
        </w:rPr>
        <w:fldChar w:fldCharType="begin"/>
      </w:r>
      <w:r w:rsidR="00C907CE" w:rsidRPr="00B54AAF">
        <w:rPr>
          <w:rFonts w:ascii="Calibri" w:hAnsi="Calibri" w:cs="Calibri"/>
          <w:b/>
          <w:color w:val="00B0F0"/>
          <w:lang w:val="hr-HR"/>
        </w:rPr>
        <w:instrText xml:space="preserve"> REF _Ref528691219 \r \h </w:instrText>
      </w:r>
      <w:r w:rsidR="000217A5" w:rsidRPr="00B54AAF">
        <w:rPr>
          <w:rFonts w:ascii="Calibri" w:hAnsi="Calibri" w:cs="Calibri"/>
          <w:b/>
          <w:color w:val="00B0F0"/>
          <w:lang w:val="hr-HR"/>
        </w:rPr>
        <w:instrText xml:space="preserve"> \* MERGEFORMAT </w:instrText>
      </w:r>
      <w:r w:rsidR="00C907CE" w:rsidRPr="00B54AAF">
        <w:rPr>
          <w:rFonts w:ascii="Calibri" w:hAnsi="Calibri" w:cs="Calibri"/>
          <w:b/>
          <w:color w:val="00B0F0"/>
          <w:lang w:val="hr-HR"/>
        </w:rPr>
      </w:r>
      <w:r w:rsidR="00C907CE" w:rsidRPr="00B54AAF">
        <w:rPr>
          <w:rFonts w:ascii="Calibri" w:hAnsi="Calibri" w:cs="Calibri"/>
          <w:b/>
          <w:color w:val="00B0F0"/>
          <w:lang w:val="hr-HR"/>
        </w:rPr>
        <w:fldChar w:fldCharType="separate"/>
      </w:r>
      <w:r w:rsidR="00BA713D">
        <w:rPr>
          <w:rFonts w:ascii="Calibri" w:hAnsi="Calibri" w:cs="Calibri"/>
          <w:b/>
          <w:color w:val="00B0F0"/>
          <w:lang w:val="hr-HR"/>
        </w:rPr>
        <w:t>1.3</w:t>
      </w:r>
      <w:r w:rsidR="00C907CE" w:rsidRPr="00B54AAF">
        <w:rPr>
          <w:rFonts w:ascii="Calibri" w:hAnsi="Calibri" w:cs="Calibri"/>
          <w:b/>
          <w:color w:val="00B0F0"/>
          <w:lang w:val="hr-HR"/>
        </w:rPr>
        <w:fldChar w:fldCharType="end"/>
      </w:r>
      <w:r w:rsidRPr="00B54AAF">
        <w:rPr>
          <w:rFonts w:ascii="Calibri" w:hAnsi="Calibri" w:cs="Calibri"/>
          <w:b/>
          <w:color w:val="00B0F0"/>
          <w:lang w:val="hr-HR"/>
        </w:rPr>
        <w:t>.</w:t>
      </w:r>
      <w:r w:rsidRPr="00B54AAF">
        <w:rPr>
          <w:rFonts w:ascii="Calibri" w:hAnsi="Calibri" w:cs="Calibri"/>
          <w:color w:val="00B0F0"/>
          <w:lang w:val="hr-HR"/>
        </w:rPr>
        <w:t xml:space="preserve"> </w:t>
      </w:r>
      <w:r w:rsidRPr="00B54AAF">
        <w:rPr>
          <w:rFonts w:ascii="Calibri" w:hAnsi="Calibri" w:cs="Calibri"/>
          <w:color w:val="000000"/>
          <w:lang w:val="hr-HR"/>
        </w:rPr>
        <w:t xml:space="preserve">ove Dokumentacije o nabavi. </w:t>
      </w:r>
    </w:p>
    <w:p w14:paraId="1530BC4F" w14:textId="77777777" w:rsidR="00CE5B6D" w:rsidRPr="00B54AAF" w:rsidRDefault="00CE5B6D" w:rsidP="00CE5B6D">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lang w:val="hr-HR"/>
        </w:rPr>
        <w:t>U slučaju kada naručitelj dobije informaciju da je pristigla elektronički dostavljena ponuda, a funkcija javnog otvaranja elektronički dostavljenih ponuda je nedostupna iz bilo kojeg razloga, proces javnog otvaranja ponuda započinje kada se za to stvore uvjeti.</w:t>
      </w:r>
    </w:p>
    <w:p w14:paraId="09B4D1AF" w14:textId="77777777" w:rsidR="00CE5B6D" w:rsidRPr="00B54AAF" w:rsidRDefault="00CE5B6D" w:rsidP="00CE5B6D">
      <w:pPr>
        <w:suppressAutoHyphens/>
        <w:autoSpaceDE w:val="0"/>
        <w:autoSpaceDN w:val="0"/>
        <w:adjustRightInd w:val="0"/>
        <w:spacing w:after="120"/>
        <w:ind w:right="272"/>
        <w:jc w:val="both"/>
        <w:rPr>
          <w:rFonts w:ascii="Calibri" w:hAnsi="Calibri" w:cs="Calibri"/>
          <w:lang w:val="hr-HR" w:eastAsia="ar-SA"/>
        </w:rPr>
      </w:pPr>
      <w:r w:rsidRPr="00B54AAF">
        <w:rPr>
          <w:rFonts w:ascii="Calibri" w:hAnsi="Calibri" w:cs="Calibri"/>
          <w:lang w:val="hr-HR" w:eastAsia="ar-SA"/>
        </w:rPr>
        <w:t xml:space="preserve">Javnom otvaranju ponuda smiju prisustvovati ovlašteni predstavnici Ponuditelja i druge osobe. </w:t>
      </w:r>
    </w:p>
    <w:p w14:paraId="78DCD5C7" w14:textId="0D2C13B2" w:rsidR="00CE5B6D" w:rsidRPr="00B54AAF" w:rsidRDefault="00CE5B6D" w:rsidP="00CE5B6D">
      <w:pPr>
        <w:suppressAutoHyphens/>
        <w:autoSpaceDE w:val="0"/>
        <w:autoSpaceDN w:val="0"/>
        <w:adjustRightInd w:val="0"/>
        <w:spacing w:after="120"/>
        <w:ind w:right="272"/>
        <w:jc w:val="both"/>
        <w:rPr>
          <w:rFonts w:ascii="Calibri" w:hAnsi="Calibri" w:cs="Calibri"/>
          <w:lang w:val="hr-HR" w:eastAsia="ar-SA"/>
        </w:rPr>
      </w:pPr>
      <w:r w:rsidRPr="00B54AAF">
        <w:rPr>
          <w:rFonts w:ascii="Calibri" w:hAnsi="Calibri" w:cs="Calibri"/>
          <w:lang w:val="hr-HR" w:eastAsia="ar-SA"/>
        </w:rPr>
        <w:t xml:space="preserve">Sukladno članku 282. stavak 8. </w:t>
      </w:r>
      <w:r w:rsidR="00615BC6" w:rsidRPr="00B54AAF">
        <w:rPr>
          <w:rFonts w:ascii="Calibri" w:hAnsi="Calibri" w:cs="Calibri"/>
          <w:lang w:val="hr-HR" w:eastAsia="ar-SA"/>
        </w:rPr>
        <w:t>ZJN</w:t>
      </w:r>
      <w:r w:rsidRPr="00B54AAF">
        <w:rPr>
          <w:rFonts w:ascii="Calibri" w:hAnsi="Calibri" w:cs="Calibri"/>
          <w:lang w:val="hr-HR" w:eastAsia="ar-SA"/>
        </w:rPr>
        <w:t xml:space="preserve"> pravo aktivnog sudjelovanja na javnom otvaranju ponuda imaju samo članovi stručnog povjerenstva za javnu nabavu i ovlašteni predstavnici Ponuditelja.</w:t>
      </w:r>
    </w:p>
    <w:p w14:paraId="4B021DC4"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eastAsia="ar-SA"/>
        </w:rPr>
        <w:t>Ovlašteni predstavnici ponuditelja moraju svoje pisano ovlaštenje predati članovima stručnog povjerenstva neposredno prije javnog otvaranja ponuda. Ovlaštenje mora biti potpisano od strane ovlaštene osobe ponuditelja i ovjereno pečatom, ako je primjenjivo, a ukoliko je ovlaštena osoba na otvaranju ponuda, dužna je umjesto ovlaštenja donijeti kopiju rješenja o registraciji / obrtnicu i kopiju identifikacijskog dokumenta te iste predati prisutnim članovima stručnog povjerenstva</w:t>
      </w:r>
      <w:r w:rsidRPr="00B54AAF">
        <w:rPr>
          <w:rFonts w:ascii="Calibri" w:hAnsi="Calibri" w:cs="Calibri"/>
          <w:lang w:val="hr-HR"/>
        </w:rPr>
        <w:t xml:space="preserve">. </w:t>
      </w:r>
    </w:p>
    <w:p w14:paraId="2B3CC664"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eastAsia="ar-SA"/>
        </w:rPr>
        <w:t>Zapisnik o otvaranju ponuda dostavlja se javnom objavom u EOJN RH nakon završetka postupka javnog otvaranja</w:t>
      </w:r>
      <w:r w:rsidRPr="00B54AAF">
        <w:rPr>
          <w:rFonts w:ascii="Calibri" w:hAnsi="Calibri" w:cs="Calibri"/>
          <w:lang w:val="hr-HR"/>
        </w:rPr>
        <w:t>.</w:t>
      </w:r>
    </w:p>
    <w:p w14:paraId="34B6B24C" w14:textId="15FF763B" w:rsidR="00C907CE" w:rsidRPr="00B54AAF" w:rsidRDefault="00C907CE" w:rsidP="00C907CE">
      <w:pPr>
        <w:pStyle w:val="Naslov2"/>
        <w:spacing w:before="240" w:line="276" w:lineRule="auto"/>
        <w:ind w:left="567" w:hanging="578"/>
        <w:jc w:val="both"/>
        <w:rPr>
          <w:rFonts w:eastAsia="Calibri"/>
          <w:lang w:val="hr-HR"/>
        </w:rPr>
      </w:pPr>
      <w:bookmarkStart w:id="175" w:name="_Toc494965166"/>
      <w:bookmarkStart w:id="176" w:name="_Toc526842217"/>
      <w:bookmarkStart w:id="177" w:name="_Toc2953277"/>
      <w:r w:rsidRPr="00B54AAF">
        <w:rPr>
          <w:rFonts w:eastAsia="Calibri"/>
          <w:caps w:val="0"/>
          <w:lang w:val="hr-HR"/>
        </w:rPr>
        <w:t>DOKUMENTI KOJI ĆE SE NAKON ZAVRŠETKA POSTUPKA JAVNE NABAVE VRATITI PONUDITELJIMA</w:t>
      </w:r>
      <w:bookmarkEnd w:id="175"/>
      <w:bookmarkEnd w:id="176"/>
      <w:bookmarkEnd w:id="177"/>
    </w:p>
    <w:p w14:paraId="5FE2D337" w14:textId="77777777" w:rsidR="00C907CE" w:rsidRPr="00B54AAF" w:rsidRDefault="00C907CE" w:rsidP="00C907CE">
      <w:pPr>
        <w:spacing w:line="220" w:lineRule="atLeast"/>
        <w:rPr>
          <w:rFonts w:eastAsia="Calibri" w:cstheme="minorHAnsi"/>
          <w:szCs w:val="22"/>
          <w:lang w:val="hr-HR"/>
        </w:rPr>
      </w:pPr>
      <w:r w:rsidRPr="00B54AAF">
        <w:rPr>
          <w:rFonts w:eastAsia="Calibri" w:cstheme="minorHAnsi"/>
          <w:szCs w:val="22"/>
          <w:lang w:val="hr-HR"/>
        </w:rPr>
        <w:t>Ponuda i dokumenti priloženi uz ponudu, osim jamstva za koje je povrat predviđen po završetku postupka nabave, ne vraćaju se ponuditeljima.</w:t>
      </w:r>
    </w:p>
    <w:p w14:paraId="2D99E9B2" w14:textId="77777777" w:rsidR="00531B9C" w:rsidRPr="00B54AAF" w:rsidRDefault="00531B9C" w:rsidP="00531B9C">
      <w:pPr>
        <w:tabs>
          <w:tab w:val="left" w:pos="8647"/>
        </w:tabs>
        <w:autoSpaceDE w:val="0"/>
        <w:autoSpaceDN w:val="0"/>
        <w:adjustRightInd w:val="0"/>
        <w:spacing w:after="120"/>
        <w:ind w:right="272"/>
        <w:jc w:val="both"/>
        <w:rPr>
          <w:rFonts w:ascii="Calibri" w:hAnsi="Calibri" w:cs="ArialMT"/>
          <w:lang w:val="hr-HR"/>
        </w:rPr>
      </w:pPr>
      <w:r w:rsidRPr="00B54AAF">
        <w:rPr>
          <w:rFonts w:ascii="Calibri" w:hAnsi="Calibri" w:cs="ArialMT"/>
          <w:lang w:val="hr-HR"/>
        </w:rPr>
        <w:t>Naručitelj je obvezan vratiti ponuditeljima jamstvo za ozbiljnost ponude u roku od deset dana od dana potpisivanja ugovora o javnoj nabavi, odnosno dostave jamstva za uredno izvršenje ugovora o javnoj nabavi, a presliku jamstva obvezan je pohraniti.</w:t>
      </w:r>
    </w:p>
    <w:p w14:paraId="04A71DA5" w14:textId="77777777" w:rsidR="00531B9C" w:rsidRPr="00B54AAF" w:rsidRDefault="00531B9C" w:rsidP="00531B9C">
      <w:pPr>
        <w:tabs>
          <w:tab w:val="left" w:pos="8647"/>
        </w:tabs>
        <w:autoSpaceDE w:val="0"/>
        <w:autoSpaceDN w:val="0"/>
        <w:adjustRightInd w:val="0"/>
        <w:spacing w:after="120"/>
        <w:ind w:right="272"/>
        <w:jc w:val="both"/>
        <w:rPr>
          <w:rFonts w:ascii="Calibri" w:hAnsi="Calibri" w:cs="Calibri"/>
          <w:lang w:val="hr-HR"/>
        </w:rPr>
      </w:pPr>
      <w:r w:rsidRPr="00B54AAF">
        <w:rPr>
          <w:rFonts w:ascii="Calibri" w:hAnsi="Calibri" w:cs="ArialMT"/>
          <w:lang w:val="hr-HR"/>
        </w:rPr>
        <w:t xml:space="preserve">Sve elektronički dostavljene ponude EOJN RH će pohraniti na način koji omogućava očuvanje integriteta podataka. </w:t>
      </w:r>
    </w:p>
    <w:p w14:paraId="1A28FD77" w14:textId="77777777" w:rsidR="00531B9C" w:rsidRPr="00B54AAF" w:rsidRDefault="00531B9C" w:rsidP="00531B9C">
      <w:pPr>
        <w:tabs>
          <w:tab w:val="left" w:pos="8647"/>
        </w:tabs>
        <w:autoSpaceDE w:val="0"/>
        <w:autoSpaceDN w:val="0"/>
        <w:adjustRightInd w:val="0"/>
        <w:spacing w:after="120"/>
        <w:ind w:right="272"/>
        <w:jc w:val="both"/>
        <w:rPr>
          <w:rFonts w:ascii="Calibri" w:hAnsi="Calibri" w:cs="Calibri"/>
          <w:lang w:val="hr-HR"/>
        </w:rPr>
      </w:pPr>
      <w:r w:rsidRPr="00B54AAF">
        <w:rPr>
          <w:rFonts w:ascii="Calibri" w:hAnsi="Calibri" w:cs="Calibri"/>
          <w:lang w:val="hr-HR"/>
        </w:rPr>
        <w:t>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07B7B4A6" w14:textId="77777777" w:rsidR="00531B9C" w:rsidRPr="00B54AAF" w:rsidRDefault="00531B9C" w:rsidP="00C907CE">
      <w:pPr>
        <w:spacing w:line="220" w:lineRule="atLeast"/>
        <w:rPr>
          <w:rFonts w:eastAsia="Calibri" w:cstheme="minorHAnsi"/>
          <w:szCs w:val="22"/>
          <w:lang w:val="hr-HR"/>
        </w:rPr>
      </w:pPr>
    </w:p>
    <w:p w14:paraId="69F2A659" w14:textId="579CE2F5" w:rsidR="00C907CE" w:rsidRPr="00B54AAF" w:rsidRDefault="00C907CE" w:rsidP="00C907CE">
      <w:pPr>
        <w:pStyle w:val="Naslov2"/>
        <w:spacing w:before="240" w:line="276" w:lineRule="auto"/>
        <w:ind w:left="567" w:hanging="578"/>
        <w:jc w:val="both"/>
        <w:rPr>
          <w:rFonts w:eastAsia="Calibri"/>
          <w:lang w:val="hr-HR"/>
        </w:rPr>
      </w:pPr>
      <w:bookmarkStart w:id="178" w:name="_Toc2953278"/>
      <w:bookmarkStart w:id="179" w:name="_Toc526842218"/>
      <w:r w:rsidRPr="00B54AAF">
        <w:rPr>
          <w:rFonts w:eastAsia="Calibri"/>
          <w:caps w:val="0"/>
          <w:lang w:val="hr-HR"/>
        </w:rPr>
        <w:t>PODACI O TIJELIMA OD KOJIH PONUDITELJ MOŽE DOBITI PRAVOVALJANU INFORMACIJU</w:t>
      </w:r>
      <w:bookmarkEnd w:id="178"/>
      <w:r w:rsidRPr="00B54AAF">
        <w:rPr>
          <w:rFonts w:eastAsia="Calibri"/>
          <w:caps w:val="0"/>
          <w:lang w:val="hr-HR"/>
        </w:rPr>
        <w:t xml:space="preserve"> </w:t>
      </w:r>
      <w:bookmarkEnd w:id="179"/>
    </w:p>
    <w:p w14:paraId="580BB52D" w14:textId="77777777" w:rsidR="000217A5" w:rsidRPr="00B54AAF" w:rsidRDefault="000217A5" w:rsidP="009A5F46">
      <w:pPr>
        <w:jc w:val="both"/>
        <w:rPr>
          <w:lang w:val="hr-HR"/>
        </w:rPr>
      </w:pPr>
      <w:r w:rsidRPr="00B54AAF">
        <w:rPr>
          <w:lang w:val="hr-HR"/>
        </w:rPr>
        <w:t xml:space="preserve">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 </w:t>
      </w:r>
    </w:p>
    <w:p w14:paraId="54326433" w14:textId="77777777" w:rsidR="000217A5" w:rsidRPr="00B54AAF" w:rsidRDefault="000217A5" w:rsidP="000217A5">
      <w:pPr>
        <w:rPr>
          <w:lang w:val="hr-HR"/>
        </w:rPr>
      </w:pPr>
      <w:r w:rsidRPr="00B54AAF">
        <w:rPr>
          <w:lang w:val="hr-HR"/>
        </w:rPr>
        <w:t xml:space="preserve">Jedinstvena kontaktna točka RH : </w:t>
      </w:r>
      <w:hyperlink r:id="rId22" w:history="1">
        <w:r w:rsidRPr="00B54AAF">
          <w:rPr>
            <w:rStyle w:val="Hiperveza"/>
            <w:rFonts w:eastAsiaTheme="majorEastAsia"/>
            <w:lang w:val="hr-HR"/>
          </w:rPr>
          <w:t>http://psc.hr/</w:t>
        </w:r>
      </w:hyperlink>
    </w:p>
    <w:p w14:paraId="2C3AE51A" w14:textId="77777777" w:rsidR="000217A5" w:rsidRPr="00B54AAF" w:rsidRDefault="000217A5" w:rsidP="000217A5">
      <w:pPr>
        <w:rPr>
          <w:lang w:val="hr-HR"/>
        </w:rPr>
      </w:pPr>
      <w:r w:rsidRPr="00B54AAF">
        <w:rPr>
          <w:lang w:val="hr-HR"/>
        </w:rPr>
        <w:t xml:space="preserve">Centar unutarnjeg tržišta EU: </w:t>
      </w:r>
      <w:hyperlink r:id="rId23" w:history="1">
        <w:r w:rsidRPr="00B54AAF">
          <w:rPr>
            <w:rStyle w:val="Hiperveza"/>
            <w:rFonts w:eastAsiaTheme="majorEastAsia"/>
            <w:lang w:val="hr-HR"/>
          </w:rPr>
          <w:t>http://www.cut.hr/</w:t>
        </w:r>
      </w:hyperlink>
    </w:p>
    <w:p w14:paraId="3ABDB48B" w14:textId="2EA45DCE" w:rsidR="00C907CE" w:rsidRPr="00B54AAF" w:rsidRDefault="00B8013D" w:rsidP="00C907CE">
      <w:pPr>
        <w:pStyle w:val="Naslov2"/>
        <w:spacing w:before="240" w:line="276" w:lineRule="auto"/>
        <w:ind w:left="567" w:hanging="578"/>
        <w:jc w:val="both"/>
        <w:rPr>
          <w:lang w:val="hr-HR"/>
        </w:rPr>
      </w:pPr>
      <w:bookmarkStart w:id="180" w:name="_Toc526842219"/>
      <w:bookmarkStart w:id="181" w:name="_Toc2953279"/>
      <w:r w:rsidRPr="00B54AAF">
        <w:rPr>
          <w:caps w:val="0"/>
          <w:lang w:val="hr-HR"/>
        </w:rPr>
        <w:t>ROK ZA DONOŠENJE ODLUKE O ODABIRU</w:t>
      </w:r>
      <w:bookmarkEnd w:id="180"/>
      <w:bookmarkEnd w:id="181"/>
    </w:p>
    <w:p w14:paraId="0ACD00EB" w14:textId="1C0B459A" w:rsidR="00B8013D" w:rsidRPr="00B54AAF" w:rsidRDefault="00B8013D" w:rsidP="00B8013D">
      <w:pPr>
        <w:rPr>
          <w:lang w:val="hr-HR"/>
        </w:rPr>
      </w:pPr>
      <w:r w:rsidRPr="00B54AAF">
        <w:rPr>
          <w:lang w:val="hr-HR"/>
        </w:rPr>
        <w:t xml:space="preserve">Naručitelj na temelju utvrđenih činjenica i okolnosti u postupku javne nabave donosi odluku o odabiru odnosno, ako postoje razlozi za poništenje postupka javne nabave iz članka 298. </w:t>
      </w:r>
      <w:r w:rsidR="00615BC6" w:rsidRPr="00B54AAF">
        <w:rPr>
          <w:lang w:val="hr-HR"/>
        </w:rPr>
        <w:t>ZJN</w:t>
      </w:r>
      <w:r w:rsidR="00400498">
        <w:rPr>
          <w:lang w:val="hr-HR"/>
        </w:rPr>
        <w:t xml:space="preserve"> 2016</w:t>
      </w:r>
      <w:r w:rsidRPr="00B54AAF">
        <w:rPr>
          <w:lang w:val="hr-HR"/>
        </w:rPr>
        <w:t>, odluku o poništenju.</w:t>
      </w:r>
    </w:p>
    <w:p w14:paraId="75A8E8BF" w14:textId="77777777" w:rsidR="00B8013D" w:rsidRPr="00B54AAF" w:rsidRDefault="00B8013D" w:rsidP="00B8013D">
      <w:pPr>
        <w:rPr>
          <w:lang w:val="hr-HR"/>
        </w:rPr>
      </w:pPr>
      <w:r w:rsidRPr="00B54AAF">
        <w:rPr>
          <w:lang w:val="hr-HR"/>
        </w:rPr>
        <w:t xml:space="preserve">Odluku o odabiru ili odluku o poništenju postupka javne nabave s preslikom zapisnika o pregledu i ocjeni, Naručitelj će dostaviti sudionicima putem EOJN RH.  </w:t>
      </w:r>
    </w:p>
    <w:p w14:paraId="7B277D3B" w14:textId="4D562B24" w:rsidR="00B8013D" w:rsidRDefault="00B8013D" w:rsidP="00B8013D">
      <w:pPr>
        <w:rPr>
          <w:lang w:val="hr-HR"/>
        </w:rPr>
      </w:pPr>
      <w:r w:rsidRPr="00B54AAF">
        <w:rPr>
          <w:lang w:val="hr-HR"/>
        </w:rPr>
        <w:t xml:space="preserve">Rok za donošenje odluke o odabiru ili odluke o poništenju postupka javne nabave iznosi </w:t>
      </w:r>
      <w:r w:rsidR="00400498">
        <w:rPr>
          <w:b/>
          <w:lang w:val="hr-HR"/>
        </w:rPr>
        <w:t>180</w:t>
      </w:r>
      <w:r w:rsidR="00BC164D">
        <w:rPr>
          <w:b/>
          <w:lang w:val="hr-HR"/>
        </w:rPr>
        <w:t xml:space="preserve"> </w:t>
      </w:r>
      <w:r w:rsidRPr="00B54AAF">
        <w:rPr>
          <w:b/>
          <w:lang w:val="hr-HR"/>
        </w:rPr>
        <w:t>dana</w:t>
      </w:r>
      <w:r w:rsidRPr="00B54AAF">
        <w:rPr>
          <w:lang w:val="hr-HR"/>
        </w:rPr>
        <w:t xml:space="preserve"> od isteka roka za dostavu ponude.</w:t>
      </w:r>
    </w:p>
    <w:p w14:paraId="11ABDA07" w14:textId="77777777" w:rsidR="00400498" w:rsidRDefault="00400498" w:rsidP="00400498">
      <w:pPr>
        <w:autoSpaceDE w:val="0"/>
        <w:autoSpaceDN w:val="0"/>
        <w:adjustRightInd w:val="0"/>
        <w:spacing w:after="120"/>
        <w:ind w:right="-11"/>
        <w:jc w:val="both"/>
        <w:rPr>
          <w:rFonts w:ascii="Calibri" w:hAnsi="Calibri" w:cs="Calibri"/>
          <w:lang w:val="hr-HR"/>
        </w:rPr>
      </w:pPr>
      <w:r w:rsidRPr="00565309">
        <w:rPr>
          <w:rFonts w:ascii="Calibri" w:hAnsi="Calibri" w:cs="Calibri"/>
          <w:lang w:val="hr-HR"/>
        </w:rPr>
        <w:t>Naručitelj je odredio višestruko dulji rok od predviđenog ZJN 2016 iz razloga što očekuje primitak kompleksnih ponuda i ponuda stranih ponuditelja što će iziskivati dulje vrijeme pregleda i ocjena ponuda (uključujući pojašnjenja i provjere gospodarskih subjekata).</w:t>
      </w:r>
    </w:p>
    <w:p w14:paraId="202DA1FB" w14:textId="77777777" w:rsidR="00400498" w:rsidRPr="00B54AAF" w:rsidRDefault="00400498" w:rsidP="00B8013D">
      <w:pPr>
        <w:rPr>
          <w:lang w:val="hr-HR"/>
        </w:rPr>
      </w:pPr>
    </w:p>
    <w:p w14:paraId="3A09C750" w14:textId="63978359" w:rsidR="00F6592C" w:rsidRDefault="00F6592C" w:rsidP="00F6592C">
      <w:pPr>
        <w:autoSpaceDE w:val="0"/>
        <w:autoSpaceDN w:val="0"/>
        <w:adjustRightInd w:val="0"/>
        <w:spacing w:after="120"/>
        <w:ind w:right="-11"/>
        <w:rPr>
          <w:rFonts w:ascii="Calibri" w:hAnsi="Calibri"/>
        </w:rPr>
      </w:pPr>
      <w:r w:rsidRPr="004F4756">
        <w:rPr>
          <w:rFonts w:cstheme="minorHAnsi"/>
          <w:u w:val="single"/>
        </w:rPr>
        <w:t>Obrazloženje</w:t>
      </w:r>
      <w:r w:rsidRPr="00594971">
        <w:rPr>
          <w:rFonts w:cstheme="minorHAnsi"/>
        </w:rPr>
        <w:t>: Naručitelj je odredio</w:t>
      </w:r>
      <w:r>
        <w:rPr>
          <w:rFonts w:cstheme="minorHAnsi"/>
        </w:rPr>
        <w:t xml:space="preserve"> značajno dulji</w:t>
      </w:r>
      <w:r w:rsidRPr="00594971">
        <w:rPr>
          <w:rFonts w:cstheme="minorHAnsi"/>
        </w:rPr>
        <w:t xml:space="preserve"> rok za donošenje odluke </w:t>
      </w:r>
      <w:r>
        <w:rPr>
          <w:rFonts w:cstheme="minorHAnsi"/>
        </w:rPr>
        <w:t>o odabiru (180 dana) od Zakonom propisanog jer naručitelj očekuje</w:t>
      </w:r>
      <w:r w:rsidRPr="00594971">
        <w:rPr>
          <w:rFonts w:cstheme="minorHAnsi"/>
        </w:rPr>
        <w:t xml:space="preserve"> da će </w:t>
      </w:r>
      <w:r>
        <w:rPr>
          <w:rFonts w:cstheme="minorHAnsi"/>
        </w:rPr>
        <w:t xml:space="preserve">u ovom postupku nabave </w:t>
      </w:r>
      <w:r w:rsidRPr="00594971">
        <w:rPr>
          <w:rFonts w:cstheme="minorHAnsi"/>
        </w:rPr>
        <w:t>biti zaprimljen velik broj ponuda</w:t>
      </w:r>
      <w:r>
        <w:rPr>
          <w:rFonts w:cstheme="minorHAnsi"/>
        </w:rPr>
        <w:t xml:space="preserve">, s velikim brojem sudionika (članova zajednice gospodarskih subjekata, podugovaratelja, …). </w:t>
      </w:r>
      <w:r w:rsidRPr="00594971">
        <w:rPr>
          <w:rFonts w:cstheme="minorHAnsi"/>
        </w:rPr>
        <w:t>Naručitelj želi ostaviti dovoljno vremena za detaljnu analizu i ocjenu ponuda te bodovanje valjanih ponuda prema kriterijima za odabir ekonomski najpovoljnije ponude.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obvezu traženja ažuriranih popratnih dokumenata i sl. što sve znatno produljuje sam postupak pregleda i ocjene ponuda</w:t>
      </w:r>
      <w:r>
        <w:rPr>
          <w:rFonts w:cstheme="minorHAnsi"/>
        </w:rPr>
        <w:t xml:space="preserve">. </w:t>
      </w:r>
    </w:p>
    <w:p w14:paraId="520A9177" w14:textId="77777777" w:rsidR="00B8013D" w:rsidRPr="00B54AAF" w:rsidRDefault="00B8013D" w:rsidP="00B8013D">
      <w:pPr>
        <w:rPr>
          <w:lang w:val="hr-HR"/>
        </w:rPr>
      </w:pPr>
    </w:p>
    <w:p w14:paraId="7A7B53F9" w14:textId="439AAE2C" w:rsidR="00B8013D" w:rsidRPr="00B54AAF" w:rsidRDefault="00B8013D" w:rsidP="00B8013D">
      <w:pPr>
        <w:pStyle w:val="Naslov2"/>
        <w:rPr>
          <w:lang w:val="hr-HR"/>
        </w:rPr>
      </w:pPr>
      <w:bookmarkStart w:id="182" w:name="_Toc2953280"/>
      <w:r w:rsidRPr="00B54AAF">
        <w:rPr>
          <w:lang w:val="hr-HR"/>
        </w:rPr>
        <w:t>ROK, NAČIN I UVJETI PLAĆANJA</w:t>
      </w:r>
      <w:bookmarkEnd w:id="182"/>
    </w:p>
    <w:p w14:paraId="01356541" w14:textId="77777777" w:rsidR="00B8013D" w:rsidRPr="00B54AAF" w:rsidRDefault="00B8013D" w:rsidP="00B8013D">
      <w:pPr>
        <w:rPr>
          <w:lang w:val="hr-HR"/>
        </w:rPr>
      </w:pPr>
    </w:p>
    <w:p w14:paraId="7EBC0290" w14:textId="77777777" w:rsidR="00B8013D" w:rsidRPr="00B54AAF" w:rsidRDefault="00B8013D" w:rsidP="00B8013D">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 xml:space="preserve">Sredstva za financiranje realizacije cijelog Projekta uključivo i radove koji su predmet ovog nadmetanja, osiguravaju se temeljem sporazuma o financiranju zaključenim između Europske unije i Republike Hrvatske. </w:t>
      </w:r>
    </w:p>
    <w:p w14:paraId="0DBB55CA" w14:textId="235B9C6D" w:rsidR="00B8013D" w:rsidRPr="00B54AAF" w:rsidRDefault="00B8013D" w:rsidP="00B8013D">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Plaćanje obavljenih usluga će se vršiti temeljem ovjerenih privremenih i okončan</w:t>
      </w:r>
      <w:r w:rsidR="00377C18">
        <w:rPr>
          <w:rFonts w:ascii="Calibri" w:hAnsi="Calibri" w:cs="ArialMT"/>
          <w:color w:val="000000"/>
          <w:lang w:val="hr-HR"/>
        </w:rPr>
        <w:t xml:space="preserve">og računa </w:t>
      </w:r>
      <w:r w:rsidRPr="00B54AAF">
        <w:rPr>
          <w:rFonts w:ascii="Calibri" w:hAnsi="Calibri" w:cs="ArialMT"/>
          <w:color w:val="000000"/>
          <w:lang w:val="hr-HR"/>
        </w:rPr>
        <w:t xml:space="preserve"> od strane naručitelja doznakom na račun izvršitelja, podugovaratelja i članova zajednice izvršitelja, kako je primjenjivo. </w:t>
      </w:r>
    </w:p>
    <w:p w14:paraId="66D6DA28" w14:textId="12404D28" w:rsidR="00B8013D" w:rsidRPr="00B54AAF" w:rsidRDefault="00B8013D" w:rsidP="00B8013D">
      <w:pPr>
        <w:autoSpaceDE w:val="0"/>
        <w:autoSpaceDN w:val="0"/>
        <w:adjustRightInd w:val="0"/>
        <w:spacing w:after="120"/>
        <w:ind w:right="272"/>
        <w:jc w:val="both"/>
        <w:rPr>
          <w:rFonts w:cs="ArialMT"/>
          <w:color w:val="000000"/>
          <w:lang w:val="hr-HR"/>
        </w:rPr>
      </w:pPr>
      <w:r w:rsidRPr="00B54AAF">
        <w:rPr>
          <w:rFonts w:ascii="Calibri" w:hAnsi="Calibri" w:cs="ArialMT"/>
          <w:color w:val="000000"/>
          <w:lang w:val="hr-HR"/>
        </w:rPr>
        <w:t>Naručitelj se obvezuje dostavljen</w:t>
      </w:r>
      <w:r w:rsidR="000A5E1F">
        <w:rPr>
          <w:rFonts w:ascii="Calibri" w:hAnsi="Calibri" w:cs="ArialMT"/>
          <w:color w:val="000000"/>
          <w:lang w:val="hr-HR"/>
        </w:rPr>
        <w:t>og račun</w:t>
      </w:r>
      <w:r w:rsidRPr="00B54AAF">
        <w:rPr>
          <w:rFonts w:ascii="Calibri" w:hAnsi="Calibri" w:cs="ArialMT"/>
          <w:color w:val="000000"/>
          <w:lang w:val="hr-HR"/>
        </w:rPr>
        <w:t>e ovjeriti ili osporiti u roku od 15 dana od dana primitka</w:t>
      </w:r>
      <w:r w:rsidR="000A5E1F">
        <w:rPr>
          <w:rFonts w:ascii="Calibri" w:hAnsi="Calibri" w:cs="ArialMT"/>
          <w:color w:val="000000"/>
          <w:lang w:val="hr-HR"/>
        </w:rPr>
        <w:t xml:space="preserve"> urednog i potpunog računa</w:t>
      </w:r>
      <w:r w:rsidRPr="00B54AAF">
        <w:rPr>
          <w:rFonts w:ascii="Calibri" w:hAnsi="Calibri" w:cs="ArialMT"/>
          <w:color w:val="000000"/>
          <w:lang w:val="hr-HR"/>
        </w:rPr>
        <w:t xml:space="preserve">, te ovjereni </w:t>
      </w:r>
      <w:r w:rsidRPr="00B54AAF">
        <w:rPr>
          <w:rFonts w:cs="ArialMT"/>
          <w:color w:val="000000"/>
          <w:lang w:val="hr-HR"/>
        </w:rPr>
        <w:t xml:space="preserve">i neprijeporni dio platiti u roku od 60 dana od </w:t>
      </w:r>
      <w:r w:rsidR="00377C18">
        <w:rPr>
          <w:rFonts w:cs="ArialMT"/>
          <w:color w:val="000000"/>
          <w:lang w:val="hr-HR"/>
        </w:rPr>
        <w:t>dana primitka urednog i potpunog računa</w:t>
      </w:r>
      <w:r w:rsidRPr="00B54AAF">
        <w:rPr>
          <w:rFonts w:cs="ArialMT"/>
          <w:color w:val="000000"/>
          <w:lang w:val="hr-HR"/>
        </w:rPr>
        <w:t>.</w:t>
      </w:r>
      <w:r w:rsidR="00DA77CA" w:rsidRPr="00B54AAF">
        <w:rPr>
          <w:rFonts w:cs="ArialMT"/>
          <w:color w:val="000000"/>
          <w:lang w:val="hr-HR"/>
        </w:rPr>
        <w:t xml:space="preserve"> </w:t>
      </w:r>
      <w:r w:rsidRPr="00B54AAF">
        <w:rPr>
          <w:rFonts w:cs="ArialMT"/>
          <w:color w:val="000000"/>
          <w:lang w:val="hr-HR"/>
        </w:rPr>
        <w:t xml:space="preserve">Ugovorna cijena je fiksna i obuhvaća sve usluge koje su utvrđene u </w:t>
      </w:r>
      <w:r w:rsidR="005B6150" w:rsidRPr="00B54AAF">
        <w:rPr>
          <w:rFonts w:cs="ArialMT"/>
          <w:b/>
          <w:color w:val="00B0F0"/>
          <w:lang w:val="hr-HR"/>
        </w:rPr>
        <w:t>Knjiz</w:t>
      </w:r>
      <w:r w:rsidRPr="00B54AAF">
        <w:rPr>
          <w:rFonts w:cs="ArialMT"/>
          <w:b/>
          <w:color w:val="00B0F0"/>
          <w:lang w:val="hr-HR"/>
        </w:rPr>
        <w:t>i 3:</w:t>
      </w:r>
      <w:r w:rsidRPr="00B54AAF">
        <w:rPr>
          <w:rFonts w:cs="ArialMT"/>
          <w:color w:val="00B0F0"/>
          <w:lang w:val="hr-HR"/>
        </w:rPr>
        <w:t xml:space="preserve"> </w:t>
      </w:r>
      <w:r w:rsidRPr="00B54AAF">
        <w:rPr>
          <w:rFonts w:cs="ArialMT"/>
          <w:color w:val="000000"/>
          <w:lang w:val="hr-HR"/>
        </w:rPr>
        <w:t>Projektni zadatak Dokumentacije o nabavi.</w:t>
      </w:r>
    </w:p>
    <w:p w14:paraId="5B7C1E13" w14:textId="4ABB444B" w:rsidR="00B8013D" w:rsidRDefault="00B8013D" w:rsidP="00B8013D">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color w:val="000000"/>
          <w:lang w:val="hr-HR"/>
        </w:rPr>
        <w:t xml:space="preserve">Uz </w:t>
      </w:r>
      <w:r w:rsidR="000A5E1F">
        <w:rPr>
          <w:rFonts w:ascii="Calibri" w:hAnsi="Calibri" w:cs="ArialMT"/>
          <w:color w:val="000000"/>
          <w:lang w:val="hr-HR"/>
        </w:rPr>
        <w:t>račun</w:t>
      </w:r>
      <w:r w:rsidRPr="00B54AAF">
        <w:rPr>
          <w:rFonts w:ascii="Calibri" w:hAnsi="Calibri" w:cs="ArialMT"/>
          <w:color w:val="000000"/>
          <w:lang w:val="hr-HR"/>
        </w:rPr>
        <w:t xml:space="preserve">, Izvršitelj je dužan dostaviti i zapisnik o </w:t>
      </w:r>
      <w:r w:rsidR="0001220C">
        <w:rPr>
          <w:rFonts w:ascii="Calibri" w:hAnsi="Calibri" w:cs="ArialMT"/>
          <w:color w:val="000000"/>
          <w:lang w:val="hr-HR"/>
        </w:rPr>
        <w:t xml:space="preserve">uredno ispunjenoj </w:t>
      </w:r>
      <w:r w:rsidRPr="00B54AAF">
        <w:rPr>
          <w:rFonts w:ascii="Calibri" w:hAnsi="Calibri" w:cs="ArialMT"/>
          <w:color w:val="000000"/>
          <w:lang w:val="hr-HR"/>
        </w:rPr>
        <w:t xml:space="preserve"> usluzi potpisan od ovlaštenih osoba naručitelja i izvršitelja. </w:t>
      </w:r>
      <w:r w:rsidR="00283414">
        <w:rPr>
          <w:rFonts w:ascii="Calibri" w:hAnsi="Calibri" w:cs="ArialMT"/>
          <w:color w:val="000000"/>
          <w:lang w:val="hr-HR"/>
        </w:rPr>
        <w:t>R</w:t>
      </w:r>
      <w:r w:rsidR="000A5E1F">
        <w:rPr>
          <w:rFonts w:ascii="Calibri" w:hAnsi="Calibri" w:cs="ArialMT"/>
          <w:color w:val="000000"/>
          <w:lang w:val="hr-HR"/>
        </w:rPr>
        <w:t xml:space="preserve">ačun bez </w:t>
      </w:r>
      <w:r w:rsidR="000A5E1F" w:rsidRPr="00B54AAF">
        <w:rPr>
          <w:rFonts w:ascii="Calibri" w:hAnsi="Calibri" w:cs="ArialMT"/>
          <w:color w:val="000000"/>
          <w:lang w:val="hr-HR"/>
        </w:rPr>
        <w:t xml:space="preserve"> </w:t>
      </w:r>
      <w:r w:rsidRPr="00B54AAF">
        <w:rPr>
          <w:rFonts w:ascii="Calibri" w:hAnsi="Calibri" w:cs="ArialMT"/>
          <w:color w:val="000000"/>
          <w:lang w:val="hr-HR"/>
        </w:rPr>
        <w:t>dostavljen</w:t>
      </w:r>
      <w:r w:rsidR="000A5E1F">
        <w:rPr>
          <w:rFonts w:ascii="Calibri" w:hAnsi="Calibri" w:cs="ArialMT"/>
          <w:color w:val="000000"/>
          <w:lang w:val="hr-HR"/>
        </w:rPr>
        <w:t>og</w:t>
      </w:r>
      <w:r w:rsidRPr="00B54AAF">
        <w:rPr>
          <w:rFonts w:ascii="Calibri" w:hAnsi="Calibri" w:cs="ArialMT"/>
          <w:color w:val="000000"/>
          <w:lang w:val="hr-HR"/>
        </w:rPr>
        <w:t xml:space="preserve"> navedenog zapisnika neće biti plaćen i bit će vraćen Izvršitelju u zakonskom roku.</w:t>
      </w:r>
    </w:p>
    <w:p w14:paraId="1C938785" w14:textId="0D37CC5D" w:rsidR="00283414" w:rsidRPr="002A33D7" w:rsidRDefault="00283414" w:rsidP="00283414">
      <w:pPr>
        <w:pStyle w:val="StilCalibri10tokaObostranoPrviredak102cmProred"/>
        <w:rPr>
          <w:rFonts w:asciiTheme="minorHAnsi" w:hAnsiTheme="minorHAnsi"/>
        </w:rPr>
      </w:pPr>
      <w:r w:rsidRPr="0047234A">
        <w:rPr>
          <w:rFonts w:asciiTheme="minorHAnsi" w:hAnsiTheme="minorHAnsi"/>
        </w:rPr>
        <w:t>Vrijednost izvršenih Usluga obračunavat će se prema mjesečnom obračunu;  stvarno isporučenim količinama odnosno utrošenom i priznatom vremenu svakog od Stručnjaka na izvršenju Usluga koje su predmet Ugovora i jediničnim cijenama iz ugovornog troškovnika. Izvršitelj će najkasnije do 5-og dana mjeseca koji slijedi obračunski mjesec dostaviti Naručitelju izvješće o izvršenim uslugama s evidencijom rada stručnjaka u obračunskom mjesecu, u tabličnom prikazu za svakog od stručnjaka. Ovlaštenik Naručitelja za praćenje ugovora imenovan sukladno članku 9. stavak 3. ovoga Ugovora (dalje u tekstu: Ovlaštenik) će u roku od najviše 7 dana od dostave izvješća o izvršenim uslugama s  evidencijom rada Izvršiteljevih stručnjaka dostaviti primjedbe, komentare, upite za pojašnjenjem ili potpisom odobriti dostavljeno Izvješće. Naručitelj, odnosno Ovlaštenik Naručitelja, će pratiti i provjeravati rad Izvršitelja, na osnovi čega će imati pravo ustegnuti plaćanje ili ga umanjiti sukladno rezultatima provjera rada Izvršitelja. Izvršitelj će za nesporne usluge ispostaviti račun.</w:t>
      </w:r>
      <w:r>
        <w:rPr>
          <w:rFonts w:asciiTheme="minorHAnsi" w:hAnsiTheme="minorHAnsi"/>
        </w:rPr>
        <w:t xml:space="preserve"> </w:t>
      </w:r>
      <w:r w:rsidRPr="002A33D7">
        <w:rPr>
          <w:rFonts w:asciiTheme="minorHAnsi" w:hAnsiTheme="minorHAnsi"/>
        </w:rPr>
        <w:t>Naručitelj će plaćanje vršiti temeljem mjesečnih obračuna</w:t>
      </w:r>
      <w:r>
        <w:rPr>
          <w:rFonts w:asciiTheme="minorHAnsi" w:hAnsiTheme="minorHAnsi"/>
        </w:rPr>
        <w:t xml:space="preserve"> (izvještaj o izvršenim uslugama i evidenciji rada stručnjaka) </w:t>
      </w:r>
      <w:r w:rsidRPr="002A33D7">
        <w:rPr>
          <w:rFonts w:asciiTheme="minorHAnsi" w:hAnsiTheme="minorHAnsi"/>
        </w:rPr>
        <w:t xml:space="preserve"> i vjerodostojne knjigovodstvene dokumentacije (računa) odabranog ponuditelja za uredno izvršen predmet nabave, u </w:t>
      </w:r>
      <w:r w:rsidRPr="00F020A1">
        <w:rPr>
          <w:rFonts w:asciiTheme="minorHAnsi" w:hAnsiTheme="minorHAnsi"/>
        </w:rPr>
        <w:t xml:space="preserve">roku od 60 dana od dana </w:t>
      </w:r>
      <w:r w:rsidRPr="002A33D7">
        <w:rPr>
          <w:rFonts w:asciiTheme="minorHAnsi" w:hAnsiTheme="minorHAnsi"/>
        </w:rPr>
        <w:t>primitka valjanog računa</w:t>
      </w:r>
      <w:r>
        <w:rPr>
          <w:rFonts w:asciiTheme="minorHAnsi" w:hAnsiTheme="minorHAnsi"/>
        </w:rPr>
        <w:t>.</w:t>
      </w:r>
    </w:p>
    <w:p w14:paraId="62C2ADB1" w14:textId="77777777" w:rsidR="00283414" w:rsidRDefault="00283414" w:rsidP="00283414">
      <w:pPr>
        <w:pStyle w:val="StilCalibri10tokaObostranoPrviredak102cmProred"/>
        <w:rPr>
          <w:rFonts w:asciiTheme="minorHAnsi" w:hAnsiTheme="minorHAnsi"/>
        </w:rPr>
      </w:pPr>
      <w:r w:rsidRPr="002A33D7">
        <w:rPr>
          <w:rFonts w:asciiTheme="minorHAnsi" w:hAnsiTheme="minorHAnsi"/>
        </w:rPr>
        <w:t xml:space="preserve">Prije ispostavljanja računa Izvršitelj će dostaviti naručitelju </w:t>
      </w:r>
      <w:r>
        <w:rPr>
          <w:rFonts w:asciiTheme="minorHAnsi" w:hAnsiTheme="minorHAnsi"/>
        </w:rPr>
        <w:t xml:space="preserve">izvješće o izvršenim uslugama s evidencijom rada stručnjaka </w:t>
      </w:r>
      <w:r w:rsidRPr="002A33D7">
        <w:rPr>
          <w:rFonts w:asciiTheme="minorHAnsi" w:hAnsiTheme="minorHAnsi"/>
        </w:rPr>
        <w:t xml:space="preserve">za koje namjerava izdati račun. Po zaprimanju popisa, naručitelj će u roku ne kasnijem od </w:t>
      </w:r>
      <w:r>
        <w:rPr>
          <w:rFonts w:asciiTheme="minorHAnsi" w:hAnsiTheme="minorHAnsi"/>
        </w:rPr>
        <w:t>7</w:t>
      </w:r>
      <w:r w:rsidRPr="002A33D7">
        <w:rPr>
          <w:rFonts w:asciiTheme="minorHAnsi" w:hAnsiTheme="minorHAnsi"/>
        </w:rPr>
        <w:t xml:space="preserve"> dana obavijestiti Izvršitelja o nespornim uslugama. Izvršitelj će za nesporne usluge ispostaviti račun.</w:t>
      </w:r>
    </w:p>
    <w:p w14:paraId="618E37DD" w14:textId="77777777" w:rsidR="00283414" w:rsidRPr="002A33D7" w:rsidRDefault="00283414" w:rsidP="00283414">
      <w:pPr>
        <w:pStyle w:val="StilCalibri10tokaObostranoPrviredak102cmProred"/>
        <w:rPr>
          <w:rFonts w:asciiTheme="minorHAnsi" w:hAnsiTheme="minorHAnsi"/>
        </w:rPr>
      </w:pPr>
    </w:p>
    <w:p w14:paraId="71887F96" w14:textId="77777777" w:rsidR="00283414" w:rsidRDefault="00283414" w:rsidP="00B8013D">
      <w:pPr>
        <w:autoSpaceDE w:val="0"/>
        <w:autoSpaceDN w:val="0"/>
        <w:adjustRightInd w:val="0"/>
        <w:spacing w:after="120"/>
        <w:ind w:right="272"/>
        <w:jc w:val="both"/>
        <w:rPr>
          <w:rFonts w:ascii="Calibri" w:hAnsi="Calibri" w:cs="ArialMT"/>
          <w:color w:val="000000"/>
          <w:lang w:val="hr-HR"/>
        </w:rPr>
      </w:pPr>
    </w:p>
    <w:p w14:paraId="32F66AA6" w14:textId="47EBE5D0" w:rsidR="000A5E1F" w:rsidRPr="00B54AAF" w:rsidRDefault="000A5E1F" w:rsidP="00B8013D">
      <w:pPr>
        <w:autoSpaceDE w:val="0"/>
        <w:autoSpaceDN w:val="0"/>
        <w:adjustRightInd w:val="0"/>
        <w:spacing w:after="120"/>
        <w:ind w:right="272"/>
        <w:jc w:val="both"/>
        <w:rPr>
          <w:rFonts w:ascii="Calibri" w:hAnsi="Calibri" w:cs="ArialMT"/>
          <w:color w:val="000000"/>
          <w:lang w:val="hr-HR"/>
        </w:rPr>
      </w:pPr>
      <w:r>
        <w:rPr>
          <w:rFonts w:ascii="Calibri" w:hAnsi="Calibri" w:cs="ArialMT"/>
          <w:color w:val="000000"/>
          <w:lang w:val="hr-HR"/>
        </w:rPr>
        <w:t>Detaljnija procedura utvrđena je Ugovornom dokumentacijom (Knjiga 2).</w:t>
      </w:r>
    </w:p>
    <w:p w14:paraId="29D3C826" w14:textId="4903FF1E" w:rsidR="00283414" w:rsidRPr="002A33D7" w:rsidRDefault="00283414" w:rsidP="00283414">
      <w:pPr>
        <w:pStyle w:val="StilCalibri10tokaObostranoPrviredak102cmProred"/>
        <w:rPr>
          <w:rFonts w:asciiTheme="minorHAnsi" w:hAnsiTheme="minorHAnsi"/>
        </w:rPr>
      </w:pPr>
      <w:r w:rsidRPr="002A33D7">
        <w:rPr>
          <w:rFonts w:asciiTheme="minorHAnsi" w:hAnsiTheme="minorHAnsi"/>
          <w:b/>
        </w:rPr>
        <w:t>Obrazloženje:</w:t>
      </w:r>
      <w:r w:rsidRPr="002A33D7">
        <w:rPr>
          <w:rFonts w:asciiTheme="minorHAnsi" w:hAnsiTheme="minorHAnsi"/>
        </w:rPr>
        <w:t xml:space="preserve"> Projekt sanacije jame „Sovjak“ financira se sredstvima EU kroz Operativni program ''Konkurentnost i kohezija 2014.-2020.“ te su rokovi plaćanja propisani sukladno uvjetima iz ugovora o dodjeli bespovratnih sredstava. Naručitelj nema dovoljno vlastitih sredstava da bi nastale troškove samostalno podmirivao u rokovima koji su kraći od roka unutar kojeg će posredničko tijelo platiti troškove po ugovoru o dodjeli bespovratnih sredstava. Navedeni rok od 60 dana u skladu je sa Zakonom o financijskom poslovanju i predstečajnoj nagodbi (NN 108/12, 114/12, 81/13, 112/13, 71/15</w:t>
      </w:r>
      <w:r w:rsidR="00AA7E08">
        <w:rPr>
          <w:rFonts w:asciiTheme="minorHAnsi" w:hAnsiTheme="minorHAnsi"/>
        </w:rPr>
        <w:t>,</w:t>
      </w:r>
      <w:r w:rsidRPr="002A33D7">
        <w:rPr>
          <w:rFonts w:asciiTheme="minorHAnsi" w:hAnsiTheme="minorHAnsi"/>
        </w:rPr>
        <w:t xml:space="preserve"> 78/15</w:t>
      </w:r>
      <w:r w:rsidR="00AA7E08">
        <w:rPr>
          <w:rFonts w:asciiTheme="minorHAnsi" w:hAnsiTheme="minorHAnsi"/>
        </w:rPr>
        <w:t xml:space="preserve"> I 110/19</w:t>
      </w:r>
      <w:r w:rsidRPr="002A33D7">
        <w:rPr>
          <w:rFonts w:asciiTheme="minorHAnsi" w:hAnsiTheme="minorHAnsi"/>
        </w:rPr>
        <w:t>).</w:t>
      </w:r>
    </w:p>
    <w:p w14:paraId="3CB23165" w14:textId="77777777" w:rsidR="00283414" w:rsidRDefault="00283414" w:rsidP="00283414">
      <w:r>
        <w:t>Računi se dostavljaju u elektroničkom obliku</w:t>
      </w:r>
      <w:r w:rsidRPr="002A33D7">
        <w:t>, s naznakom naziva ugovora: Usluge odnosa s javnošću</w:t>
      </w:r>
      <w:r>
        <w:t xml:space="preserve">, </w:t>
      </w:r>
      <w:r w:rsidRPr="002A33D7">
        <w:t>promidžbe i vidljivosti za projekt jama Sovjak, s pozivom na broj ugovora, klasu i urudžbeni broj ugovora, koji će biti vidljivi na samom ugovoru.</w:t>
      </w:r>
    </w:p>
    <w:p w14:paraId="1B1DD67F" w14:textId="77777777" w:rsidR="00283414" w:rsidRPr="002A33D7" w:rsidRDefault="00283414" w:rsidP="00283414"/>
    <w:p w14:paraId="62BA81B4" w14:textId="77777777" w:rsidR="00283414" w:rsidRPr="002A33D7" w:rsidRDefault="00283414" w:rsidP="00283414">
      <w:pPr>
        <w:rPr>
          <w:szCs w:val="24"/>
        </w:rPr>
      </w:pPr>
      <w:r w:rsidRPr="002A33D7">
        <w:rPr>
          <w:szCs w:val="24"/>
        </w:rPr>
        <w:t xml:space="preserve">Naručitelj je obvezan zaprimati i obrađivati te izvršiti plaćanje i elektroničkih računa i pratećih isprava izdanih sukladno europskoj normi u zakonski propisanom, strukturiranom formatu, a sve sukladno Zakonu o elektroničkom izdavanju računa u javnoj nabavi („Narodne novine“ br:.94/2018).  </w:t>
      </w:r>
    </w:p>
    <w:p w14:paraId="280EBFBE" w14:textId="77777777" w:rsidR="00283414" w:rsidRPr="002A33D7" w:rsidRDefault="00283414" w:rsidP="00283414">
      <w:pPr>
        <w:rPr>
          <w:szCs w:val="24"/>
        </w:rPr>
      </w:pPr>
    </w:p>
    <w:p w14:paraId="58DE9E55" w14:textId="77777777" w:rsidR="00283414" w:rsidRPr="002A33D7" w:rsidRDefault="00283414" w:rsidP="00283414">
      <w:pPr>
        <w:pStyle w:val="StilCalibri10tokaObostranoPrviredak102cmProred"/>
        <w:rPr>
          <w:rFonts w:asciiTheme="minorHAnsi" w:hAnsiTheme="minorHAnsi"/>
        </w:rPr>
      </w:pPr>
      <w:r w:rsidRPr="002A33D7">
        <w:rPr>
          <w:rFonts w:asciiTheme="minorHAnsi" w:hAnsiTheme="minorHAnsi"/>
        </w:rPr>
        <w:t xml:space="preserve">Računi ispostavljeni na nepropisan način će biti vraćeni. Plaćanje se obavlja na IBAN odabranog ponuditelja. </w:t>
      </w:r>
    </w:p>
    <w:p w14:paraId="6F6D1990" w14:textId="77777777" w:rsidR="00283414" w:rsidRPr="002A33D7" w:rsidRDefault="00283414" w:rsidP="00283414">
      <w:pPr>
        <w:pStyle w:val="StilCalibri10tokaObostranoPrviredak102cmProred"/>
        <w:rPr>
          <w:rFonts w:asciiTheme="minorHAnsi" w:hAnsiTheme="minorHAnsi"/>
        </w:rPr>
      </w:pPr>
      <w:r w:rsidRPr="002A33D7">
        <w:rPr>
          <w:rFonts w:asciiTheme="minorHAnsi" w:hAnsiTheme="minorHAnsi"/>
        </w:rPr>
        <w:t xml:space="preserve">Ukoliko izvršitelj određeni dio predmeta nabave ustupi podugovarateljima uz svoj račun obvezno prilaže račune svojih podugovaratelja koje je prethodno potvrdio. Priložene valjane račune naručitelj neposredno plaća podugovratelju, ako neće biti drugačije određeno ugovorom. </w:t>
      </w:r>
    </w:p>
    <w:p w14:paraId="477A9EBA" w14:textId="77777777" w:rsidR="00283414" w:rsidRPr="002A33D7" w:rsidRDefault="00283414" w:rsidP="00283414">
      <w:pPr>
        <w:pStyle w:val="StilCalibri10tokaObostranoPrviredak102cmProred"/>
        <w:rPr>
          <w:rFonts w:asciiTheme="minorHAnsi" w:hAnsiTheme="minorHAnsi"/>
        </w:rPr>
      </w:pPr>
      <w:r w:rsidRPr="002A33D7">
        <w:rPr>
          <w:rFonts w:asciiTheme="minorHAnsi" w:hAnsiTheme="minorHAnsi"/>
        </w:rPr>
        <w:t xml:space="preserve">Izvršitelj će naručitelju platiti penale po dnevnoj stopi od 2 ‰ (slovima: dva promila) od </w:t>
      </w:r>
      <w:bookmarkStart w:id="183" w:name="_Hlk521325803"/>
      <w:r w:rsidRPr="002A33D7">
        <w:rPr>
          <w:rFonts w:asciiTheme="minorHAnsi" w:hAnsiTheme="minorHAnsi"/>
        </w:rPr>
        <w:t xml:space="preserve">fakturiranog iznosa za svaku </w:t>
      </w:r>
      <w:bookmarkEnd w:id="183"/>
      <w:r w:rsidRPr="002A33D7">
        <w:rPr>
          <w:rFonts w:asciiTheme="minorHAnsi" w:hAnsiTheme="minorHAnsi"/>
        </w:rPr>
        <w:t xml:space="preserve">izvršenu uslugu u kojoj je utvrđeno zakašnjenje, za svaki dan zakašnjenja pružanja usluge u odnosu na utvrđeni rok, ukoliko je do zakašnjenja došlo krivnjom izvršitelja. Ukupni iznos penala ne može prekoračiti iznos od 10 % od ukupno ugovorene cijene usluge. </w:t>
      </w:r>
    </w:p>
    <w:p w14:paraId="46281153" w14:textId="77777777" w:rsidR="00283414" w:rsidRPr="002A33D7" w:rsidRDefault="00283414" w:rsidP="00283414">
      <w:pPr>
        <w:pStyle w:val="StilCalibri10tokaObostranoPrviredak102cmProred"/>
        <w:rPr>
          <w:rFonts w:asciiTheme="minorHAnsi" w:hAnsiTheme="minorHAnsi"/>
        </w:rPr>
      </w:pPr>
      <w:r w:rsidRPr="002A33D7">
        <w:rPr>
          <w:rFonts w:asciiTheme="minorHAnsi" w:hAnsiTheme="minorHAnsi"/>
        </w:rPr>
        <w:t>Naručitelj može odbiti penale od isplata koje duguje izvršitelju. Plaćanje penala ne utječe na obveze izvršitelja.</w:t>
      </w:r>
    </w:p>
    <w:p w14:paraId="0A2D6922" w14:textId="77777777" w:rsidR="00283414" w:rsidRPr="002A33D7" w:rsidRDefault="00283414" w:rsidP="00283414">
      <w:pPr>
        <w:pStyle w:val="StilCalibri10tokaObostranoPrviredak102cmProred"/>
        <w:rPr>
          <w:rFonts w:asciiTheme="minorHAnsi" w:hAnsiTheme="minorHAnsi"/>
        </w:rPr>
      </w:pPr>
    </w:p>
    <w:p w14:paraId="0B26F7E0" w14:textId="77777777" w:rsidR="00283414" w:rsidRPr="002A33D7" w:rsidRDefault="00283414" w:rsidP="00283414">
      <w:pPr>
        <w:pStyle w:val="StilCalibri10tokaObostranoPrviredak102cmProred"/>
        <w:rPr>
          <w:rFonts w:asciiTheme="minorHAnsi" w:hAnsiTheme="minorHAnsi"/>
        </w:rPr>
      </w:pPr>
      <w:r w:rsidRPr="002A33D7">
        <w:rPr>
          <w:rFonts w:asciiTheme="minorHAnsi" w:hAnsiTheme="minorHAnsi"/>
        </w:rPr>
        <w:t>Izvršitelj i naručitelj imaju pravo na produljenje roka za isporuku predmeta nabave u sljedećim slučajevima:</w:t>
      </w:r>
    </w:p>
    <w:p w14:paraId="70FFFA87" w14:textId="77777777" w:rsidR="00283414" w:rsidRDefault="00283414" w:rsidP="00283414">
      <w:pPr>
        <w:pStyle w:val="StilCalibri10tokaObostranoPrviredak102cmProred"/>
        <w:numPr>
          <w:ilvl w:val="0"/>
          <w:numId w:val="72"/>
        </w:numPr>
        <w:rPr>
          <w:rFonts w:asciiTheme="minorHAnsi" w:hAnsiTheme="minorHAnsi"/>
        </w:rPr>
      </w:pPr>
      <w:bookmarkStart w:id="184" w:name="_Hlk521327202"/>
      <w:r>
        <w:rPr>
          <w:rFonts w:asciiTheme="minorHAnsi" w:hAnsiTheme="minorHAnsi"/>
        </w:rPr>
        <w:t>Uslijed kašnjenja u donošenju suglasnosti Vlade Republike Hrvatske koju je naručitelj dužan ishoditi prije sklapanja Ugovora o radovima i Nadzoru</w:t>
      </w:r>
    </w:p>
    <w:p w14:paraId="273B090D" w14:textId="77777777" w:rsidR="00283414" w:rsidRDefault="00283414" w:rsidP="00283414">
      <w:pPr>
        <w:pStyle w:val="StilCalibri10tokaObostranoPrviredak102cmProred"/>
        <w:numPr>
          <w:ilvl w:val="0"/>
          <w:numId w:val="72"/>
        </w:numPr>
        <w:rPr>
          <w:rFonts w:asciiTheme="minorHAnsi" w:hAnsiTheme="minorHAnsi"/>
        </w:rPr>
      </w:pPr>
      <w:r>
        <w:rPr>
          <w:rFonts w:asciiTheme="minorHAnsi" w:hAnsiTheme="minorHAnsi"/>
        </w:rPr>
        <w:t xml:space="preserve">Uslijed kašnjenja s potpisivanjem Ugovora o Radovima ili Nadzoru </w:t>
      </w:r>
    </w:p>
    <w:p w14:paraId="1ED702E1" w14:textId="77777777" w:rsidR="00283414" w:rsidRPr="002A33D7" w:rsidRDefault="00283414" w:rsidP="00283414">
      <w:pPr>
        <w:pStyle w:val="StilCalibri10tokaObostranoPrviredak102cmProred"/>
        <w:numPr>
          <w:ilvl w:val="0"/>
          <w:numId w:val="72"/>
        </w:numPr>
        <w:rPr>
          <w:rFonts w:asciiTheme="minorHAnsi" w:hAnsiTheme="minorHAnsi"/>
        </w:rPr>
      </w:pPr>
      <w:r w:rsidRPr="002A33D7">
        <w:rPr>
          <w:rFonts w:asciiTheme="minorHAnsi" w:hAnsiTheme="minorHAnsi"/>
        </w:rPr>
        <w:t>uslijed produženja roka izvođenja radova sanacije jame Sovjak</w:t>
      </w:r>
    </w:p>
    <w:p w14:paraId="39962C55" w14:textId="77777777" w:rsidR="00283414" w:rsidRPr="002A33D7" w:rsidRDefault="00283414" w:rsidP="00283414">
      <w:pPr>
        <w:pStyle w:val="StilCalibri10tokaObostranoPrviredak102cmProred"/>
        <w:numPr>
          <w:ilvl w:val="0"/>
          <w:numId w:val="72"/>
        </w:numPr>
        <w:rPr>
          <w:rFonts w:asciiTheme="minorHAnsi" w:hAnsiTheme="minorHAnsi"/>
        </w:rPr>
      </w:pPr>
      <w:r w:rsidRPr="002A33D7">
        <w:rPr>
          <w:rFonts w:asciiTheme="minorHAnsi" w:hAnsiTheme="minorHAnsi"/>
        </w:rPr>
        <w:t>uslijed nastupa više sile,</w:t>
      </w:r>
    </w:p>
    <w:p w14:paraId="512F945E" w14:textId="77777777" w:rsidR="00283414" w:rsidRDefault="00283414" w:rsidP="00283414">
      <w:pPr>
        <w:pStyle w:val="StilCalibri10tokaObostranoPrviredak102cmProred"/>
        <w:numPr>
          <w:ilvl w:val="0"/>
          <w:numId w:val="72"/>
        </w:numPr>
        <w:rPr>
          <w:rFonts w:asciiTheme="minorHAnsi" w:hAnsiTheme="minorHAnsi"/>
        </w:rPr>
      </w:pPr>
      <w:r w:rsidRPr="002A33D7">
        <w:rPr>
          <w:rFonts w:asciiTheme="minorHAnsi" w:hAnsiTheme="minorHAnsi"/>
        </w:rPr>
        <w:t>uslijed mjera predviđenih aktima državnih tijela</w:t>
      </w:r>
      <w:r>
        <w:rPr>
          <w:rFonts w:asciiTheme="minorHAnsi" w:hAnsiTheme="minorHAnsi"/>
        </w:rPr>
        <w:t xml:space="preserve"> i drugih tijela s javnopravnim ovlastima</w:t>
      </w:r>
      <w:r w:rsidRPr="002A33D7">
        <w:rPr>
          <w:rFonts w:asciiTheme="minorHAnsi" w:hAnsiTheme="minorHAnsi"/>
        </w:rPr>
        <w:t>,</w:t>
      </w:r>
    </w:p>
    <w:p w14:paraId="295BABAC" w14:textId="77777777" w:rsidR="00283414" w:rsidRPr="002A33D7" w:rsidRDefault="00283414" w:rsidP="00283414">
      <w:pPr>
        <w:pStyle w:val="StilCalibri10tokaObostranoPrviredak102cmProred"/>
        <w:numPr>
          <w:ilvl w:val="0"/>
          <w:numId w:val="72"/>
        </w:numPr>
        <w:rPr>
          <w:rFonts w:asciiTheme="minorHAnsi" w:hAnsiTheme="minorHAnsi"/>
        </w:rPr>
      </w:pPr>
      <w:r>
        <w:rPr>
          <w:rFonts w:asciiTheme="minorHAnsi" w:hAnsiTheme="minorHAnsi"/>
        </w:rPr>
        <w:t>uslijed provedbe mjera iseljavanja i evakuacije iz Programa i plana iseljavanja stanovništva ili evakuaciji uslijed prekoračenja graničnih vrijednosti</w:t>
      </w:r>
    </w:p>
    <w:p w14:paraId="3CD5B0F0" w14:textId="77777777" w:rsidR="00283414" w:rsidRPr="002A33D7" w:rsidRDefault="00283414" w:rsidP="00283414">
      <w:pPr>
        <w:pStyle w:val="StilCalibri10tokaObostranoPrviredak102cmProred"/>
        <w:numPr>
          <w:ilvl w:val="0"/>
          <w:numId w:val="72"/>
        </w:numPr>
        <w:rPr>
          <w:rFonts w:asciiTheme="minorHAnsi" w:hAnsiTheme="minorHAnsi"/>
        </w:rPr>
      </w:pPr>
      <w:r w:rsidRPr="002A33D7">
        <w:rPr>
          <w:rFonts w:asciiTheme="minorHAnsi" w:hAnsiTheme="minorHAnsi"/>
        </w:rPr>
        <w:t>uslijed pisanog zahtjeva naručitelja za prekidom izvršenja usluge.</w:t>
      </w:r>
    </w:p>
    <w:bookmarkEnd w:id="184"/>
    <w:p w14:paraId="6CF1BDA7" w14:textId="77777777" w:rsidR="00283414" w:rsidRPr="002A33D7" w:rsidRDefault="00283414" w:rsidP="00283414">
      <w:pPr>
        <w:pStyle w:val="StilCalibri10tokaObostranoPrviredak102cmProred"/>
        <w:rPr>
          <w:rFonts w:asciiTheme="minorHAnsi" w:hAnsiTheme="minorHAnsi"/>
        </w:rPr>
      </w:pPr>
      <w:r w:rsidRPr="002A33D7">
        <w:rPr>
          <w:rFonts w:asciiTheme="minorHAnsi" w:hAnsiTheme="minorHAnsi"/>
        </w:rPr>
        <w:t>Pod višom silom podrazumijeva se „događaj“ koji je izvan kontrole izvršitelja, i koji ne podrazumijeva pogrešku ili nemar izvršitelja i koji nije predvidiv. Promjene cijena ili zabrane nadležnih tijela uslijed krivnje izvršitelja, ne smatraju se višom silom. Naručitelj i izvršitelj neće u navedenim slučajevima imati međusobnih potraživanja zbog eventualno nastalih troškova uslijed produženja roka izvršenja usluga.</w:t>
      </w:r>
    </w:p>
    <w:p w14:paraId="1105A10A" w14:textId="77777777" w:rsidR="00283414" w:rsidRPr="002A33D7" w:rsidRDefault="00283414" w:rsidP="00283414">
      <w:pPr>
        <w:autoSpaceDE w:val="0"/>
        <w:autoSpaceDN w:val="0"/>
        <w:adjustRightInd w:val="0"/>
        <w:spacing w:after="120"/>
        <w:ind w:right="272"/>
        <w:rPr>
          <w:rFonts w:ascii="Calibri" w:hAnsi="Calibri" w:cs="ArialMT"/>
        </w:rPr>
      </w:pPr>
      <w:r w:rsidRPr="002A33D7">
        <w:rPr>
          <w:rFonts w:ascii="Calibri" w:hAnsi="Calibri" w:cs="ArialMT"/>
        </w:rPr>
        <w:t>.</w:t>
      </w:r>
    </w:p>
    <w:p w14:paraId="027AB2A2" w14:textId="77777777" w:rsidR="00B8013D" w:rsidRPr="00B54AAF" w:rsidRDefault="00B8013D" w:rsidP="00B8013D">
      <w:pPr>
        <w:autoSpaceDE w:val="0"/>
        <w:autoSpaceDN w:val="0"/>
        <w:adjustRightInd w:val="0"/>
        <w:spacing w:after="120"/>
        <w:ind w:right="272"/>
        <w:jc w:val="both"/>
        <w:rPr>
          <w:rFonts w:ascii="Calibri" w:hAnsi="Calibri" w:cs="ArialMT"/>
          <w:color w:val="000000"/>
          <w:lang w:val="hr-HR"/>
        </w:rPr>
      </w:pPr>
    </w:p>
    <w:p w14:paraId="787A2C5A" w14:textId="6D0F63F5" w:rsidR="00B8013D" w:rsidRPr="00B54AAF" w:rsidRDefault="00B8013D" w:rsidP="00B8013D">
      <w:pPr>
        <w:pStyle w:val="Naslov2"/>
        <w:rPr>
          <w:lang w:val="hr-HR"/>
        </w:rPr>
      </w:pPr>
      <w:bookmarkStart w:id="185" w:name="_Toc2953281"/>
      <w:r w:rsidRPr="00B54AAF">
        <w:rPr>
          <w:lang w:val="hr-HR"/>
        </w:rPr>
        <w:t>UVJETI I ZAHTJEVI KOJI MORAJU BITI ISPUNJENI PREMA POSEBNIM PROPISIMA</w:t>
      </w:r>
      <w:bookmarkEnd w:id="185"/>
    </w:p>
    <w:p w14:paraId="4AE25AD5" w14:textId="66304A1F" w:rsidR="00B27CC7" w:rsidRPr="00B54AAF" w:rsidRDefault="00720CF0" w:rsidP="00B27CC7">
      <w:pPr>
        <w:pStyle w:val="Naslov3"/>
        <w:numPr>
          <w:ilvl w:val="2"/>
          <w:numId w:val="6"/>
        </w:numPr>
        <w:rPr>
          <w:rFonts w:asciiTheme="minorHAnsi" w:hAnsiTheme="minorHAnsi" w:cstheme="minorHAnsi"/>
          <w:lang w:val="hr-HR"/>
        </w:rPr>
      </w:pPr>
      <w:r w:rsidRPr="00B54AAF">
        <w:rPr>
          <w:rFonts w:asciiTheme="minorHAnsi" w:hAnsiTheme="minorHAnsi" w:cstheme="minorHAnsi"/>
          <w:lang w:val="hr-HR"/>
        </w:rPr>
        <w:t>Registracija</w:t>
      </w:r>
      <w:r w:rsidR="00B27CC7" w:rsidRPr="00B54AAF">
        <w:rPr>
          <w:rFonts w:asciiTheme="minorHAnsi" w:hAnsiTheme="minorHAnsi" w:cstheme="minorHAnsi"/>
          <w:lang w:val="hr-HR"/>
        </w:rPr>
        <w:t xml:space="preserve"> za obavljanje djelatnosti upravljanja projektom gradnje</w:t>
      </w:r>
    </w:p>
    <w:p w14:paraId="02046C51" w14:textId="77777777" w:rsidR="00B8013D" w:rsidRPr="00B54AAF" w:rsidRDefault="00B8013D" w:rsidP="00B8013D">
      <w:pPr>
        <w:rPr>
          <w:lang w:val="hr-HR"/>
        </w:rPr>
      </w:pPr>
    </w:p>
    <w:p w14:paraId="0F808338" w14:textId="68185CC5" w:rsidR="00850FB1" w:rsidRPr="00B54AAF" w:rsidRDefault="00850FB1" w:rsidP="00850FB1">
      <w:pPr>
        <w:spacing w:after="120"/>
        <w:ind w:right="272"/>
        <w:jc w:val="both"/>
        <w:rPr>
          <w:rFonts w:ascii="Calibri" w:hAnsi="Calibri" w:cs="ArialMT"/>
          <w:color w:val="000000"/>
          <w:lang w:val="hr-HR"/>
        </w:rPr>
      </w:pPr>
      <w:r w:rsidRPr="00B54AAF">
        <w:rPr>
          <w:rFonts w:ascii="Calibri" w:hAnsi="Calibri" w:cs="ArialMT"/>
          <w:color w:val="000000"/>
          <w:lang w:val="hr-HR"/>
        </w:rPr>
        <w:t>Za potrebe obavljanja djelatnosti vođenja projekta pravna osoba sa sjedištem u Republici Hrvatskoj, sukladno Zakonu o poslovima i djelatnostima prostornog uređenja i gradnje mora biti registrirana za obavljanje djelatnosti upravljanja projektom gradnje, te ispunjavati uvjete sukladno članku 37</w:t>
      </w:r>
      <w:r w:rsidR="004324B3">
        <w:rPr>
          <w:rFonts w:ascii="Calibri" w:hAnsi="Calibri" w:cs="ArialMT"/>
          <w:color w:val="000000"/>
          <w:lang w:val="hr-HR"/>
        </w:rPr>
        <w:t>.</w:t>
      </w:r>
      <w:r w:rsidRPr="00B54AAF">
        <w:rPr>
          <w:rFonts w:ascii="Calibri" w:hAnsi="Calibri" w:cs="ArialMT"/>
          <w:color w:val="000000"/>
          <w:lang w:val="hr-HR"/>
        </w:rPr>
        <w:t xml:space="preserve"> Zakona o poslovima i djelatnostima prostornog uređenja i gradnje</w:t>
      </w:r>
      <w:r w:rsidR="009A5F46" w:rsidRPr="009A5F46">
        <w:t xml:space="preserve"> </w:t>
      </w:r>
      <w:r w:rsidR="009A5F46">
        <w:t>NN (78/15, 118/18</w:t>
      </w:r>
      <w:r w:rsidR="00AA7E08">
        <w:t>, 110/19)</w:t>
      </w:r>
      <w:r w:rsidRPr="00B54AAF">
        <w:rPr>
          <w:rFonts w:ascii="Calibri" w:hAnsi="Calibri" w:cs="ArialMT"/>
          <w:color w:val="000000"/>
          <w:lang w:val="hr-HR"/>
        </w:rPr>
        <w:t>.</w:t>
      </w:r>
    </w:p>
    <w:p w14:paraId="64B9D235" w14:textId="40DEFACF" w:rsidR="00067E09" w:rsidRPr="00B54AAF" w:rsidRDefault="00B27CC7" w:rsidP="00244D30">
      <w:pPr>
        <w:ind w:right="340"/>
        <w:jc w:val="both"/>
        <w:rPr>
          <w:rFonts w:ascii="Calibri" w:hAnsi="Calibri" w:cs="ArialMT"/>
          <w:color w:val="000000"/>
          <w:lang w:val="hr-HR"/>
        </w:rPr>
      </w:pPr>
      <w:r w:rsidRPr="00B54AAF">
        <w:rPr>
          <w:rFonts w:ascii="Calibri" w:hAnsi="Calibri" w:cs="ArialMT"/>
          <w:color w:val="000000"/>
          <w:lang w:val="hr-HR"/>
        </w:rPr>
        <w:t xml:space="preserve">Kao dokaz za ispunjenje uvjeta iz </w:t>
      </w:r>
      <w:r w:rsidRPr="00B54AAF">
        <w:rPr>
          <w:rFonts w:cs="ArialMT"/>
          <w:b/>
          <w:color w:val="00B0F0"/>
          <w:lang w:val="hr-HR"/>
        </w:rPr>
        <w:t>točke 7.14.</w:t>
      </w:r>
      <w:r w:rsidR="00720CF0" w:rsidRPr="00B54AAF">
        <w:rPr>
          <w:rFonts w:cs="ArialMT"/>
          <w:b/>
          <w:color w:val="00B0F0"/>
          <w:lang w:val="hr-HR"/>
        </w:rPr>
        <w:t>1</w:t>
      </w:r>
      <w:r w:rsidRPr="00B54AAF">
        <w:rPr>
          <w:rFonts w:cs="ArialMT"/>
          <w:b/>
          <w:color w:val="00B0F0"/>
          <w:lang w:val="hr-HR"/>
        </w:rPr>
        <w:t>.</w:t>
      </w:r>
      <w:r w:rsidRPr="00B54AAF">
        <w:rPr>
          <w:rFonts w:ascii="Calibri" w:hAnsi="Calibri" w:cs="ArialMT"/>
          <w:color w:val="000000"/>
          <w:lang w:val="hr-HR"/>
        </w:rPr>
        <w:t xml:space="preserve"> ponuditelj dostavlja </w:t>
      </w:r>
    </w:p>
    <w:p w14:paraId="18443065" w14:textId="08D7E8BB" w:rsidR="00B27CC7" w:rsidRPr="00400498" w:rsidRDefault="00B27CC7" w:rsidP="00067E09">
      <w:pPr>
        <w:pStyle w:val="Odlomakpopisa"/>
        <w:numPr>
          <w:ilvl w:val="0"/>
          <w:numId w:val="13"/>
        </w:numPr>
        <w:ind w:right="340"/>
        <w:jc w:val="both"/>
        <w:rPr>
          <w:rFonts w:ascii="Calibri" w:hAnsi="Calibri" w:cs="ArialMT"/>
          <w:b/>
          <w:color w:val="000000"/>
          <w:lang w:val="hr-HR"/>
        </w:rPr>
      </w:pPr>
      <w:r w:rsidRPr="00400498">
        <w:rPr>
          <w:rFonts w:ascii="Calibri" w:hAnsi="Calibri" w:cs="ArialMT"/>
          <w:b/>
          <w:color w:val="000000"/>
          <w:lang w:val="hr-HR"/>
        </w:rPr>
        <w:t>Izjavu o ispunjavanju uvjeta za obavljanje djelatnosti upravljanja projektom gradnje odnosno izjavu kojom se obvezuje da će ispuniti uvjete i ishoditi potrebne dokumente za obavljanije djelatnosti upravljanja projektom gradnje u Republici Hrvatskoj ukoliko njihova ponuda bude odabrana kao ekonomski najpovoljnija ponuda u ovom postupku javne nabave</w:t>
      </w:r>
      <w:r w:rsidR="00400498">
        <w:rPr>
          <w:rFonts w:ascii="Calibri" w:hAnsi="Calibri" w:cs="ArialMT"/>
          <w:b/>
          <w:color w:val="000000"/>
          <w:lang w:val="hr-HR"/>
        </w:rPr>
        <w:t>, najkasnije do potpisa ugovora</w:t>
      </w:r>
      <w:r w:rsidRPr="00400498">
        <w:rPr>
          <w:rFonts w:ascii="Calibri" w:hAnsi="Calibri" w:cs="ArialMT"/>
          <w:b/>
          <w:color w:val="000000"/>
          <w:lang w:val="hr-HR"/>
        </w:rPr>
        <w:t>.</w:t>
      </w:r>
    </w:p>
    <w:p w14:paraId="5CDC0D3A" w14:textId="77777777" w:rsidR="00B27CC7" w:rsidRPr="00B54AAF" w:rsidRDefault="00B27CC7" w:rsidP="00244D30">
      <w:pPr>
        <w:ind w:right="340"/>
        <w:jc w:val="both"/>
        <w:rPr>
          <w:rFonts w:ascii="Calibri" w:hAnsi="Calibri" w:cs="ArialMT"/>
          <w:color w:val="000000"/>
          <w:lang w:val="hr-HR"/>
        </w:rPr>
      </w:pPr>
    </w:p>
    <w:p w14:paraId="2F827A05" w14:textId="75AEF95B" w:rsidR="00067E09" w:rsidRPr="004324B3" w:rsidRDefault="00067E09" w:rsidP="00067E09">
      <w:pPr>
        <w:jc w:val="both"/>
        <w:rPr>
          <w:u w:val="single"/>
          <w:lang w:val="hr-HR"/>
        </w:rPr>
      </w:pPr>
      <w:r w:rsidRPr="004324B3">
        <w:rPr>
          <w:u w:val="single"/>
          <w:lang w:val="hr-HR"/>
        </w:rPr>
        <w:t>Dokaze o ispunjenju uvjeta i ishođenju potrebnih dokumenata za obavljanje djelatnosti upravljanja projektom u  Republici Hrvatskoj je potrebno dostaviti</w:t>
      </w:r>
      <w:r w:rsidR="00400498" w:rsidRPr="004324B3">
        <w:rPr>
          <w:u w:val="single"/>
          <w:lang w:val="hr-HR"/>
        </w:rPr>
        <w:t xml:space="preserve"> zajedno s potpisanim ugovorom, </w:t>
      </w:r>
      <w:r w:rsidRPr="004324B3">
        <w:rPr>
          <w:u w:val="single"/>
          <w:lang w:val="hr-HR"/>
        </w:rPr>
        <w:t>u protivnom će se smatrati da je odabrani ponuditelj odustao od svoje ponude budući da nije ispunio uvjete i dostavio potrebne dokumente koje se obvezao dostaviti.</w:t>
      </w:r>
    </w:p>
    <w:p w14:paraId="788B97FF" w14:textId="1F11DB5B" w:rsidR="00067E09" w:rsidRPr="00B54AAF" w:rsidRDefault="00067E09" w:rsidP="00067E09">
      <w:pPr>
        <w:jc w:val="both"/>
        <w:rPr>
          <w:lang w:val="hr-HR"/>
        </w:rPr>
      </w:pPr>
      <w:r w:rsidRPr="00B54AAF">
        <w:rPr>
          <w:lang w:val="hr-HR"/>
        </w:rPr>
        <w:t>Naručitelj će ponovno izvršiti rangiranje ponuda prema kriteriju za odabir ne uzimajući u obzir ponudu odabranog Ponuditelja te izvršiti provjeru sukladno članku 263. ZJN 2016, ne uzimajući u obzir ponudu prvotno odabranog  Ponuditelja, te na temelju kriterija za odabir ponude donijeti novu odluku o odabiru ili, ako postoje razlozi, poništiti postupak javne nabave te naplatiti jamstvo za ozbiljnost ponude</w:t>
      </w:r>
    </w:p>
    <w:p w14:paraId="74059518" w14:textId="77777777" w:rsidR="00067E09" w:rsidRPr="00B54AAF" w:rsidRDefault="00067E09" w:rsidP="00067E09">
      <w:pPr>
        <w:jc w:val="both"/>
        <w:rPr>
          <w:lang w:val="hr-HR"/>
        </w:rPr>
      </w:pPr>
    </w:p>
    <w:p w14:paraId="2AB60F48" w14:textId="4BDAD4CF" w:rsidR="00850FB1" w:rsidRPr="00B54AAF" w:rsidRDefault="00850FB1" w:rsidP="00850FB1">
      <w:pPr>
        <w:jc w:val="both"/>
        <w:rPr>
          <w:lang w:val="hr-HR"/>
        </w:rPr>
      </w:pPr>
      <w:r w:rsidRPr="00B54AAF">
        <w:rPr>
          <w:lang w:val="hr-HR"/>
        </w:rPr>
        <w:t xml:space="preserve">Na području Republike Hrvatske djelatnost upravljanja projektom gradnje može obavljati pravna osoba ili fizička osoba obrtnik, registrirana za obavljanje djelatnosti upravljanja projektom gradnje koja ima zaposlenog voditelja projekta, sukladno Zakonu o poslovima i djelatnostima prostornog uređenja i gradnje . U tu </w:t>
      </w:r>
      <w:r w:rsidRPr="00C72657">
        <w:rPr>
          <w:u w:val="single"/>
          <w:lang w:val="hr-HR"/>
        </w:rPr>
        <w:t xml:space="preserve">svrhu gospodarski subjekt sa sjedištem u Republici Hrvatskoj </w:t>
      </w:r>
      <w:r w:rsidRPr="00B54AAF">
        <w:rPr>
          <w:lang w:val="hr-HR"/>
        </w:rPr>
        <w:t>dostavlja:</w:t>
      </w:r>
    </w:p>
    <w:p w14:paraId="2574FFC5" w14:textId="77777777" w:rsidR="00850FB1" w:rsidRPr="004324B3" w:rsidRDefault="00850FB1" w:rsidP="00075372">
      <w:pPr>
        <w:pStyle w:val="Odlomakpopisa"/>
        <w:numPr>
          <w:ilvl w:val="0"/>
          <w:numId w:val="54"/>
        </w:numPr>
        <w:spacing w:line="259" w:lineRule="auto"/>
        <w:contextualSpacing/>
        <w:jc w:val="both"/>
        <w:rPr>
          <w:b/>
          <w:lang w:val="hr-HR"/>
        </w:rPr>
      </w:pPr>
      <w:r w:rsidRPr="004324B3">
        <w:rPr>
          <w:b/>
          <w:lang w:val="hr-HR"/>
        </w:rPr>
        <w:t xml:space="preserve">izvadak iz sudskog ili obrtnog registra Republike Hrvatske iz kojeg mora biti vidljivo da je gospodarski  subjekt registriran za djelatnost upravljanja projektom gradnje i </w:t>
      </w:r>
    </w:p>
    <w:p w14:paraId="1484EE67" w14:textId="7929351E" w:rsidR="00850FB1" w:rsidRPr="004324B3" w:rsidRDefault="00850FB1" w:rsidP="00075372">
      <w:pPr>
        <w:pStyle w:val="Odlomakpopisa"/>
        <w:numPr>
          <w:ilvl w:val="0"/>
          <w:numId w:val="54"/>
        </w:numPr>
        <w:spacing w:line="259" w:lineRule="auto"/>
        <w:contextualSpacing/>
        <w:jc w:val="both"/>
        <w:rPr>
          <w:b/>
          <w:lang w:val="hr-HR"/>
        </w:rPr>
      </w:pPr>
      <w:r w:rsidRPr="004324B3">
        <w:rPr>
          <w:b/>
          <w:lang w:val="hr-HR"/>
        </w:rPr>
        <w:t>Izjavu, koju daje osoba koja je po zakonu ovlaštena za zastupanje pravne osobe, da ima zaposlenog voditelja projekta kako bi sukladno Zakonu o poslovima i djelatnostima prostornog uređenja i gradnje, imao pravo izvršavati predmetni ugovor, i</w:t>
      </w:r>
    </w:p>
    <w:p w14:paraId="020093D4" w14:textId="77777777" w:rsidR="00850FB1" w:rsidRPr="00B54AAF" w:rsidRDefault="00850FB1" w:rsidP="00850FB1">
      <w:pPr>
        <w:jc w:val="both"/>
        <w:rPr>
          <w:lang w:val="hr-HR"/>
        </w:rPr>
      </w:pPr>
    </w:p>
    <w:p w14:paraId="0B01590D" w14:textId="77777777" w:rsidR="00B27CC7" w:rsidRPr="00B54AAF" w:rsidRDefault="00B27CC7" w:rsidP="00244D30">
      <w:pPr>
        <w:ind w:right="340"/>
        <w:jc w:val="both"/>
        <w:rPr>
          <w:rFonts w:ascii="Calibri" w:hAnsi="Calibri" w:cs="ArialMT"/>
          <w:color w:val="000000"/>
          <w:lang w:val="hr-HR"/>
        </w:rPr>
      </w:pPr>
    </w:p>
    <w:p w14:paraId="0D2FD0F0" w14:textId="77777777" w:rsidR="00244D30" w:rsidRPr="00B54AAF" w:rsidRDefault="00244D30" w:rsidP="00244D30">
      <w:pPr>
        <w:ind w:right="340"/>
        <w:jc w:val="both"/>
        <w:rPr>
          <w:rFonts w:ascii="Calibri" w:hAnsi="Calibri" w:cs="ArialMT"/>
          <w:color w:val="000000"/>
          <w:lang w:val="hr-HR"/>
        </w:rPr>
      </w:pPr>
      <w:r w:rsidRPr="00B54AAF">
        <w:rPr>
          <w:rFonts w:ascii="Calibri" w:hAnsi="Calibri" w:cs="ArialMT"/>
          <w:color w:val="000000"/>
          <w:lang w:val="hr-HR"/>
        </w:rPr>
        <w:t>Strane osobe ispunjavaju uvjet sukladno Glavi VIII. Zakona o poslovima i djelatnostima prostornog uređenja i gradnje.</w:t>
      </w:r>
    </w:p>
    <w:p w14:paraId="7E6F47C6" w14:textId="77777777" w:rsidR="00244D30" w:rsidRPr="00B54AAF" w:rsidRDefault="00244D30" w:rsidP="00244D30">
      <w:pPr>
        <w:ind w:right="340"/>
        <w:jc w:val="both"/>
        <w:rPr>
          <w:rFonts w:ascii="Calibri" w:hAnsi="Calibri" w:cs="ArialMT"/>
          <w:color w:val="000000"/>
          <w:lang w:val="hr-HR"/>
        </w:rPr>
      </w:pPr>
      <w:r w:rsidRPr="00B54AAF">
        <w:rPr>
          <w:rFonts w:ascii="Calibri" w:hAnsi="Calibri" w:cs="ArialMT"/>
          <w:color w:val="000000"/>
          <w:lang w:val="hr-HR"/>
        </w:rPr>
        <w:t xml:space="preserve">Strana osoba koja ne posjeduje ovlaštenje za trajno obavljanje djelatnosti vođenja projekta u Republici Hrvatskoj, u slučaju dodjele ugovora, dužna je Naručitelju </w:t>
      </w:r>
      <w:r w:rsidRPr="004324B3">
        <w:rPr>
          <w:rFonts w:ascii="Calibri" w:hAnsi="Calibri" w:cs="ArialMT"/>
          <w:b/>
          <w:color w:val="000000"/>
          <w:lang w:val="hr-HR"/>
        </w:rPr>
        <w:t>prije potpisa ugovora</w:t>
      </w:r>
      <w:r w:rsidRPr="00B54AAF">
        <w:rPr>
          <w:rFonts w:ascii="Calibri" w:hAnsi="Calibri" w:cs="ArialMT"/>
          <w:color w:val="000000"/>
          <w:lang w:val="hr-HR"/>
        </w:rPr>
        <w:t xml:space="preserve"> dostaviti dokaz o postupanju sukladno članku 69. Zakona o poslovima i djelatnostima prostornog uređenja i gradnje. </w:t>
      </w:r>
    </w:p>
    <w:p w14:paraId="67EA6449" w14:textId="77777777" w:rsidR="00CF78D3" w:rsidRPr="00B54AAF" w:rsidRDefault="00CF78D3" w:rsidP="00244D30">
      <w:pPr>
        <w:ind w:right="340"/>
        <w:jc w:val="both"/>
        <w:rPr>
          <w:rFonts w:ascii="Times New Roman" w:hAnsi="Times New Roman"/>
          <w:bCs/>
          <w:sz w:val="22"/>
          <w:szCs w:val="22"/>
          <w:highlight w:val="magenta"/>
          <w:lang w:val="hr-HR"/>
        </w:rPr>
      </w:pPr>
    </w:p>
    <w:p w14:paraId="14076B50" w14:textId="77777777" w:rsidR="00720CF0" w:rsidRPr="00B54AAF" w:rsidRDefault="009C1107" w:rsidP="009C1107">
      <w:pPr>
        <w:spacing w:after="120"/>
        <w:ind w:right="272"/>
        <w:jc w:val="both"/>
        <w:rPr>
          <w:rFonts w:ascii="Calibri" w:hAnsi="Calibri" w:cs="Calibri"/>
          <w:lang w:val="hr-HR"/>
        </w:rPr>
      </w:pPr>
      <w:r w:rsidRPr="00B54AAF">
        <w:rPr>
          <w:rFonts w:ascii="Calibri" w:hAnsi="Calibri" w:cs="Calibri"/>
          <w:u w:val="single"/>
          <w:lang w:val="hr-HR"/>
        </w:rPr>
        <w:t>Strana pravna</w:t>
      </w:r>
      <w:r w:rsidR="00850FB1" w:rsidRPr="00B54AAF">
        <w:rPr>
          <w:rFonts w:ascii="Calibri" w:hAnsi="Calibri" w:cs="Calibri"/>
          <w:u w:val="single"/>
          <w:lang w:val="hr-HR"/>
        </w:rPr>
        <w:t xml:space="preserve"> ili strana fizička osoba obrtnik</w:t>
      </w:r>
      <w:r w:rsidRPr="00B54AAF">
        <w:rPr>
          <w:rFonts w:ascii="Calibri" w:hAnsi="Calibri" w:cs="Calibri"/>
          <w:u w:val="single"/>
          <w:lang w:val="hr-HR"/>
        </w:rPr>
        <w:t xml:space="preserve"> sa sjedištem u drugoj državi </w:t>
      </w:r>
      <w:r w:rsidRPr="00B54AAF">
        <w:rPr>
          <w:rFonts w:ascii="Calibri" w:hAnsi="Calibri" w:cs="Calibri"/>
          <w:lang w:val="hr-HR"/>
        </w:rPr>
        <w:t xml:space="preserve">koja obavlja djelatnost </w:t>
      </w:r>
      <w:r w:rsidR="00B04CD2" w:rsidRPr="00B54AAF">
        <w:rPr>
          <w:rFonts w:ascii="Calibri" w:hAnsi="Calibri" w:cs="Calibri"/>
          <w:lang w:val="hr-HR"/>
        </w:rPr>
        <w:t xml:space="preserve">upravljanja projektom gradnje </w:t>
      </w:r>
      <w:r w:rsidRPr="00B54AAF">
        <w:rPr>
          <w:rFonts w:ascii="Calibri" w:hAnsi="Calibri" w:cs="Calibri"/>
          <w:lang w:val="hr-HR"/>
        </w:rPr>
        <w:t xml:space="preserve"> sukladno članku 69. Zakona o poslovima i djelatnostima prostornog uređenja i gradnje može u Republici Hrvatskoj, pod pretpostavkom uzajamnosti, na </w:t>
      </w:r>
      <w:r w:rsidRPr="00B54AAF">
        <w:rPr>
          <w:rFonts w:ascii="Calibri" w:hAnsi="Calibri" w:cs="Calibri"/>
          <w:u w:val="single"/>
          <w:lang w:val="hr-HR"/>
        </w:rPr>
        <w:t>privremenoj ili povremenoj osnovi</w:t>
      </w:r>
      <w:r w:rsidRPr="00B54AAF">
        <w:rPr>
          <w:rFonts w:ascii="Calibri" w:hAnsi="Calibri" w:cs="Calibri"/>
          <w:lang w:val="hr-HR"/>
        </w:rPr>
        <w:t xml:space="preserve"> obavljati one poslove koje je prema propisima države u kojoj ima sjedište ovlaštena obavljati, </w:t>
      </w:r>
      <w:r w:rsidRPr="004324B3">
        <w:rPr>
          <w:rFonts w:ascii="Calibri" w:hAnsi="Calibri" w:cs="Calibri"/>
          <w:u w:val="single"/>
          <w:lang w:val="hr-HR"/>
        </w:rPr>
        <w:t xml:space="preserve">nakon što o tome obavijesti Ministarstvo nadležno za poslove graditeljstva i prostornog </w:t>
      </w:r>
      <w:r w:rsidRPr="00C72657">
        <w:rPr>
          <w:rFonts w:ascii="Calibri" w:hAnsi="Calibri" w:cs="Calibri"/>
          <w:b/>
          <w:u w:val="single"/>
          <w:lang w:val="hr-HR"/>
        </w:rPr>
        <w:t>uređenja izjavom u pisanom obliku</w:t>
      </w:r>
      <w:r w:rsidRPr="00C72657">
        <w:rPr>
          <w:rFonts w:ascii="Calibri" w:hAnsi="Calibri" w:cs="Calibri"/>
          <w:b/>
          <w:lang w:val="hr-HR"/>
        </w:rPr>
        <w:t>.</w:t>
      </w:r>
      <w:r w:rsidRPr="00B54AAF">
        <w:rPr>
          <w:rFonts w:ascii="Calibri" w:hAnsi="Calibri" w:cs="Calibri"/>
          <w:lang w:val="hr-HR"/>
        </w:rPr>
        <w:t xml:space="preserve"> </w:t>
      </w:r>
    </w:p>
    <w:p w14:paraId="48CF5C32" w14:textId="6A76F01C" w:rsidR="00850FB1" w:rsidRPr="00B54AAF" w:rsidRDefault="00720CF0" w:rsidP="009C1107">
      <w:pPr>
        <w:spacing w:after="120"/>
        <w:ind w:right="272"/>
        <w:jc w:val="both"/>
        <w:rPr>
          <w:rFonts w:ascii="Calibri" w:hAnsi="Calibri" w:cs="Calibri"/>
          <w:lang w:val="hr-HR"/>
        </w:rPr>
      </w:pPr>
      <w:r w:rsidRPr="00B54AAF">
        <w:rPr>
          <w:rFonts w:ascii="Calibri" w:hAnsi="Calibri" w:cs="Calibri"/>
          <w:lang w:val="hr-HR"/>
        </w:rPr>
        <w:t>U tu svrhu</w:t>
      </w:r>
      <w:r w:rsidR="004324B3">
        <w:rPr>
          <w:rFonts w:ascii="Calibri" w:hAnsi="Calibri" w:cs="Calibri"/>
          <w:lang w:val="hr-HR"/>
        </w:rPr>
        <w:t xml:space="preserve"> </w:t>
      </w:r>
      <w:r w:rsidR="009C1107" w:rsidRPr="00B54AAF">
        <w:rPr>
          <w:rFonts w:ascii="Calibri" w:hAnsi="Calibri" w:cs="Calibri"/>
          <w:lang w:val="hr-HR"/>
        </w:rPr>
        <w:t xml:space="preserve">strani ponuditelj mora priložiti isprave kojim se dokazuje: </w:t>
      </w:r>
    </w:p>
    <w:p w14:paraId="00F5EDD7" w14:textId="0AB9F021" w:rsidR="00850FB1" w:rsidRPr="00C72657" w:rsidRDefault="009C1107" w:rsidP="00850FB1">
      <w:pPr>
        <w:pStyle w:val="Odlomakpopisa"/>
        <w:numPr>
          <w:ilvl w:val="0"/>
          <w:numId w:val="13"/>
        </w:numPr>
        <w:spacing w:after="120"/>
        <w:ind w:right="272"/>
        <w:jc w:val="both"/>
        <w:rPr>
          <w:rFonts w:ascii="Calibri" w:hAnsi="Calibri" w:cs="Calibri"/>
          <w:b/>
          <w:lang w:val="hr-HR"/>
        </w:rPr>
      </w:pPr>
      <w:r w:rsidRPr="00C72657">
        <w:rPr>
          <w:rFonts w:ascii="Calibri" w:hAnsi="Calibri" w:cs="Calibri"/>
          <w:b/>
          <w:lang w:val="hr-HR"/>
        </w:rPr>
        <w:t xml:space="preserve">pravo obavljanja djelatnosti </w:t>
      </w:r>
      <w:r w:rsidR="00720CF0" w:rsidRPr="00C72657">
        <w:rPr>
          <w:rFonts w:ascii="Calibri" w:hAnsi="Calibri" w:cs="Calibri"/>
          <w:b/>
          <w:lang w:val="hr-HR"/>
        </w:rPr>
        <w:t xml:space="preserve">upravljanja projektom gradnje </w:t>
      </w:r>
      <w:r w:rsidRPr="00C72657">
        <w:rPr>
          <w:rFonts w:ascii="Calibri" w:hAnsi="Calibri" w:cs="Calibri"/>
          <w:b/>
          <w:lang w:val="hr-HR"/>
        </w:rPr>
        <w:t>u držav</w:t>
      </w:r>
      <w:r w:rsidR="00850FB1" w:rsidRPr="00C72657">
        <w:rPr>
          <w:rFonts w:ascii="Calibri" w:hAnsi="Calibri" w:cs="Calibri"/>
          <w:b/>
          <w:lang w:val="hr-HR"/>
        </w:rPr>
        <w:t>i sjedišta strane pravne osobe</w:t>
      </w:r>
    </w:p>
    <w:p w14:paraId="3147F277" w14:textId="77777777" w:rsidR="00850FB1" w:rsidRPr="00C72657" w:rsidRDefault="009C1107" w:rsidP="00850FB1">
      <w:pPr>
        <w:pStyle w:val="Odlomakpopisa"/>
        <w:numPr>
          <w:ilvl w:val="0"/>
          <w:numId w:val="13"/>
        </w:numPr>
        <w:spacing w:after="120"/>
        <w:ind w:right="272"/>
        <w:jc w:val="both"/>
        <w:rPr>
          <w:rFonts w:ascii="Calibri" w:hAnsi="Calibri" w:cs="Calibri"/>
          <w:b/>
          <w:lang w:val="hr-HR"/>
        </w:rPr>
      </w:pPr>
      <w:r w:rsidRPr="00C72657">
        <w:rPr>
          <w:rFonts w:ascii="Calibri" w:hAnsi="Calibri" w:cs="Calibri"/>
          <w:b/>
          <w:lang w:val="hr-HR"/>
        </w:rPr>
        <w:t xml:space="preserve"> da je osigurana od odgovornosti za štetu koju bi obavljanjem djelatnosti mogla učiniti </w:t>
      </w:r>
      <w:r w:rsidR="00850FB1" w:rsidRPr="00C72657">
        <w:rPr>
          <w:rFonts w:ascii="Calibri" w:hAnsi="Calibri" w:cs="Calibri"/>
          <w:b/>
          <w:lang w:val="hr-HR"/>
        </w:rPr>
        <w:t>investitoru ili drugim osobama.</w:t>
      </w:r>
    </w:p>
    <w:p w14:paraId="7FDB6CA7" w14:textId="5220B67A" w:rsidR="00720CF0" w:rsidRDefault="00720CF0" w:rsidP="00720CF0">
      <w:pPr>
        <w:pStyle w:val="Odlomakpopisa"/>
        <w:numPr>
          <w:ilvl w:val="0"/>
          <w:numId w:val="13"/>
        </w:numPr>
        <w:spacing w:line="259" w:lineRule="auto"/>
        <w:contextualSpacing/>
        <w:jc w:val="both"/>
        <w:rPr>
          <w:b/>
          <w:lang w:val="hr-HR"/>
        </w:rPr>
      </w:pPr>
      <w:r w:rsidRPr="00C72657">
        <w:rPr>
          <w:b/>
          <w:lang w:val="hr-HR"/>
        </w:rPr>
        <w:t xml:space="preserve">Izjavu, koju daje osoba koja je po zakonu ovlaštena za zastupanje gospodarskog subjekta, kojom se  gospodarski subjekt obvezuje, u slučaju da njegova ponuda bude odabrana, najkasnije </w:t>
      </w:r>
      <w:r w:rsidR="00C07AB7">
        <w:rPr>
          <w:b/>
          <w:lang w:val="hr-HR"/>
        </w:rPr>
        <w:t xml:space="preserve">u roku od 14 dana od dana potpisa ugovora </w:t>
      </w:r>
      <w:r w:rsidRPr="00C72657">
        <w:rPr>
          <w:b/>
          <w:lang w:val="hr-HR"/>
        </w:rPr>
        <w:t>, ishoditi i naručitelju dostaviti obavijest Ministarstva graditeljstva i prostornog uređenja Republike Hrvatske, kojom se stranom gospodarskom subjektu odobrava na privremenoj i povremenoj osnovi obavljati poslove upravljanja projektom gradnje u Republici Hrvatskoj. U protivnom će se smatrati da je odustao od ponude, i</w:t>
      </w:r>
    </w:p>
    <w:p w14:paraId="46E19FE9" w14:textId="77777777" w:rsidR="00C72657" w:rsidRPr="00C72657" w:rsidRDefault="00C72657" w:rsidP="00C72657">
      <w:pPr>
        <w:pStyle w:val="Odlomakpopisa"/>
        <w:spacing w:line="259" w:lineRule="auto"/>
        <w:contextualSpacing/>
        <w:jc w:val="both"/>
        <w:rPr>
          <w:b/>
          <w:lang w:val="hr-HR"/>
        </w:rPr>
      </w:pPr>
    </w:p>
    <w:p w14:paraId="1FE4487E" w14:textId="77777777" w:rsidR="00720CF0" w:rsidRPr="00B54AAF" w:rsidRDefault="00720CF0" w:rsidP="00720CF0">
      <w:pPr>
        <w:pStyle w:val="Odlomakpopisa"/>
        <w:numPr>
          <w:ilvl w:val="0"/>
          <w:numId w:val="13"/>
        </w:numPr>
        <w:spacing w:line="259" w:lineRule="auto"/>
        <w:contextualSpacing/>
        <w:jc w:val="both"/>
        <w:rPr>
          <w:lang w:val="hr-HR"/>
        </w:rPr>
      </w:pPr>
      <w:r w:rsidRPr="00C72657">
        <w:rPr>
          <w:b/>
          <w:lang w:val="hr-HR"/>
        </w:rPr>
        <w:t>Izjavu, koju daje osoba koja je po zakonu ovlaštena za zastupanje pravne osobe, da pravna osoba ima zaposlenog voditelja projekta</w:t>
      </w:r>
      <w:r w:rsidRPr="00B54AAF">
        <w:rPr>
          <w:lang w:val="hr-HR"/>
        </w:rPr>
        <w:t>.</w:t>
      </w:r>
    </w:p>
    <w:p w14:paraId="61471AC9" w14:textId="77777777" w:rsidR="00720CF0" w:rsidRPr="00B54AAF" w:rsidRDefault="00720CF0" w:rsidP="00720CF0">
      <w:pPr>
        <w:pStyle w:val="Odlomakpopisa"/>
        <w:spacing w:after="120"/>
        <w:ind w:right="272"/>
        <w:jc w:val="both"/>
        <w:rPr>
          <w:rFonts w:ascii="Calibri" w:hAnsi="Calibri" w:cs="Calibri"/>
          <w:lang w:val="hr-HR"/>
        </w:rPr>
      </w:pPr>
    </w:p>
    <w:p w14:paraId="3567AC5A" w14:textId="19E35BB2" w:rsidR="009C1107" w:rsidRPr="00B54AAF" w:rsidRDefault="009C1107" w:rsidP="00850FB1">
      <w:pPr>
        <w:spacing w:after="120"/>
        <w:ind w:right="272"/>
        <w:jc w:val="both"/>
        <w:rPr>
          <w:rFonts w:ascii="Calibri" w:hAnsi="Calibri" w:cs="Calibri"/>
          <w:lang w:val="hr-HR"/>
        </w:rPr>
      </w:pPr>
      <w:r w:rsidRPr="00B54AAF">
        <w:rPr>
          <w:rFonts w:ascii="Calibri" w:hAnsi="Calibri" w:cs="Calibri"/>
          <w:lang w:val="hr-HR"/>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odnosno državi članici Svjetske trg</w:t>
      </w:r>
      <w:r w:rsidR="00850FB1" w:rsidRPr="00B54AAF">
        <w:rPr>
          <w:rFonts w:ascii="Calibri" w:hAnsi="Calibri" w:cs="Calibri"/>
          <w:lang w:val="hr-HR"/>
        </w:rPr>
        <w:t>ovinske organizacije, odnosno državi članici Svjetske trgovinske organizacije.</w:t>
      </w:r>
    </w:p>
    <w:p w14:paraId="62FFFFAA" w14:textId="77777777" w:rsidR="00B04CD2" w:rsidRDefault="00B04CD2" w:rsidP="009C1107">
      <w:pPr>
        <w:spacing w:after="120"/>
        <w:ind w:right="272"/>
        <w:jc w:val="both"/>
        <w:rPr>
          <w:rFonts w:ascii="Calibri" w:hAnsi="Calibri" w:cs="Calibri"/>
          <w:highlight w:val="magenta"/>
          <w:lang w:val="hr-HR"/>
        </w:rPr>
      </w:pPr>
    </w:p>
    <w:p w14:paraId="2FF17F17" w14:textId="55E91BF5" w:rsidR="008742B2" w:rsidRPr="008742B2" w:rsidRDefault="008742B2" w:rsidP="008742B2">
      <w:pPr>
        <w:tabs>
          <w:tab w:val="left" w:pos="284"/>
        </w:tabs>
        <w:spacing w:after="120"/>
        <w:ind w:right="139"/>
        <w:jc w:val="both"/>
        <w:rPr>
          <w:rFonts w:ascii="Calibri" w:hAnsi="Calibri" w:cs="Calibri"/>
          <w:lang w:val="hr-HR"/>
        </w:rPr>
      </w:pPr>
      <w:r w:rsidRPr="008742B2">
        <w:rPr>
          <w:rFonts w:ascii="Calibri" w:hAnsi="Calibri" w:cs="Calibri"/>
          <w:lang w:val="hr-HR"/>
        </w:rPr>
        <w:t xml:space="preserve">Prema članku 70. 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w:t>
      </w:r>
      <w:r w:rsidRPr="008742B2">
        <w:rPr>
          <w:rFonts w:ascii="Calibri" w:hAnsi="Calibri" w:cs="Calibri"/>
          <w:b/>
          <w:lang w:val="hr-HR"/>
        </w:rPr>
        <w:t xml:space="preserve">trajno </w:t>
      </w:r>
      <w:r w:rsidRPr="008742B2">
        <w:rPr>
          <w:rFonts w:ascii="Calibri" w:hAnsi="Calibri" w:cs="Calibri"/>
          <w:lang w:val="hr-HR"/>
        </w:rPr>
        <w:t xml:space="preserve">obavljati djelatnost pod istim uvjetima kao pravna osoba sa sjedištem u Republici Hrvatskoj, u skladu sa Zakonom o poslovima i djelatnostima prostornog uređenja i gradnje i drugim posebnim propisima. Pretpostavka uzajamnosti </w:t>
      </w:r>
      <w:r w:rsidRPr="008742B2">
        <w:rPr>
          <w:rFonts w:ascii="Calibri" w:hAnsi="Calibri" w:cs="Calibri"/>
          <w:b/>
          <w:lang w:val="hr-HR"/>
        </w:rPr>
        <w:t>ne primjenjuje se</w:t>
      </w:r>
      <w:r w:rsidRPr="008742B2">
        <w:rPr>
          <w:rFonts w:ascii="Calibri" w:hAnsi="Calibri" w:cs="Calibri"/>
          <w:lang w:val="hr-HR"/>
        </w:rPr>
        <w:t xml:space="preserv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w:t>
      </w:r>
      <w:r w:rsidRPr="008742B2">
        <w:rPr>
          <w:rFonts w:ascii="Calibri" w:hAnsi="Calibri" w:cs="Calibri"/>
          <w:b/>
          <w:lang w:val="hr-HR"/>
        </w:rPr>
        <w:t>u drugoj državi Europskog gospodarskog prostora (dalje u tekstu: EGP-a), odnosno državi članici Svjetske trgovinske organizacije</w:t>
      </w:r>
      <w:r w:rsidRPr="008742B2">
        <w:rPr>
          <w:rFonts w:ascii="Calibri" w:hAnsi="Calibri" w:cs="Calibri"/>
          <w:lang w:val="hr-HR"/>
        </w:rPr>
        <w:t>.</w:t>
      </w:r>
    </w:p>
    <w:p w14:paraId="26EFC52B" w14:textId="395EFCF0" w:rsidR="00C72657" w:rsidRPr="008742B2" w:rsidRDefault="00C72657" w:rsidP="00C72657">
      <w:pPr>
        <w:jc w:val="both"/>
        <w:rPr>
          <w:lang w:val="hr-HR"/>
        </w:rPr>
      </w:pPr>
      <w:r w:rsidRPr="008742B2">
        <w:rPr>
          <w:lang w:val="hr-HR"/>
        </w:rPr>
        <w:t xml:space="preserve">Strana pravna osoba sa sjedištem u drugoj državi ugovornici Europskog gospodarskog prostora može u Republici Hrvatskoj </w:t>
      </w:r>
      <w:r w:rsidRPr="008742B2">
        <w:rPr>
          <w:b/>
          <w:lang w:val="hr-HR"/>
        </w:rPr>
        <w:t>trajno, preko podružnice</w:t>
      </w:r>
      <w:r w:rsidRPr="008742B2">
        <w:rPr>
          <w:lang w:val="hr-HR"/>
        </w:rPr>
        <w:t xml:space="preserve"> obavljati poslove upravljanja projektom gradnje pod istim uvjetima kao i pravna osoba sa sjedištem u Republici Hrvatskoj, odnosno mora biti registrirana za obavljanje poslova upravljanja projektom gradnje sukladno Zakonu o poslovima i djelatnostima prostornog uređenja i gradnje (NN 78/15 </w:t>
      </w:r>
      <w:r w:rsidR="00AA7E08">
        <w:rPr>
          <w:lang w:val="hr-HR"/>
        </w:rPr>
        <w:t>,</w:t>
      </w:r>
      <w:r w:rsidRPr="008742B2">
        <w:rPr>
          <w:lang w:val="hr-HR"/>
        </w:rPr>
        <w:t xml:space="preserve"> 118/18</w:t>
      </w:r>
      <w:r w:rsidR="00AA7E08">
        <w:rPr>
          <w:lang w:val="hr-HR"/>
        </w:rPr>
        <w:t xml:space="preserve"> I 110/19</w:t>
      </w:r>
      <w:r w:rsidRPr="008742B2">
        <w:rPr>
          <w:lang w:val="hr-HR"/>
        </w:rPr>
        <w:t>).</w:t>
      </w:r>
    </w:p>
    <w:p w14:paraId="576BCC46" w14:textId="77777777" w:rsidR="00C72657" w:rsidRPr="008742B2" w:rsidRDefault="00C72657" w:rsidP="00C72657">
      <w:pPr>
        <w:jc w:val="both"/>
        <w:rPr>
          <w:lang w:val="hr-HR"/>
        </w:rPr>
      </w:pPr>
      <w:r w:rsidRPr="008742B2">
        <w:rPr>
          <w:lang w:val="hr-HR"/>
        </w:rPr>
        <w:t>U tu svrhu strana pravna osoba dostavlja:</w:t>
      </w:r>
    </w:p>
    <w:p w14:paraId="5D888879" w14:textId="77777777" w:rsidR="00C72657" w:rsidRPr="008742B2" w:rsidRDefault="00C72657" w:rsidP="00C72657">
      <w:pPr>
        <w:pStyle w:val="Odlomakpopisa"/>
        <w:numPr>
          <w:ilvl w:val="0"/>
          <w:numId w:val="53"/>
        </w:numPr>
        <w:spacing w:line="259" w:lineRule="auto"/>
        <w:contextualSpacing/>
        <w:jc w:val="both"/>
        <w:rPr>
          <w:b/>
          <w:lang w:val="hr-HR"/>
        </w:rPr>
      </w:pPr>
      <w:r w:rsidRPr="008742B2">
        <w:rPr>
          <w:b/>
          <w:lang w:val="hr-HR"/>
        </w:rPr>
        <w:t>Izvadak iz sudskog registra Republike Hrvatske, iz kojeg mora biti vidljivo da su gospodarski subjekt osnivač i podružnica registrirani za obavljanje poslova upravljanja projektom gradnje kako bi sukladno Zakonu o poslovima i djelatnostima prostornog uređenja i gradnje imali pravo izvršavati predmetni ugovor, i</w:t>
      </w:r>
    </w:p>
    <w:p w14:paraId="0E782022" w14:textId="77777777" w:rsidR="000C34A2" w:rsidRPr="008742B2" w:rsidRDefault="000C34A2" w:rsidP="00C72657">
      <w:pPr>
        <w:pStyle w:val="Odlomakpopisa"/>
        <w:numPr>
          <w:ilvl w:val="0"/>
          <w:numId w:val="53"/>
        </w:numPr>
        <w:spacing w:line="259" w:lineRule="auto"/>
        <w:contextualSpacing/>
        <w:jc w:val="both"/>
        <w:rPr>
          <w:b/>
          <w:lang w:val="hr-HR"/>
        </w:rPr>
      </w:pPr>
      <w:r w:rsidRPr="008742B2">
        <w:rPr>
          <w:b/>
          <w:lang w:val="hr-HR"/>
        </w:rPr>
        <w:t>Izjavu, koju daje osoba koja je po zakonu ovlaštena za zastupanje pravne osobe, da ima zaposlenog voditelja projekta kako bi sukladno Zakonu o poslovima i djelatnostima prostornog uređenja i gradnje, imao pravo izvršavati predmetni ugovor</w:t>
      </w:r>
    </w:p>
    <w:p w14:paraId="239F0782" w14:textId="77777777" w:rsidR="00C72657" w:rsidRPr="008742B2" w:rsidRDefault="00C72657" w:rsidP="009C1107">
      <w:pPr>
        <w:spacing w:after="120"/>
        <w:ind w:right="272"/>
        <w:jc w:val="both"/>
        <w:rPr>
          <w:rFonts w:ascii="Calibri" w:hAnsi="Calibri" w:cs="Calibri"/>
          <w:lang w:val="hr-HR"/>
        </w:rPr>
      </w:pPr>
    </w:p>
    <w:p w14:paraId="4D0F8D06" w14:textId="77777777" w:rsidR="008A1928" w:rsidRDefault="008A1928" w:rsidP="008A1928">
      <w:pPr>
        <w:jc w:val="both"/>
        <w:rPr>
          <w:b/>
          <w:lang w:val="hr-HR"/>
        </w:rPr>
      </w:pPr>
    </w:p>
    <w:p w14:paraId="5EA57257" w14:textId="77777777" w:rsidR="008742B2" w:rsidRPr="00B54AAF" w:rsidRDefault="008742B2" w:rsidP="008A1928">
      <w:pPr>
        <w:jc w:val="both"/>
        <w:rPr>
          <w:lang w:val="hr-HR"/>
        </w:rPr>
      </w:pPr>
    </w:p>
    <w:p w14:paraId="27E16E91" w14:textId="4C0542EE" w:rsidR="009C1107" w:rsidRPr="00B54AAF" w:rsidRDefault="009C1107" w:rsidP="001A372B">
      <w:pPr>
        <w:tabs>
          <w:tab w:val="left" w:pos="284"/>
        </w:tabs>
        <w:spacing w:after="120"/>
        <w:ind w:right="-2"/>
        <w:jc w:val="both"/>
        <w:rPr>
          <w:rFonts w:ascii="Calibri" w:hAnsi="Calibri" w:cs="Calibri"/>
          <w:b/>
          <w:lang w:val="hr-HR"/>
        </w:rPr>
      </w:pPr>
      <w:r w:rsidRPr="00B54AAF">
        <w:rPr>
          <w:rFonts w:ascii="Calibri" w:hAnsi="Calibri" w:cs="Calibri"/>
          <w:b/>
          <w:lang w:val="hr-HR"/>
        </w:rPr>
        <w:t xml:space="preserve">Pravna osoba iz Republike Hrvatske u slučaju dodjele ugovora dužna je Naručitelju </w:t>
      </w:r>
      <w:r w:rsidR="00C07AB7">
        <w:rPr>
          <w:rFonts w:ascii="Calibri" w:hAnsi="Calibri" w:cs="Calibri"/>
          <w:b/>
          <w:u w:val="single"/>
          <w:lang w:val="hr-HR"/>
        </w:rPr>
        <w:t xml:space="preserve">u roku od 14 dana od dana </w:t>
      </w:r>
      <w:r w:rsidRPr="00400498">
        <w:rPr>
          <w:rFonts w:ascii="Calibri" w:hAnsi="Calibri" w:cs="Calibri"/>
          <w:b/>
          <w:u w:val="single"/>
          <w:lang w:val="hr-HR"/>
        </w:rPr>
        <w:t>potpisa ugovora</w:t>
      </w:r>
      <w:r w:rsidRPr="00B54AAF">
        <w:rPr>
          <w:rFonts w:ascii="Calibri" w:hAnsi="Calibri" w:cs="Calibri"/>
          <w:b/>
          <w:lang w:val="hr-HR"/>
        </w:rPr>
        <w:t xml:space="preserve"> dostaviti dokaz o postupanju sukladno Zakonu o poslovima i djelatnostima prostornog uređenja i gradnje, ukoliko nije isto prethodno dokazala.</w:t>
      </w:r>
    </w:p>
    <w:p w14:paraId="0E5B6CD9" w14:textId="00E591C9" w:rsidR="009C1107" w:rsidRPr="00B54AAF" w:rsidRDefault="009C1107" w:rsidP="001A372B">
      <w:pPr>
        <w:tabs>
          <w:tab w:val="left" w:pos="284"/>
        </w:tabs>
        <w:spacing w:after="120"/>
        <w:ind w:right="-2"/>
        <w:jc w:val="both"/>
        <w:rPr>
          <w:rFonts w:ascii="Calibri" w:hAnsi="Calibri" w:cs="Calibri"/>
          <w:b/>
          <w:lang w:val="hr-HR"/>
        </w:rPr>
      </w:pPr>
      <w:r w:rsidRPr="00B54AAF">
        <w:rPr>
          <w:rFonts w:ascii="Calibri" w:hAnsi="Calibri" w:cs="Calibri"/>
          <w:b/>
          <w:lang w:val="hr-HR"/>
        </w:rPr>
        <w:t xml:space="preserve">Strana pravna osoba koja ne posjeduje ovlaštenje za trajno obavljanje djelatnosti stručnog nadzora građenja u Republici Hrvatskoj, u slučaju dodjele ugovora, dužna je naručitelju </w:t>
      </w:r>
      <w:r w:rsidR="00C07AB7">
        <w:rPr>
          <w:rFonts w:ascii="Calibri" w:hAnsi="Calibri" w:cs="Calibri"/>
          <w:b/>
          <w:u w:val="single"/>
          <w:lang w:val="hr-HR"/>
        </w:rPr>
        <w:t>u roku od 14 dana od dana</w:t>
      </w:r>
      <w:r w:rsidRPr="004324B3">
        <w:rPr>
          <w:rFonts w:ascii="Calibri" w:hAnsi="Calibri" w:cs="Calibri"/>
          <w:b/>
          <w:u w:val="single"/>
          <w:lang w:val="hr-HR"/>
        </w:rPr>
        <w:t xml:space="preserve"> </w:t>
      </w:r>
      <w:r w:rsidRPr="004324B3">
        <w:rPr>
          <w:rFonts w:ascii="Calibri" w:hAnsi="Calibri" w:cs="Calibri"/>
          <w:b/>
          <w:bCs/>
          <w:u w:val="single"/>
          <w:lang w:val="hr-HR"/>
        </w:rPr>
        <w:t>potpisa ugovora</w:t>
      </w:r>
      <w:r w:rsidRPr="004324B3">
        <w:rPr>
          <w:rFonts w:ascii="Calibri" w:hAnsi="Calibri" w:cs="Calibri"/>
          <w:b/>
          <w:u w:val="single"/>
          <w:lang w:val="hr-HR"/>
        </w:rPr>
        <w:t xml:space="preserve"> </w:t>
      </w:r>
      <w:r w:rsidRPr="00B54AAF">
        <w:rPr>
          <w:rFonts w:ascii="Calibri" w:hAnsi="Calibri" w:cs="Calibri"/>
          <w:b/>
          <w:lang w:val="hr-HR"/>
        </w:rPr>
        <w:t>dostaviti dokaz o postupanju sukladno Zakonu o poslovima i djelatnostima prostornog uređenja i gradnje.</w:t>
      </w:r>
    </w:p>
    <w:p w14:paraId="646B6ED6" w14:textId="77777777" w:rsidR="009C1107" w:rsidRPr="00B54AAF" w:rsidRDefault="009C1107" w:rsidP="001A372B">
      <w:pPr>
        <w:tabs>
          <w:tab w:val="left" w:pos="284"/>
        </w:tabs>
        <w:spacing w:after="120"/>
        <w:ind w:right="-2"/>
        <w:jc w:val="both"/>
        <w:rPr>
          <w:rFonts w:ascii="Calibri" w:hAnsi="Calibri" w:cs="Calibri"/>
          <w:b/>
          <w:lang w:val="hr-HR"/>
        </w:rPr>
      </w:pPr>
      <w:r w:rsidRPr="00B54AAF">
        <w:rPr>
          <w:rFonts w:ascii="Calibri" w:hAnsi="Calibri" w:cs="Calibri"/>
          <w:b/>
          <w:lang w:val="hr-HR"/>
        </w:rPr>
        <w:t>U slučaju uvođenja podugovaratelja koji je pravna osoba iz Republike Hrvatske ili strana pravna osoba Izvršitelj je dužan Naručitelju dostaviti dokaz o postupanju sukladno Zakonu o poslovima i djelatnostima prostornog uređenja i gradnje.</w:t>
      </w:r>
    </w:p>
    <w:p w14:paraId="0887F5D1" w14:textId="77777777" w:rsidR="009C1107" w:rsidRPr="00B54AAF" w:rsidRDefault="009C1107" w:rsidP="001A372B">
      <w:pPr>
        <w:spacing w:after="240"/>
        <w:ind w:right="-2"/>
        <w:jc w:val="both"/>
        <w:rPr>
          <w:rFonts w:ascii="Calibri" w:hAnsi="Calibri" w:cs="Calibri"/>
          <w:b/>
          <w:lang w:val="hr-HR"/>
        </w:rPr>
      </w:pPr>
      <w:r w:rsidRPr="00B54AAF">
        <w:rPr>
          <w:rFonts w:ascii="Calibri" w:hAnsi="Calibri" w:cs="Calibri"/>
          <w:b/>
          <w:lang w:val="hr-HR"/>
        </w:rPr>
        <w:t>U slučaju uvođenja stručnjaka tijekom izvršenja ugovora koji su državljani Republike Hrvatske ili strani državljani Izvršitelj je dužan Naručitelju dostaviti dokaz da su navedeni stručnjaci, hrvatski državljani ili strane fizičke osobe, ishodili sva potrebna rješenja/potvrde koje su potrebne za obavljanje stručnog nadzora građenja sukladno zakonima Republike Hrvatske.</w:t>
      </w:r>
    </w:p>
    <w:p w14:paraId="4548B72F" w14:textId="0DACCF0B" w:rsidR="00720CF0" w:rsidRPr="00B54AAF" w:rsidRDefault="001E0164" w:rsidP="001A372B">
      <w:pPr>
        <w:spacing w:after="240"/>
        <w:ind w:right="-2"/>
        <w:jc w:val="both"/>
        <w:rPr>
          <w:rFonts w:ascii="Calibri" w:hAnsi="Calibri" w:cs="Calibri"/>
          <w:b/>
          <w:lang w:val="hr-HR"/>
        </w:rPr>
      </w:pPr>
      <w:r w:rsidRPr="00B54AAF">
        <w:rPr>
          <w:lang w:val="hr-HR"/>
        </w:rPr>
        <w:t xml:space="preserve">U slučaju zajednice gospodarskih subjekata i/ili podugovaratelja traženu sposobnost obvezni su pojedinačno dokazati članovi zajednice gospodarskih subjekata i/ili podugovaratelja, </w:t>
      </w:r>
      <w:r w:rsidRPr="00B54AAF">
        <w:rPr>
          <w:u w:val="single"/>
          <w:lang w:val="hr-HR"/>
        </w:rPr>
        <w:t>koji će pružati usluge koje su predmet nabave.</w:t>
      </w:r>
    </w:p>
    <w:p w14:paraId="11A853B4" w14:textId="492F1D25" w:rsidR="00720CF0" w:rsidRPr="00B54AAF" w:rsidRDefault="001E0164" w:rsidP="001E0164">
      <w:pPr>
        <w:pStyle w:val="Naslov3"/>
        <w:numPr>
          <w:ilvl w:val="2"/>
          <w:numId w:val="6"/>
        </w:numPr>
        <w:rPr>
          <w:rFonts w:asciiTheme="minorHAnsi" w:hAnsiTheme="minorHAnsi" w:cstheme="minorHAnsi"/>
          <w:lang w:val="hr-HR"/>
        </w:rPr>
      </w:pPr>
      <w:r w:rsidRPr="00B54AAF">
        <w:rPr>
          <w:rFonts w:asciiTheme="minorHAnsi" w:hAnsiTheme="minorHAnsi" w:cstheme="minorHAnsi"/>
          <w:lang w:val="hr-HR"/>
        </w:rPr>
        <w:t>Obavljanje poslova i djelatnosti upravljanja projektom gradnje</w:t>
      </w:r>
    </w:p>
    <w:p w14:paraId="30DC40E5" w14:textId="77777777" w:rsidR="00BE39A2" w:rsidRPr="00B54AAF" w:rsidRDefault="00BE39A2" w:rsidP="009C1107">
      <w:pPr>
        <w:autoSpaceDE w:val="0"/>
        <w:autoSpaceDN w:val="0"/>
        <w:adjustRightInd w:val="0"/>
        <w:ind w:right="272"/>
        <w:jc w:val="both"/>
        <w:rPr>
          <w:rFonts w:ascii="Calibri" w:hAnsi="Calibri"/>
          <w:highlight w:val="magenta"/>
          <w:lang w:val="hr-HR"/>
        </w:rPr>
      </w:pPr>
    </w:p>
    <w:p w14:paraId="5F16FBE5" w14:textId="3634E5A4" w:rsidR="00BE39A2" w:rsidRPr="00B54AAF" w:rsidRDefault="00BE39A2" w:rsidP="009A5F46">
      <w:pPr>
        <w:pStyle w:val="Default"/>
        <w:jc w:val="both"/>
        <w:rPr>
          <w:rFonts w:ascii="Calibri" w:hAnsi="Calibri" w:cs="Calibri"/>
          <w:b/>
          <w:color w:val="auto"/>
          <w:sz w:val="20"/>
          <w:szCs w:val="20"/>
          <w:lang w:val="hr-HR"/>
        </w:rPr>
      </w:pPr>
      <w:r w:rsidRPr="00B54AAF">
        <w:rPr>
          <w:rFonts w:ascii="Calibri" w:hAnsi="Calibri" w:cs="Calibri"/>
          <w:b/>
          <w:color w:val="auto"/>
          <w:sz w:val="20"/>
          <w:szCs w:val="20"/>
          <w:lang w:val="hr-HR"/>
        </w:rPr>
        <w:t>Poslove voditelja projekta u svojstvu odgovorne osobe treba obavljati stručnjak, koji ispunjava uvjete propisane Zakonom o poslovima i djelatnostima prostornog uređenja i gradnje (NN 78/15</w:t>
      </w:r>
      <w:r w:rsidR="00FE398A">
        <w:rPr>
          <w:rFonts w:ascii="Calibri" w:hAnsi="Calibri" w:cs="Calibri"/>
          <w:b/>
          <w:color w:val="auto"/>
          <w:sz w:val="20"/>
          <w:szCs w:val="20"/>
          <w:lang w:val="hr-HR"/>
        </w:rPr>
        <w:t>, 118/18</w:t>
      </w:r>
      <w:r w:rsidR="00AA7E08">
        <w:rPr>
          <w:rFonts w:ascii="Calibri" w:hAnsi="Calibri" w:cs="Calibri"/>
          <w:b/>
          <w:color w:val="auto"/>
          <w:sz w:val="20"/>
          <w:szCs w:val="20"/>
          <w:lang w:val="hr-HR"/>
        </w:rPr>
        <w:t xml:space="preserve"> I 110/19</w:t>
      </w:r>
      <w:r w:rsidRPr="00B54AAF">
        <w:rPr>
          <w:rFonts w:ascii="Calibri" w:hAnsi="Calibri" w:cs="Calibri"/>
          <w:b/>
          <w:color w:val="auto"/>
          <w:sz w:val="20"/>
          <w:szCs w:val="20"/>
          <w:lang w:val="hr-HR"/>
        </w:rPr>
        <w:t xml:space="preserve">). </w:t>
      </w:r>
    </w:p>
    <w:p w14:paraId="30B306C2" w14:textId="77777777" w:rsidR="00BE39A2" w:rsidRPr="00B54AAF" w:rsidRDefault="00BE39A2" w:rsidP="009C1107">
      <w:pPr>
        <w:autoSpaceDE w:val="0"/>
        <w:autoSpaceDN w:val="0"/>
        <w:adjustRightInd w:val="0"/>
        <w:ind w:right="272"/>
        <w:jc w:val="both"/>
        <w:rPr>
          <w:rFonts w:ascii="Calibri" w:hAnsi="Calibri"/>
          <w:highlight w:val="magenta"/>
          <w:lang w:val="hr-HR"/>
        </w:rPr>
      </w:pPr>
    </w:p>
    <w:p w14:paraId="3FA58B51" w14:textId="21C677A8" w:rsidR="00BE39A2" w:rsidRPr="00B54AAF" w:rsidRDefault="00CB429D" w:rsidP="00952E3A">
      <w:pPr>
        <w:autoSpaceDE w:val="0"/>
        <w:autoSpaceDN w:val="0"/>
        <w:adjustRightInd w:val="0"/>
        <w:jc w:val="both"/>
        <w:rPr>
          <w:lang w:val="hr-HR"/>
        </w:rPr>
      </w:pPr>
      <w:r w:rsidRPr="00B54AAF">
        <w:rPr>
          <w:lang w:val="hr-HR"/>
        </w:rPr>
        <w:t>Sukladno članku 37</w:t>
      </w:r>
      <w:r w:rsidR="009C1107" w:rsidRPr="00B54AAF">
        <w:rPr>
          <w:lang w:val="hr-HR"/>
        </w:rPr>
        <w:t xml:space="preserve">. Zakona o poslovima i djelatnostima prostornog uređenja i gradnje poslove </w:t>
      </w:r>
      <w:r w:rsidRPr="00B54AAF">
        <w:rPr>
          <w:lang w:val="hr-HR"/>
        </w:rPr>
        <w:t>Voditelja projekta</w:t>
      </w:r>
      <w:r w:rsidR="00BE39A2" w:rsidRPr="00B54AAF">
        <w:rPr>
          <w:lang w:val="hr-HR"/>
        </w:rPr>
        <w:t xml:space="preserve"> može biti fizička osoba koja: ima najmanje osam godina radnog iskustva na odgovarajućim poslovima s obrazovanjem iz znanstvenog područja tehničkih znanosti u nekom od znanstvenih polja: arhitekture i urbanizma područja arhitekture, građevinarstva, elektrotehnike ili strojarstva, koja je završila preddiplomski i diplomski sveučilišni studij ili integrirani preddiplomski i diplomski sveučilišni studij kojim se stječe akademski naziv magistar, magistar inženjer ili koja je uspješno završila odgovarajući specijalistički diplomski stručni studij iz navedenih područja kojim se stječe stručni naziv stručni specijalist inženjer ako je tijekom cijelog svog studija stekla najmanje 300 ECTS bodova, odnosno koja je na drugi način propisan posebnim propisom stekla odgovarajući stupanj obrazovanja i koja ima potrebna znanja iz područja upravljanja projektima</w:t>
      </w:r>
      <w:r w:rsidR="00027C67" w:rsidRPr="00B54AAF">
        <w:rPr>
          <w:lang w:val="hr-HR"/>
        </w:rPr>
        <w:t>:</w:t>
      </w:r>
    </w:p>
    <w:p w14:paraId="767C8863" w14:textId="20F4A3A0" w:rsidR="00BE39A2" w:rsidRPr="00B54AAF" w:rsidRDefault="00BE39A2" w:rsidP="00952E3A">
      <w:pPr>
        <w:autoSpaceDE w:val="0"/>
        <w:autoSpaceDN w:val="0"/>
        <w:adjustRightInd w:val="0"/>
        <w:jc w:val="both"/>
        <w:rPr>
          <w:rFonts w:ascii="Calibri" w:eastAsiaTheme="minorHAnsi" w:hAnsi="Calibri" w:cs="Calibri"/>
          <w:color w:val="000000"/>
          <w:sz w:val="22"/>
          <w:szCs w:val="22"/>
          <w:lang w:val="hr-HR" w:eastAsia="en-US"/>
        </w:rPr>
      </w:pPr>
    </w:p>
    <w:p w14:paraId="3FCE26AB" w14:textId="7BF22410" w:rsidR="001C0124" w:rsidRPr="00B54AAF" w:rsidRDefault="00BE39A2" w:rsidP="00075372">
      <w:pPr>
        <w:pStyle w:val="Odlomakpopisa"/>
        <w:numPr>
          <w:ilvl w:val="0"/>
          <w:numId w:val="55"/>
        </w:numPr>
        <w:autoSpaceDE w:val="0"/>
        <w:autoSpaceDN w:val="0"/>
        <w:adjustRightInd w:val="0"/>
        <w:jc w:val="both"/>
        <w:rPr>
          <w:lang w:val="hr-HR"/>
        </w:rPr>
      </w:pPr>
      <w:r w:rsidRPr="00B54AAF">
        <w:rPr>
          <w:lang w:val="hr-HR"/>
        </w:rPr>
        <w:t xml:space="preserve">međunarodno priznatu ovjeru sposobnosti za upravljanje projektom ili </w:t>
      </w:r>
    </w:p>
    <w:p w14:paraId="5F7E5A57" w14:textId="04AB832C" w:rsidR="009C1107" w:rsidRPr="00B54AAF" w:rsidRDefault="00BE39A2" w:rsidP="00075372">
      <w:pPr>
        <w:pStyle w:val="Odlomakpopisa"/>
        <w:numPr>
          <w:ilvl w:val="0"/>
          <w:numId w:val="55"/>
        </w:numPr>
        <w:autoSpaceDE w:val="0"/>
        <w:autoSpaceDN w:val="0"/>
        <w:adjustRightInd w:val="0"/>
        <w:jc w:val="both"/>
        <w:rPr>
          <w:lang w:val="hr-HR"/>
        </w:rPr>
      </w:pPr>
      <w:r w:rsidRPr="00B54AAF">
        <w:rPr>
          <w:lang w:val="hr-HR"/>
        </w:rPr>
        <w:t>obrazovanje iz znanstvenog područja tehničkih znanosti u nekom</w:t>
      </w:r>
      <w:r w:rsidR="001C0124" w:rsidRPr="00B54AAF">
        <w:rPr>
          <w:lang w:val="hr-HR"/>
        </w:rPr>
        <w:t xml:space="preserve"> </w:t>
      </w:r>
      <w:r w:rsidRPr="00B54AAF">
        <w:rPr>
          <w:lang w:val="hr-HR"/>
        </w:rPr>
        <w:t>od znanstvenih polja: arhitekture i urbanizma, građevinarstva, elektrotehnike ili strojarstva s</w:t>
      </w:r>
      <w:r w:rsidR="001C0124" w:rsidRPr="00B54AAF">
        <w:rPr>
          <w:lang w:val="hr-HR"/>
        </w:rPr>
        <w:t xml:space="preserve"> </w:t>
      </w:r>
      <w:r w:rsidRPr="00B54AAF">
        <w:rPr>
          <w:lang w:val="hr-HR"/>
        </w:rPr>
        <w:t>obrazovnim programom koji uključuje najmanje 30 ECTS bodova iz područja relevantnih za upravljanje projektima gradnje.</w:t>
      </w:r>
    </w:p>
    <w:p w14:paraId="1CA54E6B" w14:textId="77777777" w:rsidR="00BE39A2" w:rsidRPr="00B54AAF" w:rsidRDefault="00BE39A2" w:rsidP="00952E3A">
      <w:pPr>
        <w:autoSpaceDE w:val="0"/>
        <w:autoSpaceDN w:val="0"/>
        <w:adjustRightInd w:val="0"/>
        <w:jc w:val="both"/>
        <w:rPr>
          <w:rFonts w:ascii="Calibri" w:eastAsiaTheme="minorHAnsi" w:hAnsi="Calibri" w:cs="Calibri"/>
          <w:color w:val="000000"/>
          <w:sz w:val="22"/>
          <w:szCs w:val="22"/>
          <w:lang w:val="hr-HR" w:eastAsia="en-US"/>
        </w:rPr>
      </w:pPr>
    </w:p>
    <w:p w14:paraId="10B636B3" w14:textId="3782B71A" w:rsidR="001336AA" w:rsidRPr="00B54AAF" w:rsidRDefault="001336AA" w:rsidP="00952E3A">
      <w:pPr>
        <w:pStyle w:val="Default"/>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Sukladno članku 2. Pravilnika o potrebnim znanjima iz područja upravljanja projektima (NN 85/15 ) međunarodno priznati sustavi ovjere sposobnosti upravljanja projektima su: </w:t>
      </w:r>
    </w:p>
    <w:p w14:paraId="48F75060" w14:textId="54200B78"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sustav ovjere sposobnosti Međunarodne organizacije za upravljanje projektima (International Project  Management Association, IPMA), sa sjedištem u Švicarskoj i </w:t>
      </w:r>
    </w:p>
    <w:p w14:paraId="0F04DC3A" w14:textId="6C64D0E9"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sustav ovjere sposobnosti Instituta za upravljanje projektima (Project Management Institute, PMI) sa sjedištem u Sjedinjenim Američkim Državama. </w:t>
      </w:r>
    </w:p>
    <w:p w14:paraId="1350A3CF" w14:textId="77777777" w:rsidR="00027C67" w:rsidRPr="00B54AAF" w:rsidRDefault="00027C67" w:rsidP="00027C67">
      <w:pPr>
        <w:pStyle w:val="Default"/>
        <w:ind w:left="720"/>
        <w:jc w:val="both"/>
        <w:rPr>
          <w:rFonts w:asciiTheme="minorHAnsi" w:hAnsiTheme="minorHAnsi"/>
          <w:color w:val="auto"/>
          <w:sz w:val="20"/>
          <w:szCs w:val="20"/>
          <w:lang w:val="hr-HR"/>
        </w:rPr>
      </w:pPr>
    </w:p>
    <w:p w14:paraId="73061B32" w14:textId="26082AF3" w:rsidR="001336AA" w:rsidRPr="00B54AAF" w:rsidRDefault="001336AA" w:rsidP="00952E3A">
      <w:pPr>
        <w:pStyle w:val="Default"/>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Sukladno članku 4. Pravilnika o potrebnim znanjima iz područja upravljanja projektima (NN 85/15)  obrazovni programi koji osiguravaju potrebna znanja iz upravljanja projektima u području arhitekture,  građevinarstva, elektrotehnike ili strojarstva su oni programi koji uključuju predmete iz: </w:t>
      </w:r>
    </w:p>
    <w:p w14:paraId="4C4E2FEB" w14:textId="41E652E7"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planiranja i kontrole projekata </w:t>
      </w:r>
    </w:p>
    <w:p w14:paraId="6E9133CB" w14:textId="3C073565"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upravljanja građevinskim projektima (projektima gradnje) </w:t>
      </w:r>
    </w:p>
    <w:p w14:paraId="537CE263" w14:textId="7B98367C"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ugovornog prava građenja </w:t>
      </w:r>
    </w:p>
    <w:p w14:paraId="7905E2AD" w14:textId="196F283D"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građevinske regulative </w:t>
      </w:r>
    </w:p>
    <w:p w14:paraId="71D60A92" w14:textId="586762EE"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upravljanja ljudskim potencijalima </w:t>
      </w:r>
    </w:p>
    <w:p w14:paraId="3B606977" w14:textId="114B3C33"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organizacije poslovnih sustava u graditeljstvu </w:t>
      </w:r>
    </w:p>
    <w:p w14:paraId="7CBADFC1" w14:textId="0E512E0C"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organizacije građenja. </w:t>
      </w:r>
    </w:p>
    <w:p w14:paraId="42B5D8DF" w14:textId="77777777" w:rsidR="001336AA" w:rsidRPr="00B54AAF" w:rsidRDefault="001336AA" w:rsidP="00952E3A">
      <w:pPr>
        <w:pStyle w:val="Default"/>
        <w:jc w:val="both"/>
        <w:rPr>
          <w:rFonts w:asciiTheme="minorHAnsi" w:hAnsiTheme="minorHAnsi"/>
          <w:color w:val="auto"/>
          <w:sz w:val="20"/>
          <w:szCs w:val="20"/>
          <w:lang w:val="hr-HR"/>
        </w:rPr>
      </w:pPr>
    </w:p>
    <w:p w14:paraId="2826F40A" w14:textId="77777777" w:rsidR="001336AA" w:rsidRPr="00B54AAF" w:rsidRDefault="001336AA" w:rsidP="00952E3A">
      <w:pPr>
        <w:pStyle w:val="Default"/>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Sukladno člancima 3. i 5. Pravilnika o potrebnim znanjima iz područja upravljanja projektima (NN 85/15) dokazom o potrebnim znanjima iz područja upravljanja projektima smatra se: </w:t>
      </w:r>
    </w:p>
    <w:p w14:paraId="796CE019" w14:textId="7BF49541"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dokument o ovjeri sposobnosti (certifikat) koji je izdan od nacionalne članice Međunarodne organizacije za upravljanje projektima </w:t>
      </w:r>
    </w:p>
    <w:p w14:paraId="60DE0F53" w14:textId="710ED765"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 xml:space="preserve">dokument o ovjeri sposobnosti (certifikat) koji je izdan od Instituta za upravljanje projektima </w:t>
      </w:r>
    </w:p>
    <w:p w14:paraId="41FEC0E3" w14:textId="616A3666" w:rsidR="001336AA" w:rsidRPr="00B54AAF" w:rsidRDefault="001336AA" w:rsidP="00075372">
      <w:pPr>
        <w:pStyle w:val="Default"/>
        <w:numPr>
          <w:ilvl w:val="0"/>
          <w:numId w:val="55"/>
        </w:numPr>
        <w:jc w:val="both"/>
        <w:rPr>
          <w:rFonts w:asciiTheme="minorHAnsi" w:hAnsiTheme="minorHAnsi"/>
          <w:color w:val="auto"/>
          <w:sz w:val="20"/>
          <w:szCs w:val="20"/>
          <w:lang w:val="hr-HR"/>
        </w:rPr>
      </w:pPr>
      <w:r w:rsidRPr="00B54AAF">
        <w:rPr>
          <w:rFonts w:asciiTheme="minorHAnsi" w:hAnsiTheme="minorHAnsi"/>
          <w:color w:val="auto"/>
          <w:sz w:val="20"/>
          <w:szCs w:val="20"/>
          <w:lang w:val="hr-HR"/>
        </w:rPr>
        <w:t>ovjerena kopija dopunske isprave o studiju ili prijepisa ocjena studija, u kojoj su popisani kao odslušani i položeni svi ili neki od predmeta iz područja relevantnih za upravljanje projektima gradnje. Ukupni zbroj ECTS bodova za te predmete mora iznositi najmanje 30 bodova, a za studije za koje se prema ranijim propisima nisu utvrđivali ECTS bodovi, ukupni zbroj nastavnih sati za te predmete mora iznositi najmanje 360 sati.</w:t>
      </w:r>
    </w:p>
    <w:p w14:paraId="383693C3" w14:textId="77777777" w:rsidR="00BE39A2" w:rsidRPr="00B54AAF" w:rsidRDefault="00BE39A2" w:rsidP="00952E3A">
      <w:pPr>
        <w:autoSpaceDE w:val="0"/>
        <w:autoSpaceDN w:val="0"/>
        <w:adjustRightInd w:val="0"/>
        <w:jc w:val="both"/>
        <w:rPr>
          <w:bCs/>
          <w:iCs/>
          <w:highlight w:val="magenta"/>
          <w:lang w:val="hr-HR" w:eastAsia="hr-HR"/>
        </w:rPr>
      </w:pPr>
    </w:p>
    <w:p w14:paraId="231F1F9C" w14:textId="596FEAF8" w:rsidR="009C1107" w:rsidRPr="00B54AAF" w:rsidRDefault="009C1107" w:rsidP="00952E3A">
      <w:pPr>
        <w:autoSpaceDE w:val="0"/>
        <w:autoSpaceDN w:val="0"/>
        <w:adjustRightInd w:val="0"/>
        <w:jc w:val="both"/>
        <w:rPr>
          <w:lang w:val="hr-HR"/>
        </w:rPr>
      </w:pPr>
      <w:r w:rsidRPr="00B54AAF">
        <w:rPr>
          <w:lang w:val="hr-HR"/>
        </w:rPr>
        <w:t xml:space="preserve">Sukladno članku 59. st.2 Zakona o poslovima i djelatnostima prostornog uređenja i gradnje </w:t>
      </w:r>
      <w:r w:rsidR="00A12037" w:rsidRPr="00B54AAF">
        <w:rPr>
          <w:lang w:val="hr-HR"/>
        </w:rPr>
        <w:t xml:space="preserve">fizička osoba koja u stranoj državi ima pravo obavljati poslove projektiranja i/ili stručnog nadzora građenja, vođenja građenja ili voditelja projekta i poslove ispitivanja i prethodnih istraživanja ima pravo u Republici Hrvatskoj, pod pretpostavkom uzajamnosti, </w:t>
      </w:r>
      <w:r w:rsidR="00A12037" w:rsidRPr="00B54AAF">
        <w:rPr>
          <w:b/>
          <w:lang w:val="hr-HR"/>
        </w:rPr>
        <w:t>trajno obavljati</w:t>
      </w:r>
      <w:r w:rsidR="00A12037" w:rsidRPr="00B54AAF">
        <w:rPr>
          <w:lang w:val="hr-HR"/>
        </w:rPr>
        <w:t xml:space="preserve"> te poslove u svojstvu ovlaštene osobe pod istim uvjetima kao i ovlašteni arhitekt odnosno ovlašteni inženjer, ovlašteni voditelj građenja, odnosno ovlašteni voditelj radova, voditelj projekta, odnosno stručna osoba za obavljanje poslova prethodnih istraživanja, ako ima stručne kvalifikacije potrebne za obavljanje tih poslova u skladu s posebnim zakonom kojim se uređuje priznavanje inozemnih stručnih kvalifikacija i drugim posebnim propisima.</w:t>
      </w:r>
    </w:p>
    <w:p w14:paraId="65FF178C" w14:textId="77777777" w:rsidR="00A12037" w:rsidRPr="00B54AAF" w:rsidRDefault="00A12037" w:rsidP="00952E3A">
      <w:pPr>
        <w:autoSpaceDE w:val="0"/>
        <w:autoSpaceDN w:val="0"/>
        <w:adjustRightInd w:val="0"/>
        <w:jc w:val="both"/>
        <w:rPr>
          <w:lang w:val="hr-HR"/>
        </w:rPr>
      </w:pPr>
    </w:p>
    <w:p w14:paraId="59106BA9" w14:textId="5A45CE64" w:rsidR="00A12037" w:rsidRPr="00B54AAF" w:rsidRDefault="00A12037" w:rsidP="00EF22B7">
      <w:pPr>
        <w:autoSpaceDE w:val="0"/>
        <w:autoSpaceDN w:val="0"/>
        <w:adjustRightInd w:val="0"/>
        <w:jc w:val="both"/>
        <w:rPr>
          <w:lang w:val="hr-HR"/>
        </w:rPr>
      </w:pPr>
      <w:r w:rsidRPr="00B54AAF">
        <w:rPr>
          <w:lang w:val="hr-HR"/>
        </w:rPr>
        <w:t xml:space="preserve">Pretpostavka uzajamnosti iz </w:t>
      </w:r>
      <w:r w:rsidR="00EF22B7">
        <w:rPr>
          <w:lang w:val="hr-HR"/>
        </w:rPr>
        <w:t xml:space="preserve">prethodnog </w:t>
      </w:r>
      <w:r w:rsidRPr="00B54AAF">
        <w:rPr>
          <w:lang w:val="hr-HR"/>
        </w:rPr>
        <w:t>stavaka ne primjenjuje se na državljana države</w:t>
      </w:r>
      <w:r w:rsidR="00EF22B7">
        <w:rPr>
          <w:lang w:val="hr-HR"/>
        </w:rPr>
        <w:t xml:space="preserve"> </w:t>
      </w:r>
      <w:r w:rsidRPr="00B54AAF">
        <w:rPr>
          <w:lang w:val="hr-HR"/>
        </w:rPr>
        <w:t>ugovornice EGP‐a i države članice Svjetske</w:t>
      </w:r>
      <w:r w:rsidR="00EF22B7">
        <w:rPr>
          <w:lang w:val="hr-HR"/>
        </w:rPr>
        <w:t xml:space="preserve"> </w:t>
      </w:r>
      <w:r w:rsidRPr="00B54AAF">
        <w:rPr>
          <w:lang w:val="hr-HR"/>
        </w:rPr>
        <w:t>trgovinske organizacije.</w:t>
      </w:r>
    </w:p>
    <w:p w14:paraId="1204B663" w14:textId="77777777" w:rsidR="009C1107" w:rsidRPr="00B54AAF" w:rsidRDefault="009C1107" w:rsidP="009C1107">
      <w:pPr>
        <w:ind w:right="272"/>
        <w:jc w:val="both"/>
        <w:rPr>
          <w:rFonts w:ascii="Calibri" w:hAnsi="Calibri"/>
          <w:bCs/>
          <w:lang w:val="hr-HR"/>
        </w:rPr>
      </w:pPr>
    </w:p>
    <w:p w14:paraId="3FDD5966" w14:textId="50E60D10" w:rsidR="00A12037" w:rsidRPr="00C72657" w:rsidRDefault="00A12037" w:rsidP="00A12037">
      <w:pPr>
        <w:tabs>
          <w:tab w:val="left" w:pos="284"/>
        </w:tabs>
        <w:spacing w:after="120"/>
        <w:ind w:right="272"/>
        <w:jc w:val="both"/>
        <w:rPr>
          <w:b/>
          <w:u w:val="single"/>
          <w:lang w:val="hr-HR"/>
        </w:rPr>
      </w:pPr>
      <w:r w:rsidRPr="00B54AAF">
        <w:rPr>
          <w:b/>
          <w:lang w:val="hr-HR"/>
        </w:rPr>
        <w:t xml:space="preserve">U slučaju dodjele ugovora, gospodarski subjekt je dužan Naručitelju </w:t>
      </w:r>
      <w:r w:rsidR="00C07AB7">
        <w:rPr>
          <w:b/>
          <w:lang w:val="hr-HR"/>
        </w:rPr>
        <w:t xml:space="preserve">u roku od </w:t>
      </w:r>
      <w:r w:rsidR="00361C0C">
        <w:rPr>
          <w:b/>
          <w:lang w:val="hr-HR"/>
        </w:rPr>
        <w:t>28</w:t>
      </w:r>
      <w:r w:rsidR="00C07AB7">
        <w:rPr>
          <w:b/>
          <w:lang w:val="hr-HR"/>
        </w:rPr>
        <w:t xml:space="preserve"> dana od </w:t>
      </w:r>
      <w:r w:rsidRPr="00B54AAF">
        <w:rPr>
          <w:b/>
          <w:lang w:val="hr-HR"/>
        </w:rPr>
        <w:t xml:space="preserve">potpisa ugovora dostaviti dokaz da je navedeni Stručnjak 1: Voditelj projekta, i Stručnjak 2: zamjenik voditelja projekta – građevinski </w:t>
      </w:r>
      <w:r w:rsidR="0001220C" w:rsidRPr="00B54AAF">
        <w:rPr>
          <w:b/>
          <w:lang w:val="hr-HR"/>
        </w:rPr>
        <w:t>inženjer</w:t>
      </w:r>
      <w:r w:rsidRPr="00B54AAF">
        <w:rPr>
          <w:b/>
          <w:lang w:val="hr-HR"/>
        </w:rPr>
        <w:t xml:space="preserve"> strana fizička osoba, </w:t>
      </w:r>
      <w:r w:rsidR="00AC64B0">
        <w:rPr>
          <w:b/>
          <w:lang w:val="hr-HR"/>
        </w:rPr>
        <w:t>u svojstvu voditelja projekta ispunjava sve uvjete propisane Zakonom o poslovima i djelatnostima prostornog uređenja i gradnje.</w:t>
      </w:r>
      <w:r w:rsidRPr="00C72657">
        <w:rPr>
          <w:b/>
          <w:u w:val="single"/>
          <w:lang w:val="hr-HR"/>
        </w:rPr>
        <w:t xml:space="preserve"> U slučaju nedostavljanja navedenih dokumenata od strane odabranog ponuditelja (odnosi se na strane pravne i fizičke osobe) ili u slučaju da odabrani ponuditelj nije u mogućnosti ishoditi tražene dokumente </w:t>
      </w:r>
      <w:r w:rsidR="00C07AB7">
        <w:rPr>
          <w:b/>
          <w:u w:val="single"/>
          <w:lang w:val="hr-HR"/>
        </w:rPr>
        <w:t xml:space="preserve">u roku od </w:t>
      </w:r>
      <w:r w:rsidR="00361C0C">
        <w:rPr>
          <w:b/>
          <w:u w:val="single"/>
          <w:lang w:val="hr-HR"/>
        </w:rPr>
        <w:t>28</w:t>
      </w:r>
      <w:r w:rsidR="00C07AB7">
        <w:rPr>
          <w:b/>
          <w:u w:val="single"/>
          <w:lang w:val="hr-HR"/>
        </w:rPr>
        <w:t xml:space="preserve"> dana od dana potpisa ugovora</w:t>
      </w:r>
      <w:r w:rsidRPr="00C72657">
        <w:rPr>
          <w:b/>
          <w:u w:val="single"/>
          <w:lang w:val="hr-HR"/>
        </w:rPr>
        <w:t xml:space="preserve">, naručitelj će </w:t>
      </w:r>
      <w:r w:rsidR="00C07AB7">
        <w:rPr>
          <w:b/>
          <w:bCs/>
          <w:u w:val="single"/>
          <w:lang w:val="hr-HR"/>
        </w:rPr>
        <w:t>ugovor raskinut</w:t>
      </w:r>
      <w:r w:rsidR="00361C0C">
        <w:rPr>
          <w:b/>
          <w:bCs/>
          <w:u w:val="single"/>
          <w:lang w:val="hr-HR"/>
        </w:rPr>
        <w:t>i</w:t>
      </w:r>
      <w:r w:rsidR="00C07AB7">
        <w:rPr>
          <w:b/>
          <w:bCs/>
          <w:u w:val="single"/>
          <w:lang w:val="hr-HR"/>
        </w:rPr>
        <w:t xml:space="preserve"> i </w:t>
      </w:r>
      <w:r w:rsidR="00952E3A" w:rsidRPr="00C72657">
        <w:rPr>
          <w:b/>
          <w:bCs/>
          <w:u w:val="single"/>
          <w:lang w:val="hr-HR"/>
        </w:rPr>
        <w:t xml:space="preserve">biti naplaćeno jamstvo za </w:t>
      </w:r>
      <w:r w:rsidR="00C07AB7">
        <w:rPr>
          <w:b/>
          <w:bCs/>
          <w:u w:val="single"/>
          <w:lang w:val="hr-HR"/>
        </w:rPr>
        <w:t>dobro izvršenje ugovora</w:t>
      </w:r>
      <w:r w:rsidR="00952E3A" w:rsidRPr="00C72657">
        <w:rPr>
          <w:b/>
          <w:bCs/>
          <w:u w:val="single"/>
          <w:lang w:val="hr-HR"/>
        </w:rPr>
        <w:t>.</w:t>
      </w:r>
    </w:p>
    <w:p w14:paraId="5160FB96" w14:textId="77777777" w:rsidR="00A12037" w:rsidRPr="00B54AAF" w:rsidRDefault="00A12037" w:rsidP="00CB429D">
      <w:pPr>
        <w:pStyle w:val="Default"/>
        <w:rPr>
          <w:sz w:val="20"/>
          <w:szCs w:val="20"/>
          <w:lang w:val="hr-HR"/>
        </w:rPr>
      </w:pPr>
    </w:p>
    <w:p w14:paraId="4DC063F4" w14:textId="77777777" w:rsidR="009C1107" w:rsidRPr="00B54AAF" w:rsidRDefault="009C1107" w:rsidP="00B8013D">
      <w:pPr>
        <w:rPr>
          <w:highlight w:val="magenta"/>
          <w:lang w:val="hr-HR"/>
        </w:rPr>
      </w:pPr>
    </w:p>
    <w:p w14:paraId="4B065507" w14:textId="08BC26B8" w:rsidR="00B8013D" w:rsidRPr="00B54AAF" w:rsidRDefault="00B8013D" w:rsidP="00B8013D">
      <w:pPr>
        <w:pStyle w:val="Naslov2"/>
        <w:rPr>
          <w:lang w:val="hr-HR" w:eastAsia="en-GB" w:bidi="en-US"/>
        </w:rPr>
      </w:pPr>
      <w:bookmarkStart w:id="186" w:name="_Toc526842223"/>
      <w:bookmarkStart w:id="187" w:name="_Toc2953282"/>
      <w:r w:rsidRPr="00B54AAF">
        <w:rPr>
          <w:caps w:val="0"/>
          <w:lang w:val="hr-HR" w:eastAsia="en-GB" w:bidi="en-US"/>
        </w:rPr>
        <w:t>DRUGI PODACI KOJE NARUČITELJ SMATRA POTREBNIMA</w:t>
      </w:r>
      <w:bookmarkEnd w:id="186"/>
      <w:bookmarkEnd w:id="187"/>
    </w:p>
    <w:p w14:paraId="4CF8DC49" w14:textId="77777777" w:rsidR="00B8013D" w:rsidRPr="00B54AAF" w:rsidRDefault="00B8013D" w:rsidP="00481ABA">
      <w:pPr>
        <w:pStyle w:val="Naslov3"/>
        <w:numPr>
          <w:ilvl w:val="2"/>
          <w:numId w:val="6"/>
        </w:numPr>
        <w:rPr>
          <w:rFonts w:asciiTheme="minorHAnsi" w:hAnsiTheme="minorHAnsi" w:cstheme="minorHAnsi"/>
          <w:lang w:val="hr-HR"/>
        </w:rPr>
      </w:pPr>
      <w:r w:rsidRPr="00B54AAF">
        <w:rPr>
          <w:rFonts w:asciiTheme="minorHAnsi" w:hAnsiTheme="minorHAnsi" w:cstheme="minorHAnsi"/>
          <w:lang w:val="hr-HR"/>
        </w:rPr>
        <w:t>Preuzimanje dokumentacije o nabavi</w:t>
      </w:r>
    </w:p>
    <w:p w14:paraId="68517E2D" w14:textId="77777777" w:rsidR="00B8013D" w:rsidRPr="00B54AAF" w:rsidRDefault="00B8013D" w:rsidP="00B8013D">
      <w:pPr>
        <w:rPr>
          <w:lang w:val="hr-HR"/>
        </w:rPr>
      </w:pPr>
    </w:p>
    <w:p w14:paraId="75421C48"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Dokumentacija o nabavi se ne naplaćuje te se može preuzeti neograničeno i u cijelosti u elektroničkom obliku na internetskoj stranici EOJN RH-a.</w:t>
      </w:r>
    </w:p>
    <w:p w14:paraId="0443F431"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 xml:space="preserve">Prilikom preuzimanja dokumentacije o nabavi, zainteresirani gospodarski subjekti moraju se registrirati i prijaviti kako bi bili evidentirani kao zainteresirani gospodarski subjekti te kako bi im sustav slao sve dodatne obavijesti o tom postupku. </w:t>
      </w:r>
    </w:p>
    <w:p w14:paraId="617BA717" w14:textId="77777777" w:rsidR="003C5735" w:rsidRPr="00B54AAF" w:rsidRDefault="003C5735" w:rsidP="003C5735">
      <w:pPr>
        <w:autoSpaceDE w:val="0"/>
        <w:autoSpaceDN w:val="0"/>
        <w:adjustRightInd w:val="0"/>
        <w:ind w:right="272"/>
        <w:rPr>
          <w:rFonts w:ascii="Calibri" w:hAnsi="Calibri" w:cs="Calibri"/>
          <w:color w:val="000000"/>
          <w:lang w:val="hr-HR"/>
        </w:rPr>
      </w:pPr>
      <w:r w:rsidRPr="00B54AAF">
        <w:rPr>
          <w:rFonts w:ascii="Calibri" w:hAnsi="Calibri" w:cs="ArialMT"/>
          <w:lang w:val="hr-HR"/>
        </w:rPr>
        <w:t xml:space="preserve">Upute za korištenje EOJN RH-a dostupne su na internetskoj stranici: </w:t>
      </w:r>
      <w:hyperlink r:id="rId24" w:history="1">
        <w:r w:rsidRPr="00B54AAF">
          <w:rPr>
            <w:rStyle w:val="Hiperveza"/>
            <w:rFonts w:ascii="Calibri" w:hAnsi="Calibri" w:cs="Calibri"/>
            <w:lang w:val="hr-HR"/>
          </w:rPr>
          <w:t>https://eojn.nn.hr/Oglasnik/clanak/upute-za-koristenje-eojna-rh/0/93/</w:t>
        </w:r>
      </w:hyperlink>
      <w:r w:rsidRPr="00B54AAF">
        <w:rPr>
          <w:rFonts w:ascii="Calibri" w:hAnsi="Calibri" w:cs="Calibri"/>
          <w:color w:val="000000"/>
          <w:lang w:val="hr-HR"/>
        </w:rPr>
        <w:t xml:space="preserve"> </w:t>
      </w:r>
    </w:p>
    <w:p w14:paraId="5FC60222" w14:textId="77777777" w:rsidR="003C5735" w:rsidRPr="00B54AAF" w:rsidRDefault="003C5735" w:rsidP="003C5735">
      <w:pPr>
        <w:autoSpaceDE w:val="0"/>
        <w:autoSpaceDN w:val="0"/>
        <w:adjustRightInd w:val="0"/>
        <w:ind w:right="272"/>
        <w:rPr>
          <w:rFonts w:ascii="Calibri" w:hAnsi="Calibri" w:cs="Calibri"/>
          <w:color w:val="000000"/>
          <w:lang w:val="hr-HR"/>
        </w:rPr>
      </w:pPr>
    </w:p>
    <w:p w14:paraId="78C2A804" w14:textId="6F693F53" w:rsidR="003C5735" w:rsidRDefault="003C5735" w:rsidP="003C5735">
      <w:pPr>
        <w:spacing w:after="120"/>
        <w:ind w:right="272"/>
        <w:jc w:val="both"/>
        <w:rPr>
          <w:rFonts w:ascii="Calibri" w:hAnsi="Calibri" w:cs="ArialMT"/>
          <w:lang w:val="hr-HR"/>
        </w:rPr>
      </w:pPr>
      <w:r w:rsidRPr="00B54AAF">
        <w:rPr>
          <w:rFonts w:ascii="Calibri" w:hAnsi="Calibri" w:cs="ArialMT"/>
          <w:lang w:val="hr-HR"/>
        </w:rPr>
        <w:t>Gospodarski subjekti snose vlastitu odgovornost za pažljivu procjenu Dokumentacije o nabavi, uključujući dostupnu dokumentaciju za pregled i za bilo koju promjenu Dokumentacije o nabavi koja se objavi tijekom trajanja postupka nabave, kao i za pribavljanje pouzdanih informacija koje se tiču bilo kojeg uvjeta i obveza koje mogu na bilo koji način utjecati na iznos ponude ili prirodu nabave ili izvršenja radova.</w:t>
      </w:r>
    </w:p>
    <w:p w14:paraId="33AF4B57" w14:textId="77777777" w:rsidR="00046F98" w:rsidRPr="00B54AAF" w:rsidRDefault="00046F98" w:rsidP="003C5735">
      <w:pPr>
        <w:spacing w:after="120"/>
        <w:ind w:right="272"/>
        <w:jc w:val="both"/>
        <w:rPr>
          <w:rFonts w:ascii="Calibri" w:hAnsi="Calibri" w:cs="ArialMT"/>
          <w:lang w:val="hr-HR"/>
        </w:rPr>
      </w:pPr>
    </w:p>
    <w:p w14:paraId="5EB4A94C" w14:textId="7F860C02" w:rsidR="003C5735" w:rsidRPr="00B54AAF" w:rsidRDefault="003C5735" w:rsidP="00481ABA">
      <w:pPr>
        <w:pStyle w:val="Naslov3"/>
        <w:numPr>
          <w:ilvl w:val="2"/>
          <w:numId w:val="6"/>
        </w:numPr>
        <w:rPr>
          <w:rFonts w:asciiTheme="minorHAnsi" w:hAnsiTheme="minorHAnsi" w:cstheme="minorHAnsi"/>
          <w:lang w:val="hr-HR"/>
        </w:rPr>
      </w:pPr>
      <w:r w:rsidRPr="00B54AAF">
        <w:rPr>
          <w:rFonts w:asciiTheme="minorHAnsi" w:hAnsiTheme="minorHAnsi" w:cstheme="minorHAnsi"/>
          <w:lang w:val="hr-HR"/>
        </w:rPr>
        <w:t>Dodatne informacije i pojašnjenja te izmjena dokumentacije o nabavi</w:t>
      </w:r>
    </w:p>
    <w:p w14:paraId="4FE57EFD" w14:textId="77777777" w:rsidR="003C5735" w:rsidRPr="00B54AAF" w:rsidRDefault="003C5735" w:rsidP="003C5735">
      <w:pPr>
        <w:rPr>
          <w:lang w:val="hr-HR"/>
        </w:rPr>
      </w:pPr>
    </w:p>
    <w:p w14:paraId="53CFAE96"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 xml:space="preserve">Naručitelj može izmijeniti ili dopuniti dokumentaciju o nabavi do isteka roka za dostavu ponuda. </w:t>
      </w:r>
    </w:p>
    <w:p w14:paraId="6169927F"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 xml:space="preserve">Tijekom roka za dostavu ponuda gospodarski subjekt može zahtijevati dodatne informacije, objašnjenja ili izmjene u vezi s Dokumentacijom o nabavi. </w:t>
      </w:r>
    </w:p>
    <w:p w14:paraId="2A260275"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 xml:space="preserve">Gospodarski subjekti pitanja, odnosno zahtjeve za pojašnjenjem dokumentacije o nabavi, mogu postavljati putem sustava EOJN RH-a modul Pitanja/Pojašnjenja dokumentacije o nabavi. Detaljne upute dostupne su na stranicama EOJN RH, na adresi: https://eojn.nn.hr </w:t>
      </w:r>
    </w:p>
    <w:p w14:paraId="0F3900B3"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 xml:space="preserve">Zahtjev je pravodoban ako je dostavljen naručitelju najkasnije tijekom osmog dana prije roka određenog za dostavu ponuda. </w:t>
      </w:r>
    </w:p>
    <w:p w14:paraId="18DC7D5D" w14:textId="77777777" w:rsidR="003C5735" w:rsidRPr="00B54AAF" w:rsidRDefault="003C5735" w:rsidP="003C5735">
      <w:pPr>
        <w:spacing w:after="120"/>
        <w:ind w:right="272"/>
        <w:jc w:val="both"/>
        <w:rPr>
          <w:rFonts w:ascii="Calibri" w:hAnsi="Calibri" w:cs="ArialMT"/>
          <w:lang w:val="hr-HR"/>
        </w:rPr>
      </w:pPr>
      <w:r w:rsidRPr="00CC29CE">
        <w:rPr>
          <w:rFonts w:ascii="Calibri" w:hAnsi="Calibri" w:cs="ArialMT"/>
          <w:lang w:val="hr-HR"/>
        </w:rPr>
        <w:t>Pod uvjetom da je zahtjev dostavljen pravodobno, naručitelj obvezan je odgovor, dodatne informacije i objašnjenja bez odgode, a najkasnije tijekom šestog dana prije roka određenog za dostavu ponuda staviti na raspolaganje na isti način i na istim internetskim stranicama kao i osnovnu dokumentaciju bez navođenja podataka o podnositelju zahtjeva.</w:t>
      </w:r>
    </w:p>
    <w:p w14:paraId="082C7F55" w14:textId="77777777" w:rsidR="003C5735" w:rsidRPr="00B54AAF" w:rsidRDefault="003C5735" w:rsidP="003C5735">
      <w:pPr>
        <w:rPr>
          <w:rFonts w:cstheme="minorHAnsi"/>
          <w:lang w:val="hr-HR"/>
        </w:rPr>
      </w:pPr>
      <w:r w:rsidRPr="00B54AAF">
        <w:rPr>
          <w:rFonts w:cstheme="minorHAnsi"/>
          <w:lang w:val="hr-HR"/>
        </w:rPr>
        <w:t>Komunikacija i svaka druga razmjena informacija između Naručitelja i gospodarskih subjekata može se obavljati isključivo na hrvatskom jeziku putem sustava Elektroničkog oglasnika javne nabave Republike Hrvatske (dalje: EOJN RH) modul Pitanja i odgovori ili elektroničkom poštom na navedenu adresu e-pošte u poglavlju 1.4. Detaljne upute o načinu komunikacije između gospodarskih subjekata i naručitelja u roku za dostavu ponuda putem sustava EOJN RH-a dostupne su na stranicama Oglasnika, na adresi: https://eojn.nn.hr.</w:t>
      </w:r>
    </w:p>
    <w:p w14:paraId="00F0D4B5" w14:textId="77777777" w:rsidR="003C5735" w:rsidRPr="00B54AAF" w:rsidRDefault="003C5735" w:rsidP="003C5735">
      <w:pPr>
        <w:rPr>
          <w:rFonts w:cstheme="minorHAnsi"/>
          <w:lang w:val="hr-HR"/>
        </w:rPr>
      </w:pPr>
    </w:p>
    <w:p w14:paraId="2E1D99F3" w14:textId="77777777" w:rsidR="003C5735" w:rsidRPr="00B54AAF" w:rsidRDefault="003C5735" w:rsidP="003C5735">
      <w:pPr>
        <w:rPr>
          <w:rFonts w:cstheme="minorHAnsi"/>
          <w:lang w:val="hr-HR"/>
        </w:rPr>
      </w:pPr>
      <w:r w:rsidRPr="00B54AAF">
        <w:rPr>
          <w:rFonts w:cstheme="minorHAnsi"/>
          <w:lang w:val="hr-HR"/>
        </w:rPr>
        <w:t>Naručitelj se obvezuje odgovoriti na zahtjeve za objašnjenjem i izmjenama vezane uz Dokumentaciju o nabavi isključivo na zahtjeve dostavljene na gore navedeni način.</w:t>
      </w:r>
    </w:p>
    <w:p w14:paraId="3CD19DCB" w14:textId="77777777" w:rsidR="003C5735" w:rsidRPr="00B54AAF" w:rsidRDefault="003C5735" w:rsidP="003C5735">
      <w:pPr>
        <w:rPr>
          <w:rFonts w:cstheme="minorHAnsi"/>
          <w:lang w:val="hr-HR"/>
        </w:rPr>
      </w:pPr>
    </w:p>
    <w:p w14:paraId="6FF2486E" w14:textId="77777777" w:rsidR="003C5735" w:rsidRPr="00B54AAF" w:rsidRDefault="003C5735" w:rsidP="003C5735">
      <w:pPr>
        <w:tabs>
          <w:tab w:val="left" w:pos="1134"/>
        </w:tabs>
        <w:spacing w:after="200"/>
        <w:rPr>
          <w:rFonts w:cstheme="minorHAnsi"/>
          <w:lang w:val="hr-HR"/>
        </w:rPr>
      </w:pPr>
      <w:r w:rsidRPr="00B54AAF">
        <w:rPr>
          <w:rFonts w:cstheme="minorHAnsi"/>
          <w:lang w:val="hr-HR"/>
        </w:rPr>
        <w:t>Kako bi osigurao da gospodarski subjekti od primitka izmjene imaju najmanje 10 dana za dostavu ponude, sukladno članku 240. ZJN 2016, Naručitelj će po potrebi produžiti rok za dostavu ponuda tako da svi gospodarski subjekti mogu biti upoznati sa svim informacijama potrebnima za izradu ponude.</w:t>
      </w:r>
    </w:p>
    <w:p w14:paraId="40A7D05A" w14:textId="77777777" w:rsidR="003C5735" w:rsidRPr="00B54AAF" w:rsidRDefault="003C5735" w:rsidP="003C5735">
      <w:pPr>
        <w:rPr>
          <w:rFonts w:cstheme="minorHAnsi"/>
          <w:lang w:val="hr-HR"/>
        </w:rPr>
      </w:pPr>
    </w:p>
    <w:p w14:paraId="5DC22450"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Naručitelj će produžiti rok za dostavu ponuda u sljedećim slučajevima:</w:t>
      </w:r>
    </w:p>
    <w:p w14:paraId="7BF7EE7F"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w:t>
      </w:r>
      <w:r w:rsidRPr="00B54AAF">
        <w:rPr>
          <w:rFonts w:ascii="Calibri" w:hAnsi="Calibri" w:cs="ArialMT"/>
          <w:lang w:val="hr-HR"/>
        </w:rPr>
        <w:tab/>
        <w:t>ako dodatne informacije, objašnjenja ili izmjene u vezi s dokumentacijom o nabavi, iako pravodobno zatražene od strane gospodarskog subjekta, nisu stavljene na raspolaganje najkasnije tijekom šestog dana prije roka određenog za dostavu</w:t>
      </w:r>
    </w:p>
    <w:p w14:paraId="71856B61"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w:t>
      </w:r>
      <w:r w:rsidRPr="00B54AAF">
        <w:rPr>
          <w:rFonts w:ascii="Calibri" w:hAnsi="Calibri" w:cs="ArialMT"/>
          <w:lang w:val="hr-HR"/>
        </w:rPr>
        <w:tab/>
        <w:t>ako je dokumentacija o nabavi značajno izmijenjena.</w:t>
      </w:r>
    </w:p>
    <w:p w14:paraId="26756226"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U tim slučajevima naručitelj će produžiti rok za dostavu razmjerno važnosti dodatne informacije, objašnjenja ili izmjene, a najmanje za deset dana od dana slanja ispravka poziva na nadmetanje.</w:t>
      </w:r>
    </w:p>
    <w:p w14:paraId="004313AA"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 xml:space="preserve">Naručitelj nije obvezan produljiti rok za dostavu ako dodatne informacije, objašnjenja ili izmjene nisu bile pravodobno zatražene ili ako je njihova važnost zanemariva za pripremu i dostavu prilagođenih ponuda. </w:t>
      </w:r>
    </w:p>
    <w:p w14:paraId="28561BA7" w14:textId="53052170"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 xml:space="preserve">Ako tijekom razdoblja od četiri sata prije isteka roka za dostavu zbog tehničkih ili drugih razloga na strani EOJN RH isti nije dostupan, rok za dostavu ne teče dok traje nedostupnost, odnosno dok javni naručitelj produlji rok za dostavu sukladno članku 240. </w:t>
      </w:r>
      <w:r w:rsidR="00615BC6" w:rsidRPr="00B54AAF">
        <w:rPr>
          <w:rFonts w:ascii="Calibri" w:hAnsi="Calibri" w:cs="ArialMT"/>
          <w:lang w:val="hr-HR"/>
        </w:rPr>
        <w:t>ZJN 2016</w:t>
      </w:r>
      <w:r w:rsidRPr="00B54AAF">
        <w:rPr>
          <w:rFonts w:ascii="Calibri" w:hAnsi="Calibri" w:cs="ArialMT"/>
          <w:lang w:val="hr-HR"/>
        </w:rPr>
        <w:t>, odnosno najmanje četiri dana od dana slanja ispravka poziva za nadmetanje.</w:t>
      </w:r>
    </w:p>
    <w:p w14:paraId="0A6FA6AC" w14:textId="77777777" w:rsidR="003C5735" w:rsidRPr="00B54AAF" w:rsidRDefault="003C5735" w:rsidP="003C5735">
      <w:pPr>
        <w:spacing w:after="120"/>
        <w:ind w:right="272"/>
        <w:jc w:val="both"/>
        <w:rPr>
          <w:rFonts w:ascii="Calibri" w:hAnsi="Calibri" w:cs="ArialMT"/>
          <w:lang w:val="hr-HR"/>
        </w:rPr>
      </w:pPr>
      <w:r w:rsidRPr="00B54AAF">
        <w:rPr>
          <w:rFonts w:ascii="Calibri" w:hAnsi="Calibri" w:cs="ArialMT"/>
          <w:lang w:val="hr-HR"/>
        </w:rPr>
        <w:t>U slučaju navedene nedostupnosti EOJN RH, Narodne novine d.d. obvezne su o tome bez odgode obavijestiti središnje tijelo državne uprave nadležno za politiku javne nabave i objaviti obavijest o nedostupnosti na internetskim stranicama.</w:t>
      </w:r>
    </w:p>
    <w:p w14:paraId="6CD09670" w14:textId="7859BD8B" w:rsidR="00B8013D" w:rsidRPr="00B54AAF" w:rsidRDefault="003C5735" w:rsidP="003C5735">
      <w:pPr>
        <w:spacing w:after="120"/>
        <w:ind w:right="272"/>
        <w:jc w:val="both"/>
        <w:rPr>
          <w:rFonts w:ascii="Calibri" w:hAnsi="Calibri" w:cs="ArialMT"/>
          <w:lang w:val="hr-HR"/>
        </w:rPr>
      </w:pPr>
      <w:r w:rsidRPr="00B54AAF">
        <w:rPr>
          <w:rFonts w:ascii="Calibri" w:hAnsi="Calibri" w:cs="ArialMT"/>
          <w:lang w:val="hr-HR"/>
        </w:rPr>
        <w:t>Nakon što EOJN RH postane ponovno dostupan, Narodne novine d.d. obvezne su o tome bez odgode obavijestiti središnje tijelo državne uprave nadležno za politiku javne nabave, obavijestiti sve javne naručitelje putem sustava EOJN RH te objaviti obavijest o dostupnosti na internetskim stranicama.</w:t>
      </w:r>
    </w:p>
    <w:p w14:paraId="1309E390" w14:textId="77777777" w:rsidR="003C5735" w:rsidRPr="00B54AAF" w:rsidRDefault="003C5735" w:rsidP="003C5735">
      <w:pPr>
        <w:spacing w:after="120"/>
        <w:ind w:right="272"/>
        <w:jc w:val="both"/>
        <w:rPr>
          <w:rFonts w:ascii="Calibri" w:hAnsi="Calibri" w:cs="ArialMT"/>
          <w:lang w:val="hr-HR"/>
        </w:rPr>
      </w:pPr>
    </w:p>
    <w:p w14:paraId="18C0D5C4" w14:textId="3B9DE984" w:rsidR="00CE5B6D" w:rsidRPr="00B54AAF" w:rsidRDefault="00C907CE" w:rsidP="00481ABA">
      <w:pPr>
        <w:pStyle w:val="Naslov3"/>
        <w:numPr>
          <w:ilvl w:val="2"/>
          <w:numId w:val="6"/>
        </w:numPr>
        <w:rPr>
          <w:rFonts w:asciiTheme="minorHAnsi" w:hAnsiTheme="minorHAnsi" w:cstheme="minorHAnsi"/>
          <w:lang w:val="hr-HR"/>
        </w:rPr>
      </w:pPr>
      <w:bookmarkStart w:id="188" w:name="_Toc513562374"/>
      <w:bookmarkStart w:id="189" w:name="_Ref513563025"/>
      <w:bookmarkStart w:id="190" w:name="_Toc528571875"/>
      <w:bookmarkStart w:id="191" w:name="_Ref528693514"/>
      <w:r w:rsidRPr="00B54AAF">
        <w:rPr>
          <w:rFonts w:asciiTheme="minorHAnsi" w:hAnsiTheme="minorHAnsi" w:cstheme="minorHAnsi"/>
          <w:lang w:val="hr-HR"/>
        </w:rPr>
        <w:t>Pregled i ocjena ponuda</w:t>
      </w:r>
      <w:bookmarkEnd w:id="188"/>
      <w:bookmarkEnd w:id="189"/>
      <w:bookmarkEnd w:id="190"/>
      <w:bookmarkEnd w:id="191"/>
    </w:p>
    <w:p w14:paraId="04488640" w14:textId="77777777" w:rsidR="00C907CE" w:rsidRPr="00B54AAF" w:rsidRDefault="00C907CE" w:rsidP="00C907CE">
      <w:pPr>
        <w:rPr>
          <w:lang w:val="hr-HR"/>
        </w:rPr>
      </w:pPr>
    </w:p>
    <w:p w14:paraId="38D57447"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Nakon otvaranja ponuda naručitelj pregledava i ocjenjuje ponude na temelju uvjeta i zahtjeva iz Dokumentacije o nabavi te o tome sastavlja zapisnik.</w:t>
      </w:r>
    </w:p>
    <w:p w14:paraId="6FDAAAD8"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Postupak pregleda i ocjene ponuda tajni su do donošenja odluke naručitelja. </w:t>
      </w:r>
    </w:p>
    <w:p w14:paraId="7F48FBDE" w14:textId="77777777" w:rsidR="003C5735" w:rsidRPr="00B54AAF" w:rsidRDefault="003C5735" w:rsidP="003C5735">
      <w:pPr>
        <w:autoSpaceDE w:val="0"/>
        <w:autoSpaceDN w:val="0"/>
        <w:adjustRightInd w:val="0"/>
        <w:spacing w:line="276" w:lineRule="auto"/>
        <w:rPr>
          <w:rFonts w:cstheme="minorHAnsi"/>
          <w:b/>
          <w:color w:val="000000"/>
          <w:lang w:val="hr-HR"/>
        </w:rPr>
      </w:pPr>
      <w:r w:rsidRPr="00B54AAF">
        <w:rPr>
          <w:rFonts w:cstheme="minorHAnsi"/>
          <w:b/>
          <w:color w:val="000000"/>
          <w:lang w:val="hr-HR"/>
        </w:rPr>
        <w:t>Prilikom ocjena dostavljenih ponuda Naručitelj će dokaze sposobnosti ocjenjivati sukladno zahtjevima iz Knjige 1 ove Dokumentacije o nabavi, a ispunjenje zahtjeva iz Knjige 3 predmet je uspješnog izvršenja ugovora s odabranim Ponuditeljem.</w:t>
      </w:r>
    </w:p>
    <w:p w14:paraId="325D369D" w14:textId="77777777" w:rsidR="003C5735" w:rsidRPr="00B54AAF" w:rsidRDefault="003C5735" w:rsidP="00CE5B6D">
      <w:pPr>
        <w:autoSpaceDE w:val="0"/>
        <w:autoSpaceDN w:val="0"/>
        <w:adjustRightInd w:val="0"/>
        <w:spacing w:after="120"/>
        <w:ind w:right="272"/>
        <w:jc w:val="both"/>
        <w:rPr>
          <w:rFonts w:ascii="Calibri" w:hAnsi="Calibri" w:cs="Calibri"/>
          <w:lang w:val="hr-HR"/>
        </w:rPr>
      </w:pPr>
    </w:p>
    <w:p w14:paraId="32D9259E" w14:textId="0C156FF9" w:rsidR="00CE5B6D" w:rsidRPr="00B54AAF" w:rsidRDefault="00C907CE" w:rsidP="00481ABA">
      <w:pPr>
        <w:pStyle w:val="Naslov3"/>
        <w:numPr>
          <w:ilvl w:val="2"/>
          <w:numId w:val="6"/>
        </w:numPr>
        <w:rPr>
          <w:rFonts w:asciiTheme="minorHAnsi" w:hAnsiTheme="minorHAnsi" w:cstheme="minorHAnsi"/>
          <w:lang w:val="hr-HR"/>
        </w:rPr>
      </w:pPr>
      <w:bookmarkStart w:id="192" w:name="_Toc513562375"/>
      <w:bookmarkStart w:id="193" w:name="_Toc528571876"/>
      <w:r w:rsidRPr="00B54AAF">
        <w:rPr>
          <w:rFonts w:asciiTheme="minorHAnsi" w:hAnsiTheme="minorHAnsi" w:cstheme="minorHAnsi"/>
          <w:lang w:val="hr-HR"/>
        </w:rPr>
        <w:t>Način pregleda i ocjene ponuda</w:t>
      </w:r>
      <w:bookmarkEnd w:id="192"/>
      <w:bookmarkEnd w:id="193"/>
    </w:p>
    <w:p w14:paraId="65BC4FA6" w14:textId="77777777" w:rsidR="00C907CE" w:rsidRPr="00B54AAF" w:rsidRDefault="00C907CE" w:rsidP="00C907CE">
      <w:pPr>
        <w:rPr>
          <w:lang w:val="hr-HR"/>
        </w:rPr>
      </w:pPr>
    </w:p>
    <w:p w14:paraId="4F84EFB2"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Naručitelj provodi pregled i ocjenu ponuda te, u pravilu, sljedećim redoslijedom provjerava:</w:t>
      </w:r>
    </w:p>
    <w:p w14:paraId="39EC5C93" w14:textId="77777777" w:rsidR="00CE5B6D" w:rsidRPr="00B54AAF" w:rsidRDefault="00CE5B6D" w:rsidP="00CE5B6D">
      <w:pPr>
        <w:tabs>
          <w:tab w:val="left" w:pos="284"/>
        </w:tabs>
        <w:autoSpaceDE w:val="0"/>
        <w:autoSpaceDN w:val="0"/>
        <w:adjustRightInd w:val="0"/>
        <w:ind w:right="272"/>
        <w:jc w:val="both"/>
        <w:rPr>
          <w:rFonts w:ascii="Calibri" w:hAnsi="Calibri" w:cs="Calibri"/>
          <w:lang w:val="hr-HR"/>
        </w:rPr>
      </w:pPr>
      <w:r w:rsidRPr="00B54AAF">
        <w:rPr>
          <w:rFonts w:ascii="Calibri" w:hAnsi="Calibri" w:cs="Calibri"/>
          <w:lang w:val="hr-HR"/>
        </w:rPr>
        <w:t xml:space="preserve">1. </w:t>
      </w:r>
      <w:r w:rsidRPr="00B54AAF">
        <w:rPr>
          <w:rFonts w:ascii="Calibri" w:hAnsi="Calibri" w:cs="Calibri"/>
          <w:lang w:val="hr-HR"/>
        </w:rPr>
        <w:tab/>
        <w:t>je li dostavljeno jamstvo za ozbiljnost ponude te je li dostavljeno jamstvo valjano</w:t>
      </w:r>
    </w:p>
    <w:p w14:paraId="3BA8563C" w14:textId="77777777" w:rsidR="00CE5B6D" w:rsidRPr="00B54AAF" w:rsidRDefault="00CE5B6D" w:rsidP="00CE5B6D">
      <w:pPr>
        <w:tabs>
          <w:tab w:val="left" w:pos="284"/>
        </w:tabs>
        <w:autoSpaceDE w:val="0"/>
        <w:autoSpaceDN w:val="0"/>
        <w:adjustRightInd w:val="0"/>
        <w:ind w:right="272"/>
        <w:jc w:val="both"/>
        <w:rPr>
          <w:rFonts w:ascii="Calibri" w:hAnsi="Calibri" w:cs="Calibri"/>
          <w:lang w:val="hr-HR"/>
        </w:rPr>
      </w:pPr>
      <w:r w:rsidRPr="00B54AAF">
        <w:rPr>
          <w:rFonts w:ascii="Calibri" w:hAnsi="Calibri" w:cs="Calibri"/>
          <w:lang w:val="hr-HR"/>
        </w:rPr>
        <w:t xml:space="preserve">2. </w:t>
      </w:r>
      <w:r w:rsidRPr="00B54AAF">
        <w:rPr>
          <w:rFonts w:ascii="Calibri" w:hAnsi="Calibri" w:cs="Calibri"/>
          <w:lang w:val="hr-HR"/>
        </w:rPr>
        <w:tab/>
        <w:t>odsutnost osnova za isključenje gospodarskog subjekta</w:t>
      </w:r>
    </w:p>
    <w:p w14:paraId="440105AD" w14:textId="77777777" w:rsidR="00CE5B6D" w:rsidRPr="00B54AAF" w:rsidRDefault="00CE5B6D" w:rsidP="00CE5B6D">
      <w:pPr>
        <w:tabs>
          <w:tab w:val="left" w:pos="284"/>
        </w:tabs>
        <w:autoSpaceDE w:val="0"/>
        <w:autoSpaceDN w:val="0"/>
        <w:adjustRightInd w:val="0"/>
        <w:ind w:right="272"/>
        <w:jc w:val="both"/>
        <w:rPr>
          <w:rFonts w:ascii="Calibri" w:hAnsi="Calibri" w:cs="Calibri"/>
          <w:lang w:val="hr-HR"/>
        </w:rPr>
      </w:pPr>
      <w:r w:rsidRPr="00B54AAF">
        <w:rPr>
          <w:rFonts w:ascii="Calibri" w:hAnsi="Calibri" w:cs="Calibri"/>
          <w:lang w:val="hr-HR"/>
        </w:rPr>
        <w:t xml:space="preserve">3. </w:t>
      </w:r>
      <w:r w:rsidRPr="00B54AAF">
        <w:rPr>
          <w:rFonts w:ascii="Calibri" w:hAnsi="Calibri" w:cs="Calibri"/>
          <w:lang w:val="hr-HR"/>
        </w:rPr>
        <w:tab/>
        <w:t>ispunjenje traženih kriterija za odabir gospodarskog subjekta</w:t>
      </w:r>
    </w:p>
    <w:p w14:paraId="76439B6E" w14:textId="77777777" w:rsidR="00CE5B6D" w:rsidRPr="00B54AAF" w:rsidRDefault="00CE5B6D" w:rsidP="00CE5B6D">
      <w:pPr>
        <w:tabs>
          <w:tab w:val="left" w:pos="284"/>
        </w:tabs>
        <w:autoSpaceDE w:val="0"/>
        <w:autoSpaceDN w:val="0"/>
        <w:adjustRightInd w:val="0"/>
        <w:ind w:right="272"/>
        <w:jc w:val="both"/>
        <w:rPr>
          <w:rFonts w:ascii="Calibri" w:hAnsi="Calibri" w:cs="Calibri"/>
          <w:lang w:val="hr-HR"/>
        </w:rPr>
      </w:pPr>
      <w:r w:rsidRPr="00B54AAF">
        <w:rPr>
          <w:rFonts w:ascii="Calibri" w:hAnsi="Calibri" w:cs="Calibri"/>
          <w:lang w:val="hr-HR"/>
        </w:rPr>
        <w:t xml:space="preserve">4. </w:t>
      </w:r>
      <w:r w:rsidRPr="00B54AAF">
        <w:rPr>
          <w:rFonts w:ascii="Calibri" w:hAnsi="Calibri" w:cs="Calibri"/>
          <w:lang w:val="hr-HR"/>
        </w:rPr>
        <w:tab/>
        <w:t>ispunjenje zahtjeva i uvjeta vezanih uz predmet nabave i tehničke specifikacije te ispunjenje ostalih zahtjeva, uvjeta i kriterija utvrđenih u obavijesti o nadmetanju te u dokumentaciji o nabavi i</w:t>
      </w:r>
    </w:p>
    <w:p w14:paraId="1AAEC625" w14:textId="77777777" w:rsidR="00CE5B6D" w:rsidRPr="00B54AAF" w:rsidRDefault="00CE5B6D" w:rsidP="00CE5B6D">
      <w:pPr>
        <w:tabs>
          <w:tab w:val="left" w:pos="284"/>
        </w:tabs>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5. </w:t>
      </w:r>
      <w:r w:rsidRPr="00B54AAF">
        <w:rPr>
          <w:rFonts w:ascii="Calibri" w:hAnsi="Calibri" w:cs="Calibri"/>
          <w:lang w:val="hr-HR"/>
        </w:rPr>
        <w:tab/>
        <w:t>računsku ispravnost ponude.</w:t>
      </w:r>
    </w:p>
    <w:p w14:paraId="3DF44498"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Naručitelj može ocijeniti ponude u dijelu koji se odnosi na zahtjeve i uvjete vezane uz predmet nabave i tehničke specifikacije prije provjere odsutnosti osnova za isključenje i ispunjenja kriterija za odabir gospodarskog subjekta. Ako naručitelj koristi ovu mogućnost mora osigurati da se provjera odsutnosti osnova za isključenje i ispunjenja kriterija za odabir gospodarskog subjekta provodi na nepristran i transparentan način kako ugovor o javnoj nabavi ne bi bio dodijeljen Ponuditelju koji je trebao biti isključen iz postupka javne nabave jer postoje osnove za njegovo isključenje ili Ponuditelju koji ne ispunjava kriterije za odabir gospodarskog subjekta koje je utvrdio naručitelj. </w:t>
      </w:r>
    </w:p>
    <w:p w14:paraId="488D5366" w14:textId="0A7DE620" w:rsidR="00C907CE" w:rsidRPr="00B54AAF" w:rsidRDefault="00C907CE" w:rsidP="00CE5B6D">
      <w:pPr>
        <w:autoSpaceDE w:val="0"/>
        <w:autoSpaceDN w:val="0"/>
        <w:adjustRightInd w:val="0"/>
        <w:spacing w:after="120"/>
        <w:ind w:right="272"/>
        <w:jc w:val="both"/>
        <w:rPr>
          <w:rFonts w:ascii="Calibri" w:hAnsi="Calibri" w:cs="Calibri"/>
          <w:b/>
          <w:lang w:val="hr-HR"/>
        </w:rPr>
      </w:pPr>
      <w:r w:rsidRPr="00B54AAF">
        <w:rPr>
          <w:rFonts w:ascii="Calibri" w:hAnsi="Calibri" w:cs="Calibri"/>
          <w:b/>
          <w:lang w:val="hr-HR"/>
        </w:rPr>
        <w:t>Provjera računske ispravnosti</w:t>
      </w:r>
    </w:p>
    <w:p w14:paraId="5DFDED5A" w14:textId="77777777" w:rsidR="00C907CE" w:rsidRPr="00B54AAF" w:rsidRDefault="00C907CE" w:rsidP="001A372B">
      <w:pPr>
        <w:rPr>
          <w:lang w:val="hr-HR" w:eastAsia="en-US"/>
        </w:rPr>
      </w:pPr>
      <w:r w:rsidRPr="00B54AAF">
        <w:rPr>
          <w:lang w:val="hr-HR" w:eastAsia="en-US"/>
        </w:rPr>
        <w:t>Naručitelj je obvezan provjeriti računsku ispravnost ponude.</w:t>
      </w:r>
    </w:p>
    <w:p w14:paraId="71876E55" w14:textId="77777777" w:rsidR="00C907CE" w:rsidRPr="00B54AAF" w:rsidRDefault="00C907CE" w:rsidP="001A372B">
      <w:pPr>
        <w:rPr>
          <w:lang w:val="hr-HR" w:eastAsia="en-US"/>
        </w:rPr>
      </w:pPr>
      <w:r w:rsidRPr="00B54AAF">
        <w:rPr>
          <w:lang w:val="hr-HR" w:eastAsia="en-US"/>
        </w:rPr>
        <w:t>Računske pogreške u troškovniku ili ponudbenom listu ispravljaju se matematičkim operacijama.</w:t>
      </w:r>
    </w:p>
    <w:p w14:paraId="73A0AE82" w14:textId="77777777" w:rsidR="00C907CE" w:rsidRPr="00B54AAF" w:rsidRDefault="00C907CE" w:rsidP="001A372B">
      <w:pPr>
        <w:rPr>
          <w:lang w:val="hr-HR" w:eastAsia="en-US"/>
        </w:rPr>
      </w:pPr>
    </w:p>
    <w:p w14:paraId="7653A656" w14:textId="77777777" w:rsidR="00C907CE" w:rsidRPr="00B54AAF" w:rsidRDefault="00C907CE" w:rsidP="001A372B">
      <w:pPr>
        <w:jc w:val="both"/>
        <w:rPr>
          <w:lang w:val="hr-HR" w:eastAsia="en-US"/>
        </w:rPr>
      </w:pPr>
      <w:r w:rsidRPr="00B54AAF">
        <w:rPr>
          <w:lang w:val="hr-HR" w:eastAsia="en-US"/>
        </w:rPr>
        <w:t>Ako cijena ponude bez poreza na dodanu vrijednost izražena u troškovniku ne odgovara cijeni ponude bez poreza na dodanu vrijednost izraženoj u ponudbenom listu, vrijedi cijena ponude bez poreza na dodanu vrijednost izražena u troškovniku.</w:t>
      </w:r>
    </w:p>
    <w:p w14:paraId="02212DDA" w14:textId="77777777" w:rsidR="00C907CE" w:rsidRPr="00B54AAF" w:rsidRDefault="00C907CE" w:rsidP="001A372B">
      <w:pPr>
        <w:jc w:val="both"/>
        <w:rPr>
          <w:lang w:val="hr-HR" w:eastAsia="en-US"/>
        </w:rPr>
      </w:pPr>
    </w:p>
    <w:p w14:paraId="4DE8BA5E" w14:textId="77777777" w:rsidR="00C907CE" w:rsidRPr="00B54AAF" w:rsidRDefault="00C907CE" w:rsidP="001A372B">
      <w:pPr>
        <w:jc w:val="both"/>
        <w:rPr>
          <w:lang w:val="hr-HR" w:eastAsia="en-US"/>
        </w:rPr>
      </w:pPr>
      <w:r w:rsidRPr="00B54AAF">
        <w:rPr>
          <w:lang w:val="hr-HR" w:eastAsia="en-US"/>
        </w:rPr>
        <w:t>Sukladno članku 294. stavak 3. ZJN 2016 ako ponuda sadržava računsku pogrešku, naručitelj je obvezan od ponuditelja zatražiti prihvat ispravka računske pogreške, a ponuditelj je dužan odgovoriti u roku od pet dana od dana zaprimanja zahtjeva.</w:t>
      </w:r>
    </w:p>
    <w:p w14:paraId="74428E80" w14:textId="77777777" w:rsidR="00C907CE" w:rsidRPr="00B54AAF" w:rsidRDefault="00C907CE" w:rsidP="001A372B">
      <w:pPr>
        <w:jc w:val="both"/>
        <w:rPr>
          <w:lang w:val="hr-HR" w:eastAsia="en-US"/>
        </w:rPr>
      </w:pPr>
      <w:r w:rsidRPr="00B54AAF">
        <w:rPr>
          <w:lang w:val="hr-HR" w:eastAsia="en-US"/>
        </w:rPr>
        <w:t>U zahtjevu za prihvat ispravka računske pogreške naručitelj će naznačiti koji je dio ponude ispravljen kao i novu cijenu ponude proizišle nakon ispravka.</w:t>
      </w:r>
    </w:p>
    <w:p w14:paraId="70C55940" w14:textId="77777777" w:rsidR="00C907CE" w:rsidRPr="00B54AAF" w:rsidRDefault="00C907CE" w:rsidP="001A372B">
      <w:pPr>
        <w:autoSpaceDE w:val="0"/>
        <w:autoSpaceDN w:val="0"/>
        <w:adjustRightInd w:val="0"/>
        <w:spacing w:after="120"/>
        <w:jc w:val="both"/>
        <w:rPr>
          <w:rFonts w:ascii="Calibri" w:hAnsi="Calibri" w:cs="Calibri"/>
          <w:lang w:val="hr-HR"/>
        </w:rPr>
      </w:pPr>
    </w:p>
    <w:p w14:paraId="5EF85C2D" w14:textId="77777777" w:rsidR="00CE5B6D" w:rsidRPr="00B54AAF" w:rsidRDefault="00CE5B6D" w:rsidP="001A372B">
      <w:pPr>
        <w:autoSpaceDE w:val="0"/>
        <w:autoSpaceDN w:val="0"/>
        <w:adjustRightInd w:val="0"/>
        <w:spacing w:after="120"/>
        <w:jc w:val="both"/>
        <w:rPr>
          <w:rFonts w:ascii="Calibri" w:hAnsi="Calibri" w:cs="Calibri"/>
          <w:lang w:val="hr-HR"/>
        </w:rPr>
      </w:pPr>
      <w:r w:rsidRPr="00B54AAF">
        <w:rPr>
          <w:rFonts w:ascii="Calibri" w:hAnsi="Calibri" w:cs="Calibri"/>
          <w:lang w:val="hr-HR"/>
        </w:rPr>
        <w:t>Ako ponuda sadrži računsku pogrešku naručitelj je obvezan od Ponuditelja zatražiti prihvat ispravka računske pogreške, a Ponuditelj je dužan odgovoriti u roku od 5 dana od dana zaprimanja zahtjeva.</w:t>
      </w:r>
    </w:p>
    <w:p w14:paraId="78F505D5" w14:textId="77777777" w:rsidR="00CE5B6D" w:rsidRPr="00B54AAF" w:rsidRDefault="00CE5B6D" w:rsidP="001A372B">
      <w:pPr>
        <w:autoSpaceDE w:val="0"/>
        <w:autoSpaceDN w:val="0"/>
        <w:adjustRightInd w:val="0"/>
        <w:spacing w:after="120"/>
        <w:jc w:val="both"/>
        <w:rPr>
          <w:rFonts w:ascii="Calibri" w:hAnsi="Calibri" w:cs="ArialMT"/>
          <w:lang w:val="hr-HR"/>
        </w:rPr>
      </w:pPr>
      <w:r w:rsidRPr="00B54AAF">
        <w:rPr>
          <w:rFonts w:ascii="Calibri" w:hAnsi="Calibri" w:cs="ArialMT"/>
          <w:lang w:val="hr-HR"/>
        </w:rPr>
        <w:t xml:space="preserve">Naručitelj će prihvat ispravka računske pogreške zatražiti putem </w:t>
      </w:r>
      <w:r w:rsidRPr="00B54AAF">
        <w:rPr>
          <w:rFonts w:ascii="Calibri" w:hAnsi="Calibri" w:cstheme="minorHAnsi"/>
          <w:lang w:val="hr-HR"/>
        </w:rPr>
        <w:t xml:space="preserve">sustava EOJN RH modul Pojašnjenja/upotpunjavanje elektronički dostavljenih ponuda. Detaljne upute o načinu komunikacije naručitelja i ponuditelja u tijeku pregleda i ocjene ponude putem sustava EOJN RH-a dostupne su na stranicama Oglasnika, na adresi: </w:t>
      </w:r>
      <w:hyperlink r:id="rId25" w:history="1">
        <w:r w:rsidRPr="00B54AAF">
          <w:rPr>
            <w:rStyle w:val="Hiperveza"/>
            <w:rFonts w:cstheme="minorHAnsi"/>
            <w:lang w:val="hr-HR"/>
          </w:rPr>
          <w:t>https://eojn.nn.hr</w:t>
        </w:r>
      </w:hyperlink>
    </w:p>
    <w:p w14:paraId="6AEDB443" w14:textId="77777777" w:rsidR="00CE5B6D" w:rsidRPr="00B54AAF" w:rsidRDefault="00CE5B6D" w:rsidP="001A372B">
      <w:pPr>
        <w:autoSpaceDE w:val="0"/>
        <w:autoSpaceDN w:val="0"/>
        <w:adjustRightInd w:val="0"/>
        <w:spacing w:after="120"/>
        <w:jc w:val="both"/>
        <w:rPr>
          <w:rFonts w:ascii="Calibri" w:hAnsi="Calibri" w:cs="Calibri"/>
          <w:lang w:val="hr-HR"/>
        </w:rPr>
      </w:pPr>
      <w:r w:rsidRPr="00B54AAF">
        <w:rPr>
          <w:rFonts w:ascii="Calibri" w:hAnsi="Calibri" w:cs="Calibri"/>
          <w:lang w:val="hr-HR"/>
        </w:rPr>
        <w:t>Nakon pregleda i ocjene ponuda sukladno navedenom valjane ponude rangiraju se prema kriteriju za odabir ponude.</w:t>
      </w:r>
    </w:p>
    <w:p w14:paraId="53BFDBDE" w14:textId="77777777" w:rsidR="003A5FE2" w:rsidRPr="00B54AAF" w:rsidRDefault="003A5FE2" w:rsidP="00CE5B6D">
      <w:pPr>
        <w:autoSpaceDE w:val="0"/>
        <w:autoSpaceDN w:val="0"/>
        <w:adjustRightInd w:val="0"/>
        <w:spacing w:after="120"/>
        <w:ind w:right="272"/>
        <w:jc w:val="both"/>
        <w:rPr>
          <w:rFonts w:ascii="Calibri" w:hAnsi="Calibri" w:cs="Calibri"/>
          <w:lang w:val="hr-HR"/>
        </w:rPr>
      </w:pPr>
    </w:p>
    <w:p w14:paraId="1A5AB513" w14:textId="1EC6E901" w:rsidR="00CE5B6D" w:rsidRPr="00B54AAF" w:rsidRDefault="003C5735" w:rsidP="00481ABA">
      <w:pPr>
        <w:pStyle w:val="Naslov3"/>
        <w:numPr>
          <w:ilvl w:val="2"/>
          <w:numId w:val="6"/>
        </w:numPr>
        <w:rPr>
          <w:rFonts w:asciiTheme="minorHAnsi" w:hAnsiTheme="minorHAnsi" w:cstheme="minorHAnsi"/>
          <w:lang w:val="hr-HR"/>
        </w:rPr>
      </w:pPr>
      <w:bookmarkStart w:id="194" w:name="_Toc513562376"/>
      <w:bookmarkStart w:id="195" w:name="_Toc528571877"/>
      <w:r w:rsidRPr="00B54AAF">
        <w:rPr>
          <w:rFonts w:asciiTheme="minorHAnsi" w:hAnsiTheme="minorHAnsi" w:cstheme="minorHAnsi"/>
          <w:lang w:val="hr-HR"/>
        </w:rPr>
        <w:t>P</w:t>
      </w:r>
      <w:r w:rsidR="00B8013D" w:rsidRPr="00B54AAF">
        <w:rPr>
          <w:rFonts w:asciiTheme="minorHAnsi" w:hAnsiTheme="minorHAnsi" w:cstheme="minorHAnsi"/>
          <w:lang w:val="hr-HR"/>
        </w:rPr>
        <w:t>ojašnjenje i upotpunjavanje ponude</w:t>
      </w:r>
      <w:bookmarkEnd w:id="194"/>
      <w:bookmarkEnd w:id="195"/>
    </w:p>
    <w:p w14:paraId="7FBCDD57" w14:textId="77777777" w:rsidR="00101DB1" w:rsidRPr="00B54AAF" w:rsidRDefault="00101DB1" w:rsidP="00CE5B6D">
      <w:pPr>
        <w:autoSpaceDE w:val="0"/>
        <w:autoSpaceDN w:val="0"/>
        <w:adjustRightInd w:val="0"/>
        <w:spacing w:after="120"/>
        <w:ind w:right="272"/>
        <w:jc w:val="both"/>
        <w:rPr>
          <w:rFonts w:ascii="Calibri" w:hAnsi="Calibri" w:cs="Calibri"/>
          <w:lang w:val="hr-HR"/>
        </w:rPr>
      </w:pPr>
    </w:p>
    <w:p w14:paraId="24E16BE0"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 </w:t>
      </w:r>
    </w:p>
    <w:p w14:paraId="76F43F45" w14:textId="77777777" w:rsidR="00CE5B6D" w:rsidRPr="00B54AAF" w:rsidRDefault="00CE5B6D" w:rsidP="00CE5B6D">
      <w:pPr>
        <w:autoSpaceDE w:val="0"/>
        <w:autoSpaceDN w:val="0"/>
        <w:adjustRightInd w:val="0"/>
        <w:spacing w:after="120"/>
        <w:ind w:right="272"/>
        <w:jc w:val="both"/>
        <w:rPr>
          <w:rFonts w:ascii="Calibri" w:hAnsi="Calibri" w:cs="ArialMT"/>
          <w:color w:val="000000"/>
          <w:lang w:val="hr-HR"/>
        </w:rPr>
      </w:pPr>
      <w:r w:rsidRPr="00B54AAF">
        <w:rPr>
          <w:rFonts w:ascii="Calibri" w:hAnsi="Calibri" w:cs="ArialMT"/>
          <w:lang w:val="hr-HR"/>
        </w:rPr>
        <w:t xml:space="preserve">Naručitelj će dopunjavanje, pojašnjenje i/ili upotpunjavanje ponude zatražiti putem </w:t>
      </w:r>
      <w:r w:rsidRPr="00B54AAF">
        <w:rPr>
          <w:rFonts w:ascii="Calibri" w:hAnsi="Calibri" w:cstheme="minorHAnsi"/>
          <w:lang w:val="hr-HR"/>
        </w:rPr>
        <w:t>sustava EOJN RH modul Pojašnjenja/upotpunjavanje elektronički dostavljenih ponuda. Detaljne upute o načinu komunikacije naručitelja i ponuditelja u tijeku pregleda i ocjene ponude putem sustava EOJN RH-a dostupne su na stranicama Oglasnika, na adresi:</w:t>
      </w:r>
      <w:r w:rsidRPr="00B54AAF">
        <w:rPr>
          <w:rFonts w:ascii="Calibri" w:hAnsi="Calibri" w:cstheme="minorHAnsi"/>
          <w:color w:val="FF0000"/>
          <w:lang w:val="hr-HR"/>
        </w:rPr>
        <w:t xml:space="preserve"> </w:t>
      </w:r>
      <w:hyperlink r:id="rId26" w:history="1">
        <w:r w:rsidRPr="00B54AAF">
          <w:rPr>
            <w:rStyle w:val="Hiperveza"/>
            <w:rFonts w:cstheme="minorHAnsi"/>
            <w:lang w:val="hr-HR"/>
          </w:rPr>
          <w:t>https://eojn.nn.hr</w:t>
        </w:r>
      </w:hyperlink>
      <w:r w:rsidRPr="00B54AAF">
        <w:rPr>
          <w:rFonts w:ascii="Calibri" w:hAnsi="Calibri" w:cs="ArialMT"/>
          <w:color w:val="000000"/>
          <w:lang w:val="hr-HR"/>
        </w:rPr>
        <w:t>.</w:t>
      </w:r>
    </w:p>
    <w:p w14:paraId="132C4489" w14:textId="59B8912B"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Postupanje sukladno stavku 1. </w:t>
      </w:r>
      <w:r w:rsidR="00B8013D" w:rsidRPr="00B54AAF">
        <w:rPr>
          <w:rFonts w:ascii="Calibri" w:hAnsi="Calibri" w:cs="Calibri"/>
          <w:b/>
          <w:color w:val="00B0F0"/>
          <w:lang w:val="hr-HR"/>
        </w:rPr>
        <w:t>ove točke</w:t>
      </w:r>
      <w:r w:rsidR="00B8013D" w:rsidRPr="00B54AAF">
        <w:rPr>
          <w:rFonts w:ascii="Calibri" w:hAnsi="Calibri" w:cs="Calibri"/>
          <w:color w:val="00B0F0"/>
          <w:lang w:val="hr-HR"/>
        </w:rPr>
        <w:t xml:space="preserve"> </w:t>
      </w:r>
      <w:r w:rsidRPr="00B54AAF">
        <w:rPr>
          <w:rFonts w:ascii="Calibri" w:hAnsi="Calibri" w:cs="Calibri"/>
          <w:color w:val="00B0F0"/>
          <w:lang w:val="hr-HR"/>
        </w:rPr>
        <w:t xml:space="preserve"> </w:t>
      </w:r>
      <w:r w:rsidRPr="00B54AAF">
        <w:rPr>
          <w:rFonts w:ascii="Calibri" w:hAnsi="Calibri" w:cs="Calibri"/>
          <w:lang w:val="hr-HR"/>
        </w:rPr>
        <w:t xml:space="preserve">ne smije dovesti do pregovaranja u vezi s kriterijem za odabir ponude ili ponuđenim predmetom nabave. </w:t>
      </w:r>
    </w:p>
    <w:p w14:paraId="244E0906" w14:textId="3450407C"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Ako naručitelj u postupku javne nabave ne primjenjuje mogućnost iz stavka 1. </w:t>
      </w:r>
      <w:r w:rsidR="00B8013D" w:rsidRPr="00B54AAF">
        <w:rPr>
          <w:rFonts w:ascii="Calibri" w:hAnsi="Calibri" w:cs="Calibri"/>
          <w:b/>
          <w:color w:val="00B0F0"/>
          <w:lang w:val="hr-HR"/>
        </w:rPr>
        <w:t>ove točke</w:t>
      </w:r>
      <w:r w:rsidRPr="00B54AAF">
        <w:rPr>
          <w:rFonts w:ascii="Calibri" w:hAnsi="Calibri" w:cs="Calibri"/>
          <w:color w:val="00B0F0"/>
          <w:lang w:val="hr-HR"/>
        </w:rPr>
        <w:t xml:space="preserve"> </w:t>
      </w:r>
      <w:r w:rsidRPr="00B54AAF">
        <w:rPr>
          <w:rFonts w:ascii="Calibri" w:hAnsi="Calibri" w:cs="Calibri"/>
          <w:lang w:val="hr-HR"/>
        </w:rPr>
        <w:t>obvezan je u obrazložiti razloge u zapisniku o pregledu i ocjeni.</w:t>
      </w:r>
    </w:p>
    <w:p w14:paraId="7B192BF5" w14:textId="77777777" w:rsidR="004B2961" w:rsidRPr="00B54AAF" w:rsidRDefault="004B2961" w:rsidP="00CE5B6D">
      <w:pPr>
        <w:autoSpaceDE w:val="0"/>
        <w:autoSpaceDN w:val="0"/>
        <w:adjustRightInd w:val="0"/>
        <w:spacing w:after="120"/>
        <w:ind w:right="272"/>
        <w:jc w:val="both"/>
        <w:rPr>
          <w:rFonts w:ascii="Calibri" w:hAnsi="Calibri" w:cs="Calibri"/>
          <w:lang w:val="hr-HR"/>
        </w:rPr>
      </w:pPr>
    </w:p>
    <w:p w14:paraId="7D68098D" w14:textId="01BD2C18" w:rsidR="004B2961" w:rsidRPr="00B54AAF" w:rsidRDefault="004B2961" w:rsidP="00481ABA">
      <w:pPr>
        <w:pStyle w:val="Naslov3"/>
        <w:numPr>
          <w:ilvl w:val="2"/>
          <w:numId w:val="6"/>
        </w:numPr>
        <w:rPr>
          <w:rFonts w:asciiTheme="minorHAnsi" w:hAnsiTheme="minorHAnsi" w:cstheme="minorHAnsi"/>
          <w:lang w:val="hr-HR"/>
        </w:rPr>
      </w:pPr>
      <w:r w:rsidRPr="00B54AAF">
        <w:rPr>
          <w:rFonts w:asciiTheme="minorHAnsi" w:hAnsiTheme="minorHAnsi" w:cstheme="minorHAnsi"/>
          <w:lang w:val="hr-HR"/>
        </w:rPr>
        <w:t>Dokazivanje kriterija za kvalitativni odabir gospodarskog subjekta/ ažuriranje popratnih dokumenata</w:t>
      </w:r>
    </w:p>
    <w:p w14:paraId="58D7C587" w14:textId="77777777" w:rsidR="008D2D4D" w:rsidRPr="00B54AAF" w:rsidRDefault="008D2D4D" w:rsidP="008D2D4D">
      <w:pPr>
        <w:rPr>
          <w:lang w:val="hr-HR"/>
        </w:rPr>
      </w:pPr>
    </w:p>
    <w:p w14:paraId="243165D6" w14:textId="3C3AE16E" w:rsidR="004B2961" w:rsidRPr="00B54AAF" w:rsidRDefault="004B2961" w:rsidP="004B2961">
      <w:pPr>
        <w:autoSpaceDE w:val="0"/>
        <w:autoSpaceDN w:val="0"/>
        <w:adjustRightInd w:val="0"/>
        <w:spacing w:after="120"/>
        <w:ind w:right="272"/>
        <w:jc w:val="both"/>
        <w:rPr>
          <w:rFonts w:ascii="Calibri" w:hAnsi="Calibri"/>
          <w:lang w:val="hr-HR"/>
        </w:rPr>
      </w:pPr>
      <w:r w:rsidRPr="00B54AAF">
        <w:rPr>
          <w:rFonts w:ascii="Calibri" w:hAnsi="Calibri"/>
          <w:lang w:val="hr-HR"/>
        </w:rPr>
        <w:t>Naručitelj može u bilo kojem trenutku tijekom postupka javne nabave, ako je to potrebno za pravilno provođenje postupka, provjeriti informacije navedene u eESPD-u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4662DDC7" w14:textId="77777777" w:rsidR="004B2961" w:rsidRPr="00B54AAF" w:rsidRDefault="004B2961" w:rsidP="004B2961">
      <w:pPr>
        <w:autoSpaceDE w:val="0"/>
        <w:autoSpaceDN w:val="0"/>
        <w:adjustRightInd w:val="0"/>
        <w:spacing w:after="120"/>
        <w:ind w:right="272"/>
        <w:jc w:val="both"/>
        <w:rPr>
          <w:rFonts w:ascii="Calibri" w:hAnsi="Calibri"/>
          <w:lang w:val="hr-HR"/>
        </w:rPr>
      </w:pPr>
      <w:r w:rsidRPr="00B54AAF">
        <w:rPr>
          <w:rFonts w:ascii="Calibri" w:hAnsi="Calibri"/>
          <w:lang w:val="hr-HR"/>
        </w:rPr>
        <w:t>Naručitelj može pozvati gospodarske subjekte da nadopune ili pojasne zaprimljene dokumente.</w:t>
      </w:r>
    </w:p>
    <w:p w14:paraId="7F25A998" w14:textId="13B87424" w:rsidR="008D2D4D" w:rsidRPr="00B54AAF" w:rsidRDefault="008D2D4D" w:rsidP="008D2D4D">
      <w:pPr>
        <w:tabs>
          <w:tab w:val="left" w:pos="1134"/>
        </w:tabs>
        <w:spacing w:after="200" w:line="276" w:lineRule="auto"/>
        <w:rPr>
          <w:rFonts w:cstheme="minorHAnsi"/>
          <w:i/>
          <w:lang w:val="hr-HR"/>
        </w:rPr>
      </w:pPr>
      <w:r w:rsidRPr="00B54AAF">
        <w:rPr>
          <w:rFonts w:cstheme="minorHAnsi"/>
          <w:i/>
          <w:lang w:val="hr-HR"/>
        </w:rPr>
        <w:t xml:space="preserve">Naručitelj je obvezan prije donošenja Odluke u postupku javne nabave velike vrijednosti, od ponuditelja koji je podnio ekonomski najpovoljniju ponudu zatražiti da u primjerenom roku, ne kraćem od pet dana, dostavi </w:t>
      </w:r>
      <w:r w:rsidR="004B2961" w:rsidRPr="00B54AAF">
        <w:rPr>
          <w:rFonts w:cstheme="minorHAnsi"/>
          <w:i/>
          <w:lang w:val="hr-HR"/>
        </w:rPr>
        <w:t xml:space="preserve">sve ili dio </w:t>
      </w:r>
      <w:r w:rsidRPr="00B54AAF">
        <w:rPr>
          <w:rFonts w:cstheme="minorHAnsi"/>
          <w:i/>
          <w:lang w:val="hr-HR"/>
        </w:rPr>
        <w:t>ažuriran</w:t>
      </w:r>
      <w:r w:rsidR="004B2961" w:rsidRPr="00B54AAF">
        <w:rPr>
          <w:rFonts w:cstheme="minorHAnsi"/>
          <w:i/>
          <w:lang w:val="hr-HR"/>
        </w:rPr>
        <w:t xml:space="preserve">ih </w:t>
      </w:r>
      <w:r w:rsidRPr="00B54AAF">
        <w:rPr>
          <w:rFonts w:cstheme="minorHAnsi"/>
          <w:i/>
          <w:lang w:val="hr-HR"/>
        </w:rPr>
        <w:t xml:space="preserve"> popratn</w:t>
      </w:r>
      <w:r w:rsidR="004B2961" w:rsidRPr="00B54AAF">
        <w:rPr>
          <w:rFonts w:cstheme="minorHAnsi"/>
          <w:i/>
          <w:lang w:val="hr-HR"/>
        </w:rPr>
        <w:t>ih dokumenata ili dokaza</w:t>
      </w:r>
      <w:r w:rsidRPr="00B54AAF">
        <w:rPr>
          <w:rFonts w:cstheme="minorHAnsi"/>
          <w:i/>
          <w:lang w:val="hr-HR"/>
        </w:rPr>
        <w:t>, osim ako već posjeduje te dokumente.</w:t>
      </w:r>
    </w:p>
    <w:p w14:paraId="62E81903" w14:textId="77777777" w:rsidR="008D2D4D" w:rsidRPr="00B54AAF" w:rsidRDefault="008D2D4D" w:rsidP="008D2D4D">
      <w:pPr>
        <w:tabs>
          <w:tab w:val="left" w:pos="1134"/>
        </w:tabs>
        <w:spacing w:after="200" w:line="276" w:lineRule="auto"/>
        <w:rPr>
          <w:rFonts w:cstheme="minorHAnsi"/>
          <w:lang w:val="hr-HR"/>
        </w:rPr>
      </w:pPr>
      <w:r w:rsidRPr="00B54AAF">
        <w:rPr>
          <w:rFonts w:cstheme="minorHAnsi"/>
          <w:lang w:val="hr-HR"/>
        </w:rPr>
        <w:t>Ažurirani popratni dokument je svaki dokument u kojem su sadržani podaci važeći, odgovaraju stvarnom činjeničnom stanju u trenutku dostave naručitelju te dokazuju ono što je gospodarski subjekt naveo u eESPD-u. Oborivo se smatra da su dokazi iz članka 265. stavka 1. ZJN 2016 ažurirani ako nisu stariji od dana u kojem istječe rok za dostavu ponuda.</w:t>
      </w:r>
    </w:p>
    <w:p w14:paraId="7D147E66" w14:textId="77777777" w:rsidR="008D2D4D" w:rsidRPr="00B54AAF" w:rsidRDefault="008D2D4D" w:rsidP="008D2D4D">
      <w:pPr>
        <w:tabs>
          <w:tab w:val="left" w:pos="1134"/>
        </w:tabs>
        <w:spacing w:after="200" w:line="276" w:lineRule="auto"/>
        <w:rPr>
          <w:rFonts w:cstheme="minorHAnsi"/>
          <w:lang w:val="hr-HR"/>
        </w:rPr>
      </w:pPr>
      <w:r w:rsidRPr="00B54AAF">
        <w:rPr>
          <w:rFonts w:cstheme="minorHAnsi"/>
          <w:lang w:val="hr-HR"/>
        </w:rPr>
        <w:t>Smatra se da naručitelj posjeduje ažurirane popratne dokumente ako istima ima izravan pristup elektroničkim sredstvima komunikacije putem besplatne nacionalne baze podataka na jeziku iz članka 280. stavka 2. ZJN 2016 ili putem EOJN RH.</w:t>
      </w:r>
    </w:p>
    <w:p w14:paraId="164207FE" w14:textId="77777777" w:rsidR="008D2D4D" w:rsidRPr="00B54AAF" w:rsidRDefault="008D2D4D" w:rsidP="008D2D4D">
      <w:pPr>
        <w:tabs>
          <w:tab w:val="left" w:pos="1134"/>
        </w:tabs>
        <w:spacing w:after="200" w:line="276" w:lineRule="auto"/>
        <w:rPr>
          <w:rFonts w:cstheme="minorHAnsi"/>
          <w:lang w:val="hr-HR"/>
        </w:rPr>
      </w:pPr>
      <w:r w:rsidRPr="00B54AAF">
        <w:rPr>
          <w:rFonts w:cstheme="minorHAnsi"/>
          <w:lang w:val="hr-HR"/>
        </w:rPr>
        <w:t>Ažurirane popratne dokumente ponuditelji mogu dostaviti u neovjerenoj preslici elektroničkim sredstvima komunikacije ili na drugi dokaziv način.</w:t>
      </w:r>
    </w:p>
    <w:p w14:paraId="7E395557" w14:textId="77777777" w:rsidR="008D2D4D" w:rsidRPr="00B54AAF" w:rsidRDefault="008D2D4D" w:rsidP="008D2D4D">
      <w:pPr>
        <w:tabs>
          <w:tab w:val="left" w:pos="1134"/>
        </w:tabs>
        <w:spacing w:after="200" w:line="276" w:lineRule="auto"/>
        <w:rPr>
          <w:rFonts w:cstheme="minorHAnsi"/>
          <w:lang w:val="hr-HR"/>
        </w:rPr>
      </w:pPr>
      <w:r w:rsidRPr="00B54AAF">
        <w:rPr>
          <w:rFonts w:cstheme="minorHAnsi"/>
          <w:lang w:val="hr-HR"/>
        </w:rPr>
        <w:t>Neovjerenom preslikom smatra se i neovjerena preslika elektroničke isprave na papiru.</w:t>
      </w:r>
    </w:p>
    <w:p w14:paraId="788BE20A" w14:textId="77777777" w:rsidR="008D2D4D" w:rsidRPr="00B54AAF" w:rsidRDefault="008D2D4D" w:rsidP="008D2D4D">
      <w:pPr>
        <w:tabs>
          <w:tab w:val="left" w:pos="1134"/>
        </w:tabs>
        <w:spacing w:after="200" w:line="276" w:lineRule="auto"/>
        <w:rPr>
          <w:rFonts w:cstheme="minorHAnsi"/>
          <w:lang w:val="hr-HR"/>
        </w:rPr>
      </w:pPr>
      <w:r w:rsidRPr="00B54AAF">
        <w:rPr>
          <w:rFonts w:cstheme="minorHAnsi"/>
          <w:lang w:val="hr-HR"/>
        </w:rPr>
        <w:t>U svrhu dodatne provjere informacija naručitelj može zatražiti dostavu ili stavljanje na uvid izvornika ili ovjerenih preslika jednog ili više traženih dokumenata.</w:t>
      </w:r>
    </w:p>
    <w:p w14:paraId="296B8827" w14:textId="77777777" w:rsidR="008D2D4D" w:rsidRPr="00B54AAF" w:rsidRDefault="008D2D4D" w:rsidP="008D2D4D">
      <w:pPr>
        <w:tabs>
          <w:tab w:val="left" w:pos="1134"/>
        </w:tabs>
        <w:spacing w:after="200" w:line="276" w:lineRule="auto"/>
        <w:rPr>
          <w:rFonts w:cstheme="minorHAnsi"/>
          <w:lang w:val="hr-HR"/>
        </w:rPr>
      </w:pPr>
      <w:r w:rsidRPr="00B54AAF">
        <w:rPr>
          <w:rFonts w:cstheme="minorHAnsi"/>
          <w:lang w:val="hr-HR"/>
        </w:rPr>
        <w:t>Ponudbeni list, troškovnik i jamstvo za ozbiljnost ponude ne smatraju se određenim dokumentima koji nedostaju u smislu članka 293. ZJN 2016 te naručitelj ne smije zatražiti ponuditelja da iste dostavi tijekom pregleda i ocjene ponuda.</w:t>
      </w:r>
    </w:p>
    <w:p w14:paraId="1D531703" w14:textId="42CAB904" w:rsidR="008D2D4D" w:rsidRPr="00B54AAF" w:rsidRDefault="008D2D4D" w:rsidP="008D2D4D">
      <w:pPr>
        <w:tabs>
          <w:tab w:val="left" w:pos="1134"/>
        </w:tabs>
        <w:spacing w:after="200" w:line="276" w:lineRule="auto"/>
        <w:rPr>
          <w:rFonts w:cstheme="minorHAnsi"/>
          <w:lang w:val="hr-HR"/>
        </w:rPr>
      </w:pPr>
      <w:r w:rsidRPr="00B54AAF">
        <w:rPr>
          <w:rFonts w:cstheme="minorHAnsi"/>
          <w:lang w:val="hr-HR"/>
        </w:rPr>
        <w:t>Ako ponuditelj koji je podnio najpovoljniju ponudu ne dostavi ažurne popratne dokumente u ostavljenom roku ili njima ne dokaže da ispunjava uvjete iz točaka 3. i 4. ove Dokumentacije,</w:t>
      </w:r>
      <w:r w:rsidR="004B2961" w:rsidRPr="00B54AAF">
        <w:rPr>
          <w:rFonts w:cstheme="minorHAnsi"/>
          <w:lang w:val="hr-HR"/>
        </w:rPr>
        <w:t xml:space="preserve"> odnosno </w:t>
      </w:r>
      <w:r w:rsidR="004B2961" w:rsidRPr="00B54AAF">
        <w:rPr>
          <w:rFonts w:ascii="Calibri" w:hAnsi="Calibri"/>
          <w:lang w:val="hr-HR"/>
        </w:rPr>
        <w:t xml:space="preserve">iz članka 260. stavka 1. točaka 1. – 3. </w:t>
      </w:r>
      <w:r w:rsidR="00615BC6" w:rsidRPr="00B54AAF">
        <w:rPr>
          <w:rFonts w:ascii="Calibri" w:hAnsi="Calibri"/>
          <w:lang w:val="hr-HR"/>
        </w:rPr>
        <w:t>ZJN 2016</w:t>
      </w:r>
      <w:r w:rsidR="004B2961" w:rsidRPr="00B54AAF">
        <w:rPr>
          <w:rFonts w:ascii="Calibri" w:hAnsi="Calibri"/>
          <w:lang w:val="hr-HR"/>
        </w:rPr>
        <w:t>,</w:t>
      </w:r>
      <w:r w:rsidRPr="00B54AAF">
        <w:rPr>
          <w:rFonts w:cstheme="minorHAnsi"/>
          <w:lang w:val="hr-HR"/>
        </w:rPr>
        <w:t xml:space="preserve"> javni naručitelj obvezan je odbiti ponudu tog ponuditelja te postupiti sukladno stavku članku 263. stavku 1. ZJN 2016 u odnosu na ponuditelja koji je podnio sljedeću najpovoljniju ponudu ili poništiti postupak javne nabave, ako postoje razlozi za poništenje.</w:t>
      </w:r>
    </w:p>
    <w:p w14:paraId="535B9BBD" w14:textId="5AB3BBDD" w:rsidR="004B2961" w:rsidRPr="00B54AAF" w:rsidRDefault="004B2961" w:rsidP="004B2961">
      <w:pPr>
        <w:autoSpaceDE w:val="0"/>
        <w:autoSpaceDN w:val="0"/>
        <w:adjustRightInd w:val="0"/>
        <w:spacing w:after="120"/>
        <w:ind w:right="272"/>
        <w:jc w:val="both"/>
        <w:rPr>
          <w:rFonts w:ascii="Calibri" w:hAnsi="Calibri" w:cs="ArialMT"/>
          <w:lang w:val="hr-HR"/>
        </w:rPr>
      </w:pPr>
      <w:r w:rsidRPr="00B54AAF">
        <w:rPr>
          <w:rFonts w:ascii="Calibri" w:hAnsi="Calibri"/>
          <w:lang w:val="hr-HR"/>
        </w:rPr>
        <w:t xml:space="preserve">Gospodarske se subjekte može isključiti iz postupka nabave ili oni mogu biti predmet progona na temelju nacionalnog prava u slučajevima ozbiljnog lažnog prikazivanja činjenica pri ispunjavanju eESPD-a ili, općenito, pri dostavi podataka zatraženih radi provjere nepostojanja osnova za isključenje ili ispunjenja kriterija za odabir gospodarskog subjekta, odnosno ako su ti podaci prikriveni ili gospodarski subjekti ne mogu dostaviti popratne </w:t>
      </w:r>
      <w:r w:rsidRPr="00B54AAF">
        <w:rPr>
          <w:rFonts w:ascii="Calibri" w:hAnsi="Calibri" w:cs="ArialMT"/>
          <w:lang w:val="hr-HR"/>
        </w:rPr>
        <w:t>dokumente.</w:t>
      </w:r>
    </w:p>
    <w:p w14:paraId="0FB85A41" w14:textId="2E6B3A05" w:rsidR="004B2961" w:rsidRPr="00B54AAF" w:rsidRDefault="004B2961" w:rsidP="004B2961">
      <w:pPr>
        <w:autoSpaceDE w:val="0"/>
        <w:autoSpaceDN w:val="0"/>
        <w:adjustRightInd w:val="0"/>
        <w:spacing w:after="120"/>
        <w:ind w:right="272"/>
        <w:jc w:val="both"/>
        <w:rPr>
          <w:rFonts w:ascii="Calibri" w:hAnsi="Calibri" w:cs="ArialMT"/>
          <w:lang w:val="hr-HR"/>
        </w:rPr>
      </w:pPr>
      <w:r w:rsidRPr="00B54AAF">
        <w:rPr>
          <w:rFonts w:ascii="Calibri" w:hAnsi="Calibri" w:cs="ArialMT"/>
          <w:lang w:val="hr-HR"/>
        </w:rPr>
        <w:t xml:space="preserve">Naručitelj će dostavu izvornika dokumenata ili dokaza zatražiti putem </w:t>
      </w:r>
      <w:r w:rsidRPr="00B54AAF">
        <w:rPr>
          <w:rFonts w:ascii="Calibri" w:hAnsi="Calibri" w:cstheme="minorHAnsi"/>
          <w:lang w:val="hr-HR"/>
        </w:rPr>
        <w:t>sustava EOJN RH modul Pojašnjenja/upotpunjavanje elektronički dostavljenih ponuda. Detaljne upute o načinu komunikacije naručitelja i ponuditelja u tijeku pregleda i ocjene ponude putem sustava EOJN RH-a dostupne su na stranicama Oglasnika, na adresi:</w:t>
      </w:r>
      <w:r w:rsidRPr="00B54AAF">
        <w:rPr>
          <w:rFonts w:ascii="Calibri" w:hAnsi="Calibri" w:cstheme="minorHAnsi"/>
          <w:color w:val="FF0000"/>
          <w:lang w:val="hr-HR"/>
        </w:rPr>
        <w:t xml:space="preserve"> </w:t>
      </w:r>
      <w:hyperlink r:id="rId27" w:history="1">
        <w:r w:rsidRPr="00B54AAF">
          <w:rPr>
            <w:rStyle w:val="Hiperveza"/>
            <w:rFonts w:cstheme="minorHAnsi"/>
            <w:lang w:val="hr-HR"/>
          </w:rPr>
          <w:t>https://eojn.nn.hr</w:t>
        </w:r>
      </w:hyperlink>
      <w:r w:rsidRPr="00B54AAF">
        <w:rPr>
          <w:rFonts w:ascii="Calibri" w:hAnsi="Calibri" w:cstheme="minorHAnsi"/>
          <w:b/>
          <w:lang w:val="hr-HR"/>
        </w:rPr>
        <w:t>.</w:t>
      </w:r>
    </w:p>
    <w:p w14:paraId="1359D082" w14:textId="21F6D0B6" w:rsidR="00CE5B6D" w:rsidRDefault="00CE5B6D" w:rsidP="004B2961">
      <w:pPr>
        <w:rPr>
          <w:lang w:val="hr-HR"/>
        </w:rPr>
      </w:pPr>
    </w:p>
    <w:p w14:paraId="14B19702" w14:textId="488D658C" w:rsidR="005C072A" w:rsidRDefault="005C072A" w:rsidP="004B2961">
      <w:pPr>
        <w:rPr>
          <w:lang w:val="hr-HR"/>
        </w:rPr>
      </w:pPr>
    </w:p>
    <w:p w14:paraId="737D797B" w14:textId="77777777" w:rsidR="005C072A" w:rsidRPr="00B54AAF" w:rsidRDefault="005C072A" w:rsidP="004B2961">
      <w:pPr>
        <w:rPr>
          <w:lang w:val="hr-HR"/>
        </w:rPr>
      </w:pPr>
    </w:p>
    <w:p w14:paraId="77A0D04F" w14:textId="4F4C0BB5" w:rsidR="00CE5B6D" w:rsidRPr="00B54AAF" w:rsidRDefault="003A5FE2" w:rsidP="00481ABA">
      <w:pPr>
        <w:pStyle w:val="Naslov3"/>
        <w:numPr>
          <w:ilvl w:val="2"/>
          <w:numId w:val="6"/>
        </w:numPr>
        <w:rPr>
          <w:rFonts w:asciiTheme="minorHAnsi" w:hAnsiTheme="minorHAnsi" w:cstheme="minorHAnsi"/>
          <w:lang w:val="hr-HR"/>
        </w:rPr>
      </w:pPr>
      <w:bookmarkStart w:id="196" w:name="_Toc513562378"/>
      <w:bookmarkStart w:id="197" w:name="_Toc528571879"/>
      <w:r w:rsidRPr="00B54AAF">
        <w:rPr>
          <w:rFonts w:asciiTheme="minorHAnsi" w:hAnsiTheme="minorHAnsi" w:cstheme="minorHAnsi"/>
          <w:lang w:val="hr-HR"/>
        </w:rPr>
        <w:t>Razlozi za odbijanje ponuda</w:t>
      </w:r>
      <w:bookmarkEnd w:id="196"/>
      <w:bookmarkEnd w:id="197"/>
    </w:p>
    <w:p w14:paraId="3320552B" w14:textId="77777777" w:rsidR="004B2961" w:rsidRPr="00B54AAF" w:rsidRDefault="004B2961" w:rsidP="004B2961">
      <w:pPr>
        <w:rPr>
          <w:lang w:val="hr-HR"/>
        </w:rPr>
      </w:pPr>
    </w:p>
    <w:p w14:paraId="6F6452AB" w14:textId="2906327A"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Naručitelj je obvezan odbiti ponudu za koju, na temelju rezultata pregleda i ocjene ponuda i provjere uvjeta iz </w:t>
      </w:r>
      <w:r w:rsidR="00DA77CA" w:rsidRPr="00B54AAF">
        <w:rPr>
          <w:rFonts w:ascii="Calibri" w:hAnsi="Calibri" w:cs="Calibri"/>
          <w:color w:val="3366FF"/>
          <w:lang w:val="hr-HR"/>
        </w:rPr>
        <w:t>točke</w:t>
      </w:r>
      <w:r w:rsidRPr="00B54AAF">
        <w:rPr>
          <w:rFonts w:ascii="Calibri" w:hAnsi="Calibri" w:cs="Calibri"/>
          <w:color w:val="3366FF"/>
          <w:lang w:val="hr-HR"/>
        </w:rPr>
        <w:t xml:space="preserve"> </w:t>
      </w:r>
      <w:r w:rsidR="004B2961" w:rsidRPr="00B54AAF">
        <w:rPr>
          <w:rFonts w:ascii="Calibri" w:hAnsi="Calibri" w:cs="Calibri"/>
          <w:color w:val="3366FF"/>
          <w:lang w:val="hr-HR"/>
        </w:rPr>
        <w:fldChar w:fldCharType="begin"/>
      </w:r>
      <w:r w:rsidR="004B2961" w:rsidRPr="00B54AAF">
        <w:rPr>
          <w:rFonts w:ascii="Calibri" w:hAnsi="Calibri" w:cs="Calibri"/>
          <w:color w:val="3366FF"/>
          <w:lang w:val="hr-HR"/>
        </w:rPr>
        <w:instrText xml:space="preserve"> REF _Ref528693514 \r \h </w:instrText>
      </w:r>
      <w:r w:rsidR="004B2961" w:rsidRPr="00B54AAF">
        <w:rPr>
          <w:rFonts w:ascii="Calibri" w:hAnsi="Calibri" w:cs="Calibri"/>
          <w:color w:val="3366FF"/>
          <w:lang w:val="hr-HR"/>
        </w:rPr>
      </w:r>
      <w:r w:rsidR="004B2961" w:rsidRPr="00B54AAF">
        <w:rPr>
          <w:rFonts w:ascii="Calibri" w:hAnsi="Calibri" w:cs="Calibri"/>
          <w:color w:val="3366FF"/>
          <w:lang w:val="hr-HR"/>
        </w:rPr>
        <w:fldChar w:fldCharType="separate"/>
      </w:r>
      <w:r w:rsidR="00BA713D">
        <w:rPr>
          <w:rFonts w:ascii="Calibri" w:hAnsi="Calibri" w:cs="Calibri"/>
          <w:color w:val="3366FF"/>
          <w:lang w:val="hr-HR"/>
        </w:rPr>
        <w:t>7.15.3</w:t>
      </w:r>
      <w:r w:rsidR="004B2961" w:rsidRPr="00B54AAF">
        <w:rPr>
          <w:rFonts w:ascii="Calibri" w:hAnsi="Calibri" w:cs="Calibri"/>
          <w:color w:val="3366FF"/>
          <w:lang w:val="hr-HR"/>
        </w:rPr>
        <w:fldChar w:fldCharType="end"/>
      </w:r>
      <w:r w:rsidRPr="00B54AAF">
        <w:rPr>
          <w:rFonts w:ascii="Calibri" w:hAnsi="Calibri" w:cs="Calibri"/>
          <w:color w:val="FF0000"/>
          <w:lang w:val="hr-HR"/>
        </w:rPr>
        <w:t xml:space="preserve"> </w:t>
      </w:r>
      <w:r w:rsidRPr="00B54AAF">
        <w:rPr>
          <w:rFonts w:ascii="Calibri" w:hAnsi="Calibri" w:cs="Calibri"/>
          <w:lang w:val="hr-HR"/>
        </w:rPr>
        <w:t>ove Dokumentacije o nabavi, utvrdi da je nepravilna, neprikladna ili neprihvatljiva te na temelju kriterija za odabir ponude odabire ponudu ponuditelja koji je podnio ekonomski najpovoljniju ponudu.</w:t>
      </w:r>
    </w:p>
    <w:p w14:paraId="76C46094"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i/>
          <w:lang w:val="hr-HR"/>
        </w:rPr>
        <w:t>Nepravilna ponuda</w:t>
      </w:r>
      <w:r w:rsidRPr="00B54AAF">
        <w:rPr>
          <w:rFonts w:ascii="Calibri" w:hAnsi="Calibri" w:cs="Calibri"/>
          <w:lang w:val="hr-HR"/>
        </w:rPr>
        <w:t xml:space="preserve"> je svaka ponuda koja:</w:t>
      </w:r>
    </w:p>
    <w:p w14:paraId="66BA14B6" w14:textId="77777777" w:rsidR="00CE5B6D" w:rsidRPr="00B54AAF" w:rsidRDefault="00CE5B6D" w:rsidP="00CE5B6D">
      <w:pPr>
        <w:autoSpaceDE w:val="0"/>
        <w:autoSpaceDN w:val="0"/>
        <w:adjustRightInd w:val="0"/>
        <w:ind w:right="272"/>
        <w:jc w:val="both"/>
        <w:rPr>
          <w:rFonts w:ascii="Calibri" w:hAnsi="Calibri" w:cs="Calibri"/>
          <w:lang w:val="hr-HR"/>
        </w:rPr>
      </w:pPr>
      <w:r w:rsidRPr="00B54AAF">
        <w:rPr>
          <w:rFonts w:ascii="Calibri" w:hAnsi="Calibri" w:cs="Calibri"/>
          <w:lang w:val="hr-HR"/>
        </w:rPr>
        <w:t xml:space="preserve">- nije sukladna dokumentaciji o nabavi, ili </w:t>
      </w:r>
    </w:p>
    <w:p w14:paraId="0BB96934" w14:textId="77777777" w:rsidR="00CE5B6D" w:rsidRPr="00B54AAF" w:rsidRDefault="00CE5B6D" w:rsidP="00CE5B6D">
      <w:pPr>
        <w:autoSpaceDE w:val="0"/>
        <w:autoSpaceDN w:val="0"/>
        <w:adjustRightInd w:val="0"/>
        <w:ind w:right="272"/>
        <w:jc w:val="both"/>
        <w:rPr>
          <w:rFonts w:ascii="Calibri" w:hAnsi="Calibri" w:cs="Calibri"/>
          <w:lang w:val="hr-HR"/>
        </w:rPr>
      </w:pPr>
      <w:r w:rsidRPr="00B54AAF">
        <w:rPr>
          <w:rFonts w:ascii="Calibri" w:hAnsi="Calibri" w:cs="Calibri"/>
          <w:lang w:val="hr-HR"/>
        </w:rPr>
        <w:t xml:space="preserve">- je primljena izvan roka za dostavu ponuda, ili </w:t>
      </w:r>
    </w:p>
    <w:p w14:paraId="6305B69F" w14:textId="77777777" w:rsidR="00CE5B6D" w:rsidRPr="00B54AAF" w:rsidRDefault="00CE5B6D" w:rsidP="00CE5B6D">
      <w:pPr>
        <w:autoSpaceDE w:val="0"/>
        <w:autoSpaceDN w:val="0"/>
        <w:adjustRightInd w:val="0"/>
        <w:ind w:right="272"/>
        <w:jc w:val="both"/>
        <w:rPr>
          <w:rFonts w:ascii="Calibri" w:hAnsi="Calibri" w:cs="Calibri"/>
          <w:lang w:val="hr-HR"/>
        </w:rPr>
      </w:pPr>
      <w:r w:rsidRPr="00B54AAF">
        <w:rPr>
          <w:rFonts w:ascii="Calibri" w:hAnsi="Calibri" w:cs="Calibri"/>
          <w:lang w:val="hr-HR"/>
        </w:rPr>
        <w:t xml:space="preserve">- postoje dokazi o tajnom sporazumu ili korupciji, ili </w:t>
      </w:r>
    </w:p>
    <w:p w14:paraId="6D3BDD95" w14:textId="77777777" w:rsidR="00CE5B6D" w:rsidRPr="00B54AAF" w:rsidRDefault="00CE5B6D" w:rsidP="00CE5B6D">
      <w:pPr>
        <w:autoSpaceDE w:val="0"/>
        <w:autoSpaceDN w:val="0"/>
        <w:adjustRightInd w:val="0"/>
        <w:ind w:right="272"/>
        <w:jc w:val="both"/>
        <w:rPr>
          <w:rFonts w:ascii="Calibri" w:hAnsi="Calibri" w:cs="Calibri"/>
          <w:lang w:val="hr-HR"/>
        </w:rPr>
      </w:pPr>
      <w:r w:rsidRPr="00B54AAF">
        <w:rPr>
          <w:rFonts w:ascii="Calibri" w:hAnsi="Calibri" w:cs="Calibri"/>
          <w:lang w:val="hr-HR"/>
        </w:rPr>
        <w:t>- nije rezultat tržišnog natjecanja, ili</w:t>
      </w:r>
    </w:p>
    <w:p w14:paraId="2CB08595" w14:textId="77777777" w:rsidR="00CE5B6D" w:rsidRPr="00B54AAF" w:rsidRDefault="00CE5B6D" w:rsidP="00CE5B6D">
      <w:pPr>
        <w:autoSpaceDE w:val="0"/>
        <w:autoSpaceDN w:val="0"/>
        <w:adjustRightInd w:val="0"/>
        <w:ind w:right="272"/>
        <w:jc w:val="both"/>
        <w:rPr>
          <w:rFonts w:ascii="Calibri" w:hAnsi="Calibri" w:cs="Calibri"/>
          <w:lang w:val="hr-HR"/>
        </w:rPr>
      </w:pPr>
      <w:r w:rsidRPr="00B54AAF">
        <w:rPr>
          <w:rFonts w:ascii="Calibri" w:hAnsi="Calibri" w:cs="Calibri"/>
          <w:lang w:val="hr-HR"/>
        </w:rPr>
        <w:t>- je naručitelj utvrdio da je izuzetno niska, ili</w:t>
      </w:r>
    </w:p>
    <w:p w14:paraId="0B0160B3"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 ponuda Ponuditelja koji nije prihvatio ispravak računske pogreške. </w:t>
      </w:r>
    </w:p>
    <w:p w14:paraId="4EE77603"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i/>
          <w:lang w:val="hr-HR"/>
        </w:rPr>
        <w:t>Neprikladna ponuda</w:t>
      </w:r>
      <w:r w:rsidRPr="00B54AAF">
        <w:rPr>
          <w:rFonts w:ascii="Calibri" w:hAnsi="Calibri" w:cs="Calibri"/>
          <w:lang w:val="hr-HR"/>
        </w:rPr>
        <w:t xml:space="preserve"> je svaka ponuda koja:</w:t>
      </w:r>
    </w:p>
    <w:p w14:paraId="20A739C4"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nije relevantna za ugovor o javnoj nabavi jer bez značajnih izmjena ne može zadovoljiti potrebe i zahtjeve Naručitelja propisane dokumentacijom o nabavi</w:t>
      </w:r>
    </w:p>
    <w:p w14:paraId="4A5FE487"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i/>
          <w:lang w:val="hr-HR"/>
        </w:rPr>
        <w:t>Neprihvatljiva ponuda</w:t>
      </w:r>
      <w:r w:rsidRPr="00B54AAF">
        <w:rPr>
          <w:rFonts w:ascii="Calibri" w:hAnsi="Calibri" w:cs="Calibri"/>
          <w:lang w:val="hr-HR"/>
        </w:rPr>
        <w:t xml:space="preserve"> je svaka ponuda:</w:t>
      </w:r>
    </w:p>
    <w:p w14:paraId="5BCEDE17" w14:textId="77777777" w:rsidR="00CE5B6D" w:rsidRPr="00B54AAF" w:rsidRDefault="00CE5B6D" w:rsidP="00CE5B6D">
      <w:pPr>
        <w:autoSpaceDE w:val="0"/>
        <w:autoSpaceDN w:val="0"/>
        <w:adjustRightInd w:val="0"/>
        <w:ind w:right="272"/>
        <w:jc w:val="both"/>
        <w:rPr>
          <w:rFonts w:ascii="Calibri" w:hAnsi="Calibri" w:cs="Calibri"/>
          <w:lang w:val="hr-HR"/>
        </w:rPr>
      </w:pPr>
      <w:r w:rsidRPr="00B54AAF">
        <w:rPr>
          <w:rFonts w:ascii="Calibri" w:hAnsi="Calibri" w:cs="Calibri"/>
          <w:lang w:val="hr-HR"/>
        </w:rPr>
        <w:t>- ponuda čija cijena prelazi planirana, odnosno osigurana novčana sredstva naručitelja za ovu nabavu ili</w:t>
      </w:r>
    </w:p>
    <w:p w14:paraId="2A2B0A66"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ponuda Ponuditelja koji ne ispunjava kriterije za kvalitativni odabir gospodarskog subjekta.</w:t>
      </w:r>
    </w:p>
    <w:p w14:paraId="503AB010" w14:textId="7F5AF15C"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Naručitelj može odbiti ponudu ponuditelja koji je podnio ekonomski najpovoljniju ponudu ako utvrdi da ta ponuda nije u skladu s primjenjivim obvezama u području prava zaštite okoliša, socijalnog i radnog prava, uključujući kolektivne ugovore, a osobito obvezu isplate ugovorene plaće, ili odredbama međunarodnog prava zaštite okoliša, socijalnog i radnog prava navedenim u Prilogu XI. </w:t>
      </w:r>
      <w:r w:rsidR="00615BC6" w:rsidRPr="00B54AAF">
        <w:rPr>
          <w:rFonts w:ascii="Calibri" w:hAnsi="Calibri" w:cs="Calibri"/>
          <w:lang w:val="hr-HR"/>
        </w:rPr>
        <w:t>ZJN 2016</w:t>
      </w:r>
      <w:r w:rsidRPr="00B54AAF">
        <w:rPr>
          <w:rFonts w:ascii="Calibri" w:hAnsi="Calibri" w:cs="Calibri"/>
          <w:lang w:val="hr-HR"/>
        </w:rPr>
        <w:t xml:space="preserve">, osim u slučaju izuzetno niske ponude iz tog razloga kada je obvezan odbiti ponudu. </w:t>
      </w:r>
    </w:p>
    <w:p w14:paraId="76813AD0" w14:textId="77777777" w:rsidR="00CE5B6D" w:rsidRPr="00B54AAF" w:rsidRDefault="00CE5B6D" w:rsidP="003A5FE2">
      <w:pPr>
        <w:rPr>
          <w:lang w:val="hr-HR"/>
        </w:rPr>
      </w:pPr>
    </w:p>
    <w:p w14:paraId="663FE2BD" w14:textId="796B813C" w:rsidR="00CE5B6D" w:rsidRPr="00B54AAF" w:rsidRDefault="004B2961" w:rsidP="00481ABA">
      <w:pPr>
        <w:pStyle w:val="Naslov3"/>
        <w:numPr>
          <w:ilvl w:val="2"/>
          <w:numId w:val="6"/>
        </w:numPr>
        <w:rPr>
          <w:rFonts w:asciiTheme="minorHAnsi" w:hAnsiTheme="minorHAnsi" w:cstheme="minorHAnsi"/>
          <w:lang w:val="hr-HR"/>
        </w:rPr>
      </w:pPr>
      <w:bookmarkStart w:id="198" w:name="_Toc513562382"/>
      <w:bookmarkStart w:id="199" w:name="_Toc528571883"/>
      <w:r w:rsidRPr="00B54AAF">
        <w:rPr>
          <w:rFonts w:asciiTheme="minorHAnsi" w:hAnsiTheme="minorHAnsi" w:cstheme="minorHAnsi"/>
          <w:lang w:val="hr-HR"/>
        </w:rPr>
        <w:t>Izuzetno niske ponude</w:t>
      </w:r>
      <w:bookmarkEnd w:id="198"/>
      <w:bookmarkEnd w:id="199"/>
    </w:p>
    <w:p w14:paraId="576CFFB0" w14:textId="77777777" w:rsidR="004B2961" w:rsidRPr="00B54AAF" w:rsidRDefault="004B2961" w:rsidP="004B2961">
      <w:pPr>
        <w:rPr>
          <w:lang w:val="hr-HR"/>
        </w:rPr>
      </w:pPr>
    </w:p>
    <w:p w14:paraId="3BEA4FB7" w14:textId="77777777" w:rsidR="00CE5B6D" w:rsidRPr="00B54AAF" w:rsidRDefault="00CE5B6D" w:rsidP="00CE5B6D">
      <w:pPr>
        <w:tabs>
          <w:tab w:val="left" w:pos="8789"/>
        </w:tabs>
        <w:autoSpaceDE w:val="0"/>
        <w:autoSpaceDN w:val="0"/>
        <w:adjustRightInd w:val="0"/>
        <w:spacing w:after="120"/>
        <w:ind w:right="272"/>
        <w:jc w:val="both"/>
        <w:rPr>
          <w:rFonts w:ascii="Calibri" w:hAnsi="Calibri" w:cs="Calibri"/>
          <w:lang w:val="hr-HR"/>
        </w:rPr>
      </w:pPr>
      <w:r w:rsidRPr="00B54AAF">
        <w:rPr>
          <w:rFonts w:ascii="Calibri" w:hAnsi="Calibri" w:cs="Calibri"/>
          <w:lang w:val="hr-HR"/>
        </w:rPr>
        <w:t>Naručitelj će zahtijevati od gospodarskog subjekta da, u primjernom roku ne kraćem od 5 dana, objasni cijenu ili trošak naveden u ponudi ako se čini da je ponuda izuzetno niska u odnosu na radove, robu ili usluge.</w:t>
      </w:r>
    </w:p>
    <w:p w14:paraId="2700FE44" w14:textId="77777777" w:rsidR="00CE5B6D" w:rsidRPr="00B54AAF" w:rsidRDefault="00CE5B6D" w:rsidP="00CE5B6D">
      <w:pPr>
        <w:autoSpaceDE w:val="0"/>
        <w:autoSpaceDN w:val="0"/>
        <w:adjustRightInd w:val="0"/>
        <w:spacing w:after="120"/>
        <w:ind w:right="380"/>
        <w:jc w:val="both"/>
        <w:rPr>
          <w:rFonts w:ascii="Calibri" w:hAnsi="Calibri" w:cs="Calibri"/>
          <w:lang w:val="hr-HR"/>
        </w:rPr>
      </w:pPr>
      <w:r w:rsidRPr="00B54AAF">
        <w:rPr>
          <w:rFonts w:ascii="Calibri" w:hAnsi="Calibri" w:cs="Calibri"/>
          <w:lang w:val="hr-HR"/>
        </w:rPr>
        <w:t>Smatra se da su zadovoljeni uvjeti vezani uz utvrđivanje činjenice da je ponuda izuzetno niska, ako su ispunjeni svi sljedeći uvjeti:</w:t>
      </w:r>
    </w:p>
    <w:p w14:paraId="6C2747EC" w14:textId="77777777" w:rsidR="00CE5B6D" w:rsidRPr="00B54AAF" w:rsidRDefault="00CE5B6D" w:rsidP="00CE5B6D">
      <w:pPr>
        <w:pStyle w:val="Odlomakpopisa"/>
        <w:autoSpaceDE w:val="0"/>
        <w:autoSpaceDN w:val="0"/>
        <w:adjustRightInd w:val="0"/>
        <w:spacing w:after="120"/>
        <w:ind w:left="360" w:right="380"/>
        <w:jc w:val="both"/>
        <w:rPr>
          <w:rFonts w:ascii="Calibri" w:hAnsi="Calibri" w:cs="Calibri"/>
          <w:lang w:val="hr-HR"/>
        </w:rPr>
      </w:pPr>
      <w:r w:rsidRPr="00B54AAF">
        <w:rPr>
          <w:rFonts w:ascii="Calibri" w:hAnsi="Calibri" w:cs="Calibri"/>
          <w:lang w:val="hr-HR"/>
        </w:rPr>
        <w:t>1. zaprimljene su najmanje tri valjane ponude</w:t>
      </w:r>
    </w:p>
    <w:p w14:paraId="39FF250B" w14:textId="77777777" w:rsidR="00CE5B6D" w:rsidRPr="00B54AAF" w:rsidRDefault="00CE5B6D" w:rsidP="00CE5B6D">
      <w:pPr>
        <w:pStyle w:val="Odlomakpopisa"/>
        <w:autoSpaceDE w:val="0"/>
        <w:autoSpaceDN w:val="0"/>
        <w:adjustRightInd w:val="0"/>
        <w:spacing w:after="120"/>
        <w:ind w:left="360" w:right="380"/>
        <w:jc w:val="both"/>
        <w:rPr>
          <w:rFonts w:ascii="Calibri" w:hAnsi="Calibri" w:cs="Calibri"/>
          <w:lang w:val="hr-HR"/>
        </w:rPr>
      </w:pPr>
      <w:r w:rsidRPr="00B54AAF">
        <w:rPr>
          <w:rFonts w:ascii="Calibri" w:hAnsi="Calibri" w:cs="Calibri"/>
          <w:lang w:val="hr-HR"/>
        </w:rPr>
        <w:t>2. cijena ili trošak ponude su više od 20% niži od cijene ili troška drugorangirane valjane ponude, i</w:t>
      </w:r>
    </w:p>
    <w:p w14:paraId="0C3CD7AA" w14:textId="77777777" w:rsidR="00CE5B6D" w:rsidRPr="00B54AAF" w:rsidRDefault="00CE5B6D" w:rsidP="00CE5B6D">
      <w:pPr>
        <w:pStyle w:val="Odlomakpopisa"/>
        <w:autoSpaceDE w:val="0"/>
        <w:autoSpaceDN w:val="0"/>
        <w:adjustRightInd w:val="0"/>
        <w:spacing w:after="120"/>
        <w:ind w:left="360" w:right="380"/>
        <w:jc w:val="both"/>
        <w:rPr>
          <w:rFonts w:ascii="Calibri" w:hAnsi="Calibri" w:cs="Calibri"/>
          <w:lang w:val="hr-HR"/>
        </w:rPr>
      </w:pPr>
      <w:r w:rsidRPr="00B54AAF">
        <w:rPr>
          <w:rFonts w:ascii="Calibri" w:hAnsi="Calibri" w:cs="Calibri"/>
          <w:lang w:val="hr-HR"/>
        </w:rPr>
        <w:t>3. cijena ili trošak ponude su više od 50% niži od prosječne cijene ili troška preostalih valjanih ponuda.</w:t>
      </w:r>
    </w:p>
    <w:p w14:paraId="152A3EDF" w14:textId="77777777" w:rsidR="00CE5B6D" w:rsidRPr="00B54AAF" w:rsidRDefault="00CE5B6D" w:rsidP="00CE5B6D">
      <w:pPr>
        <w:autoSpaceDE w:val="0"/>
        <w:autoSpaceDN w:val="0"/>
        <w:adjustRightInd w:val="0"/>
        <w:spacing w:after="120"/>
        <w:ind w:right="380"/>
        <w:jc w:val="both"/>
        <w:rPr>
          <w:rFonts w:ascii="Calibri" w:hAnsi="Calibri" w:cs="Calibri"/>
          <w:lang w:val="hr-HR"/>
        </w:rPr>
      </w:pPr>
      <w:r w:rsidRPr="00B54AAF">
        <w:rPr>
          <w:rFonts w:ascii="Calibri" w:hAnsi="Calibri" w:cs="Calibri"/>
          <w:lang w:val="hr-HR"/>
        </w:rPr>
        <w:t>Osim toga, Naručitelj može od ponuditelja zahtijevati objašnjenje ponude, ako se čini da je ona izuzetno niska i iz drugih razloga osim onih navedenih u točkama 1. do 3.</w:t>
      </w:r>
    </w:p>
    <w:p w14:paraId="10BAA7A3" w14:textId="77777777" w:rsidR="00CE5B6D" w:rsidRPr="00B54AAF" w:rsidRDefault="00CE5B6D" w:rsidP="00CE5B6D">
      <w:pPr>
        <w:tabs>
          <w:tab w:val="left" w:pos="8789"/>
        </w:tabs>
        <w:autoSpaceDE w:val="0"/>
        <w:autoSpaceDN w:val="0"/>
        <w:adjustRightInd w:val="0"/>
        <w:spacing w:after="120"/>
        <w:ind w:right="272"/>
        <w:jc w:val="both"/>
        <w:rPr>
          <w:rFonts w:ascii="Calibri" w:hAnsi="Calibri" w:cs="Calibri"/>
          <w:lang w:val="hr-HR"/>
        </w:rPr>
      </w:pPr>
      <w:r w:rsidRPr="00B54AAF">
        <w:rPr>
          <w:rFonts w:ascii="Calibri" w:hAnsi="Calibri" w:cs="ArialMT"/>
          <w:lang w:val="hr-HR"/>
        </w:rPr>
        <w:t xml:space="preserve">Naručitelj će obrazloženje izuzetno niske ponude zatražiti putem </w:t>
      </w:r>
      <w:r w:rsidRPr="00B54AAF">
        <w:rPr>
          <w:rFonts w:ascii="Calibri" w:hAnsi="Calibri" w:cstheme="minorHAnsi"/>
          <w:lang w:val="hr-HR"/>
        </w:rPr>
        <w:t>sustava EOJN RH modul Pojašnjenja/upotpunjavanje elektronički dostavljenih ponuda. Detaljne upute o načinu komunikacije naručitelja i ponuditelja u tijeku pregleda i ocjene ponude putem sustava EOJN RH-a dostupne su na stranicama Oglasnika, na adresi:</w:t>
      </w:r>
      <w:r w:rsidRPr="00B54AAF">
        <w:rPr>
          <w:rFonts w:ascii="Calibri" w:hAnsi="Calibri" w:cstheme="minorHAnsi"/>
          <w:color w:val="FF0000"/>
          <w:lang w:val="hr-HR"/>
        </w:rPr>
        <w:t xml:space="preserve"> </w:t>
      </w:r>
      <w:hyperlink r:id="rId28" w:history="1">
        <w:r w:rsidRPr="00B54AAF">
          <w:rPr>
            <w:rStyle w:val="Hiperveza"/>
            <w:rFonts w:cstheme="minorHAnsi"/>
            <w:lang w:val="hr-HR"/>
          </w:rPr>
          <w:t>https://eojn.nn.hr</w:t>
        </w:r>
      </w:hyperlink>
    </w:p>
    <w:p w14:paraId="63BDDBA6" w14:textId="77777777" w:rsidR="00CE5B6D" w:rsidRPr="00B54AAF" w:rsidRDefault="00CE5B6D" w:rsidP="00CE5B6D">
      <w:pPr>
        <w:tabs>
          <w:tab w:val="left" w:pos="8789"/>
        </w:tabs>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Ako tijekom ocjene dostavljenih podataka postoje određene nejasnoće, naručitelj može od Ponuditelja zatražiti dodatno pojašnjenje. </w:t>
      </w:r>
    </w:p>
    <w:p w14:paraId="05A05B6E" w14:textId="77777777" w:rsidR="00CE5B6D" w:rsidRPr="00B54AAF" w:rsidRDefault="00CE5B6D" w:rsidP="00CE5B6D">
      <w:pPr>
        <w:tabs>
          <w:tab w:val="left" w:pos="8789"/>
        </w:tabs>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Naručitelj može odbiti ponudu samo ako objašnjenje ili dostavljeni dokazi zadovoljavajuće ne objašnjavaju nisku predloženu razinu cijene ili troškova, uzimajući u obzir gore navedene elemente. </w:t>
      </w:r>
    </w:p>
    <w:p w14:paraId="73E0428E" w14:textId="77777777" w:rsidR="00CE5B6D" w:rsidRPr="00B54AAF" w:rsidRDefault="00CE5B6D" w:rsidP="00CE5B6D">
      <w:pPr>
        <w:tabs>
          <w:tab w:val="left" w:pos="8789"/>
        </w:tabs>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Naručitelj je obvezan odbiti ponudu ako utvrdi da je ponuda izuzetno niska jer ne udovoljava primjenjivim obvezama u području prava okoliša, socijalnog i radnog prava, uključujući kolektivne ugovore, a osobito obvezu isplate minimalne plaće, ili odredbama međunarodnog prava okoliša, socijalnog i radnog prava navedenim u Prilogu XI. ZJN 2016. </w:t>
      </w:r>
    </w:p>
    <w:p w14:paraId="7D66393E" w14:textId="77777777" w:rsidR="00CE5B6D" w:rsidRPr="00B54AAF" w:rsidRDefault="00CE5B6D" w:rsidP="00CE5B6D">
      <w:pPr>
        <w:keepNext/>
        <w:tabs>
          <w:tab w:val="num" w:pos="450"/>
        </w:tabs>
        <w:spacing w:before="120" w:after="120"/>
        <w:ind w:right="272"/>
        <w:jc w:val="both"/>
        <w:rPr>
          <w:rFonts w:ascii="Calibri" w:hAnsi="Calibri" w:cs="Calibri"/>
          <w:b/>
          <w:bCs/>
          <w:caps/>
          <w:color w:val="003399"/>
          <w:lang w:val="hr-HR"/>
        </w:rPr>
      </w:pPr>
      <w:r w:rsidRPr="00B54AAF">
        <w:rPr>
          <w:rFonts w:ascii="Calibri" w:hAnsi="Calibri" w:cs="Calibri"/>
          <w:lang w:val="hr-HR"/>
        </w:rPr>
        <w:t>Ako javni naručitelj utvrdi da je ponuda izuzetno niska jer je ponuditelj primio državnu potporu, smije tu ponudu samo na temelju toga odbiti tek nakon što zatraži ponuditelja objašnjenje, ako ponuditelj u primjerenom roku određenom od strane naručitelja nije u mogućnosti dokazati da je potpora zakonito dodijeljena</w:t>
      </w:r>
    </w:p>
    <w:p w14:paraId="19521444" w14:textId="753DDCC7" w:rsidR="00CE5B6D" w:rsidRPr="00B54AAF" w:rsidRDefault="003D7307" w:rsidP="00481ABA">
      <w:pPr>
        <w:pStyle w:val="Naslov3"/>
        <w:numPr>
          <w:ilvl w:val="2"/>
          <w:numId w:val="6"/>
        </w:numPr>
        <w:rPr>
          <w:rFonts w:asciiTheme="minorHAnsi" w:hAnsiTheme="minorHAnsi" w:cstheme="minorHAnsi"/>
          <w:lang w:val="hr-HR"/>
        </w:rPr>
      </w:pPr>
      <w:bookmarkStart w:id="200" w:name="_Toc513562385"/>
      <w:bookmarkStart w:id="201" w:name="_Toc528571886"/>
      <w:r w:rsidRPr="00B54AAF">
        <w:rPr>
          <w:rFonts w:asciiTheme="minorHAnsi" w:hAnsiTheme="minorHAnsi" w:cstheme="minorHAnsi"/>
          <w:lang w:val="hr-HR"/>
        </w:rPr>
        <w:t>Uvid u dokumentaciju postupka javne nabave</w:t>
      </w:r>
      <w:bookmarkEnd w:id="200"/>
      <w:bookmarkEnd w:id="201"/>
    </w:p>
    <w:p w14:paraId="0CD32DF7" w14:textId="77777777" w:rsidR="003D7307" w:rsidRPr="00B54AAF" w:rsidRDefault="003D7307" w:rsidP="003D7307">
      <w:pPr>
        <w:rPr>
          <w:lang w:val="hr-HR"/>
        </w:rPr>
      </w:pPr>
    </w:p>
    <w:p w14:paraId="7CE022DB" w14:textId="77777777" w:rsidR="00CE5B6D" w:rsidRPr="00B54AAF" w:rsidRDefault="00CE5B6D" w:rsidP="00CE5B6D">
      <w:pPr>
        <w:tabs>
          <w:tab w:val="left" w:pos="0"/>
        </w:tabs>
        <w:spacing w:after="120"/>
        <w:ind w:right="272"/>
        <w:jc w:val="both"/>
        <w:rPr>
          <w:rFonts w:ascii="Calibri" w:hAnsi="Calibri" w:cs="Calibri"/>
          <w:lang w:val="hr-HR"/>
        </w:rPr>
      </w:pPr>
      <w:r w:rsidRPr="00B54AAF">
        <w:rPr>
          <w:rFonts w:ascii="Calibri" w:hAnsi="Calibri" w:cs="Calibri"/>
          <w:lang w:val="hr-HR"/>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14:paraId="3DA62791" w14:textId="77777777" w:rsidR="00CE5B6D" w:rsidRPr="00B54AAF" w:rsidRDefault="00CE5B6D" w:rsidP="00CE5B6D">
      <w:pPr>
        <w:autoSpaceDE w:val="0"/>
        <w:autoSpaceDN w:val="0"/>
        <w:adjustRightInd w:val="0"/>
        <w:spacing w:after="120"/>
        <w:ind w:right="272"/>
        <w:jc w:val="both"/>
        <w:rPr>
          <w:rFonts w:ascii="Calibri" w:hAnsi="Calibri" w:cs="Calibri"/>
          <w:color w:val="000000"/>
          <w:lang w:val="hr-HR"/>
        </w:rPr>
      </w:pPr>
    </w:p>
    <w:p w14:paraId="618368FC" w14:textId="77777777" w:rsidR="003D7307" w:rsidRPr="00B54AAF" w:rsidRDefault="003D7307" w:rsidP="00481ABA">
      <w:pPr>
        <w:pStyle w:val="Naslov3"/>
        <w:numPr>
          <w:ilvl w:val="2"/>
          <w:numId w:val="6"/>
        </w:numPr>
        <w:rPr>
          <w:rFonts w:asciiTheme="minorHAnsi" w:hAnsiTheme="minorHAnsi" w:cstheme="minorHAnsi"/>
          <w:lang w:val="hr-HR"/>
        </w:rPr>
      </w:pPr>
      <w:bookmarkStart w:id="202" w:name="_Toc526842222"/>
      <w:r w:rsidRPr="00B54AAF">
        <w:rPr>
          <w:rFonts w:asciiTheme="minorHAnsi" w:hAnsiTheme="minorHAnsi" w:cstheme="minorHAnsi"/>
          <w:lang w:val="hr-HR"/>
        </w:rPr>
        <w:t>Rok za izjavljivanje žalbe na dokumentaciju o nabavi te naziv i adresa žalbenog tijela</w:t>
      </w:r>
      <w:bookmarkEnd w:id="202"/>
    </w:p>
    <w:p w14:paraId="326F6643" w14:textId="77777777" w:rsidR="003D7307" w:rsidRPr="00B54AAF" w:rsidRDefault="003D7307" w:rsidP="003D7307">
      <w:pPr>
        <w:rPr>
          <w:lang w:val="hr-HR"/>
        </w:rPr>
      </w:pPr>
    </w:p>
    <w:p w14:paraId="41B495F9"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Pravo na žalbu ima svaki gospodarski subjekt koji ima ili je imao pravni interes za dobivanje određenog ugovora o javnoj nabavi i koji je pretrpio ili bi mogao pretrpjeti štetu od navodnoga kršenja subjektivnih prava.</w:t>
      </w:r>
    </w:p>
    <w:p w14:paraId="47EA4CF2"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Pravo na žalbu ima i središnje tijelo državne uprave nadležno za politiku javne nabave i nadležno državno odvjetništvo.</w:t>
      </w:r>
    </w:p>
    <w:p w14:paraId="0296B171"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Žalba se izjavljuje </w:t>
      </w:r>
      <w:r w:rsidRPr="00B54AAF">
        <w:rPr>
          <w:rFonts w:ascii="Calibri" w:hAnsi="Calibri" w:cs="Calibri"/>
          <w:b/>
          <w:lang w:val="hr-HR"/>
        </w:rPr>
        <w:t>Državnoj komisiji za kontrolu postupaka javne nabave, Koturaška cesta 43/IV, 10000 Zagreb</w:t>
      </w:r>
      <w:r w:rsidRPr="00B54AAF">
        <w:rPr>
          <w:rFonts w:ascii="Calibri" w:hAnsi="Calibri" w:cs="Calibri"/>
          <w:lang w:val="hr-HR"/>
        </w:rPr>
        <w:t xml:space="preserve">. </w:t>
      </w:r>
    </w:p>
    <w:p w14:paraId="6A21E123"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Žalba se izjavljuje u pisanom obliku. Žalba se dostavlja neposredno, putem ovlaštenog davatelja poštanskih usluga ili elektroničkim sredstvima komunikacije putem međusobno povezanih informacijskih sustava Državne komisije i EOJN RH (putem sustava e-Žalba).   Metoda i način dostavljanja žalbe kao i komunikacije sa DKOM dani su na stranicama EOJN-a putem sljedećeg linka:</w:t>
      </w:r>
    </w:p>
    <w:p w14:paraId="30C6F88D" w14:textId="77777777" w:rsidR="00CE5B6D" w:rsidRPr="00B54AAF" w:rsidRDefault="003A73FF" w:rsidP="00CE5B6D">
      <w:pPr>
        <w:autoSpaceDE w:val="0"/>
        <w:autoSpaceDN w:val="0"/>
        <w:adjustRightInd w:val="0"/>
        <w:spacing w:after="120"/>
        <w:ind w:right="272"/>
        <w:jc w:val="both"/>
        <w:rPr>
          <w:rFonts w:ascii="Calibri" w:hAnsi="Calibri" w:cs="Calibri"/>
          <w:lang w:val="hr-HR"/>
        </w:rPr>
      </w:pPr>
      <w:hyperlink r:id="rId29" w:history="1">
        <w:r w:rsidR="00CE5B6D" w:rsidRPr="00B54AAF">
          <w:rPr>
            <w:rStyle w:val="Hiperveza"/>
            <w:lang w:val="hr-HR"/>
          </w:rPr>
          <w:t>https://help.nn.hr/support/solutions/articles/12000039492-elektronička-žalba-od-1-siječnja-2018-</w:t>
        </w:r>
      </w:hyperlink>
      <w:r w:rsidR="00CE5B6D" w:rsidRPr="00B54AAF">
        <w:rPr>
          <w:rFonts w:ascii="Calibri" w:hAnsi="Calibri" w:cs="Calibri"/>
          <w:lang w:val="hr-HR"/>
        </w:rPr>
        <w:t xml:space="preserve"> .</w:t>
      </w:r>
    </w:p>
    <w:p w14:paraId="5C39F4DD"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Žalitelj je obvezan primjerak žalbe dostaviti naručitelju u roku za žalbu na dokaziv način. Žalba se izjavljuje u skladu s člankom 405. i u roku sukladno članku 406. ZJN 2016.</w:t>
      </w:r>
    </w:p>
    <w:p w14:paraId="3673B29B"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 xml:space="preserve">Žalba se izjavljuje u roku </w:t>
      </w:r>
      <w:r w:rsidRPr="00B54AAF">
        <w:rPr>
          <w:rFonts w:ascii="Calibri" w:hAnsi="Calibri" w:cs="Calibri"/>
          <w:b/>
          <w:bCs/>
          <w:lang w:val="hr-HR"/>
        </w:rPr>
        <w:t>10 dana</w:t>
      </w:r>
      <w:r w:rsidRPr="00B54AAF">
        <w:rPr>
          <w:rFonts w:ascii="Calibri" w:hAnsi="Calibri" w:cs="Calibri"/>
          <w:bCs/>
          <w:lang w:val="hr-HR"/>
        </w:rPr>
        <w:t>, i to</w:t>
      </w:r>
      <w:r w:rsidRPr="00B54AAF">
        <w:rPr>
          <w:rFonts w:ascii="Calibri" w:hAnsi="Calibri" w:cs="Calibri"/>
          <w:lang w:val="hr-HR"/>
        </w:rPr>
        <w:t xml:space="preserve"> od dana:</w:t>
      </w:r>
    </w:p>
    <w:p w14:paraId="0F97A281" w14:textId="77777777" w:rsidR="00CE5B6D" w:rsidRPr="00B54AAF" w:rsidRDefault="00CE5B6D" w:rsidP="00CE5B6D">
      <w:pPr>
        <w:pStyle w:val="Odlomakpopisa"/>
        <w:tabs>
          <w:tab w:val="left" w:pos="284"/>
        </w:tabs>
        <w:ind w:left="360"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objave poziva na nadmetanje, u odnosu na sadržaj poziva ili dokumentacije o nabavi</w:t>
      </w:r>
    </w:p>
    <w:p w14:paraId="4741D933" w14:textId="77777777" w:rsidR="00CE5B6D" w:rsidRPr="00B54AAF" w:rsidRDefault="00CE5B6D" w:rsidP="00CE5B6D">
      <w:pPr>
        <w:pStyle w:val="Odlomakpopisa"/>
        <w:tabs>
          <w:tab w:val="left" w:pos="284"/>
        </w:tabs>
        <w:ind w:left="360"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objave obavijesti o ispravku, u odnosu na sadržaj ispravka</w:t>
      </w:r>
    </w:p>
    <w:p w14:paraId="4436450E" w14:textId="77777777" w:rsidR="00CE5B6D" w:rsidRPr="00B54AAF" w:rsidRDefault="00CE5B6D" w:rsidP="00CE5B6D">
      <w:pPr>
        <w:tabs>
          <w:tab w:val="left" w:pos="284"/>
        </w:tabs>
        <w:ind w:right="272"/>
        <w:jc w:val="both"/>
        <w:rPr>
          <w:rFonts w:ascii="Calibri" w:hAnsi="Calibri" w:cs="Calibri"/>
          <w:lang w:val="hr-HR"/>
        </w:rPr>
      </w:pPr>
      <w:r w:rsidRPr="00B54AAF">
        <w:rPr>
          <w:rFonts w:ascii="Calibri" w:hAnsi="Calibri" w:cs="Calibri"/>
          <w:lang w:val="hr-HR"/>
        </w:rPr>
        <w:tab/>
        <w:t>-</w:t>
      </w:r>
      <w:r w:rsidRPr="00B54AAF">
        <w:rPr>
          <w:rFonts w:ascii="Calibri" w:hAnsi="Calibri" w:cs="Calibri"/>
          <w:lang w:val="hr-HR"/>
        </w:rPr>
        <w:tab/>
        <w:t>objave izmjene dokumentacije o nabavi, u odnosu na sadržaj izmjene dokumentacije</w:t>
      </w:r>
    </w:p>
    <w:p w14:paraId="71040785" w14:textId="77777777" w:rsidR="00CE5B6D" w:rsidRPr="00B54AAF" w:rsidRDefault="00CE5B6D" w:rsidP="00CE5B6D">
      <w:pPr>
        <w:pStyle w:val="Odlomakpopisa"/>
        <w:tabs>
          <w:tab w:val="left" w:pos="284"/>
        </w:tabs>
        <w:ind w:left="360"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otvaranja ponuda u odnosu na propuštanje naručitelja da valjano odgovori na pravodobno dostavljen zahtjev dodatne informacije, objašnjenja ili izmjene dokumentacije o nabavi te na postupak otvaranja ponuda</w:t>
      </w:r>
    </w:p>
    <w:p w14:paraId="42A16690" w14:textId="77777777" w:rsidR="00CE5B6D" w:rsidRPr="00B54AAF" w:rsidRDefault="00CE5B6D" w:rsidP="00CE5B6D">
      <w:pPr>
        <w:pStyle w:val="Odlomakpopisa"/>
        <w:tabs>
          <w:tab w:val="left" w:pos="284"/>
        </w:tabs>
        <w:spacing w:after="120"/>
        <w:ind w:left="360" w:right="272"/>
        <w:jc w:val="both"/>
        <w:rPr>
          <w:rFonts w:ascii="Calibri" w:hAnsi="Calibri" w:cs="Calibri"/>
          <w:lang w:val="hr-HR"/>
        </w:rPr>
      </w:pPr>
      <w:r w:rsidRPr="00B54AAF">
        <w:rPr>
          <w:rFonts w:ascii="Calibri" w:hAnsi="Calibri" w:cs="Calibri"/>
          <w:lang w:val="hr-HR"/>
        </w:rPr>
        <w:t>-</w:t>
      </w:r>
      <w:r w:rsidRPr="00B54AAF">
        <w:rPr>
          <w:rFonts w:ascii="Calibri" w:hAnsi="Calibri" w:cs="Calibri"/>
          <w:lang w:val="hr-HR"/>
        </w:rPr>
        <w:tab/>
        <w:t>primitka odluke o odabiru ili poništenju, u odnosu na postupak pregleda, ocjene i odabira ponuda, ili razloge poništenja.</w:t>
      </w:r>
    </w:p>
    <w:p w14:paraId="44E875DC" w14:textId="77777777"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Žalitelj koji je propustio izjaviti žalbu u određenoj fazi otvorenog postupka javne nabave sukladno gore navedenim opcijama nema pravo na žalbu u kasnijoj fazi postupka za prethodnu fazu.</w:t>
      </w:r>
    </w:p>
    <w:p w14:paraId="24FE40B5" w14:textId="4999636B" w:rsidR="00CE5B6D" w:rsidRPr="00B54AAF" w:rsidRDefault="00CE5B6D" w:rsidP="00CE5B6D">
      <w:pPr>
        <w:autoSpaceDE w:val="0"/>
        <w:autoSpaceDN w:val="0"/>
        <w:adjustRightInd w:val="0"/>
        <w:spacing w:after="120"/>
        <w:ind w:right="272"/>
        <w:jc w:val="both"/>
        <w:rPr>
          <w:rFonts w:ascii="Calibri" w:hAnsi="Calibri" w:cs="Calibri"/>
          <w:lang w:val="hr-HR"/>
        </w:rPr>
      </w:pPr>
      <w:r w:rsidRPr="00B54AAF">
        <w:rPr>
          <w:rFonts w:ascii="Calibri" w:hAnsi="Calibri" w:cs="Calibri"/>
          <w:lang w:val="hr-HR"/>
        </w:rPr>
        <w:t>Žalba mora sadržavati najmanje podatke i dokaze navedene u članku 420.</w:t>
      </w:r>
      <w:r w:rsidR="0088270F">
        <w:rPr>
          <w:rFonts w:ascii="Calibri" w:hAnsi="Calibri" w:cs="Calibri"/>
          <w:lang w:val="hr-HR"/>
        </w:rPr>
        <w:t xml:space="preserve"> </w:t>
      </w:r>
      <w:r w:rsidRPr="00B54AAF">
        <w:rPr>
          <w:rFonts w:ascii="Calibri" w:hAnsi="Calibri" w:cs="Calibri"/>
          <w:lang w:val="hr-HR"/>
        </w:rPr>
        <w:t xml:space="preserve"> </w:t>
      </w:r>
      <w:r w:rsidR="0088270F">
        <w:rPr>
          <w:rFonts w:ascii="Calibri" w:hAnsi="Calibri" w:cs="ArialMT"/>
          <w:lang w:val="hr-HR"/>
        </w:rPr>
        <w:t xml:space="preserve">ZJN 2016 </w:t>
      </w:r>
      <w:r w:rsidRPr="00B54AAF">
        <w:rPr>
          <w:rFonts w:ascii="Calibri" w:hAnsi="Calibri" w:cs="Calibri"/>
          <w:lang w:val="hr-HR"/>
        </w:rPr>
        <w:br w:type="page"/>
      </w:r>
    </w:p>
    <w:p w14:paraId="7FAEB08A" w14:textId="0AC8C260" w:rsidR="00CE5B6D" w:rsidRPr="00B54AAF" w:rsidRDefault="003D7307" w:rsidP="00481ABA">
      <w:pPr>
        <w:pStyle w:val="Naslov3"/>
        <w:numPr>
          <w:ilvl w:val="2"/>
          <w:numId w:val="6"/>
        </w:numPr>
        <w:rPr>
          <w:rFonts w:asciiTheme="minorHAnsi" w:hAnsiTheme="minorHAnsi" w:cstheme="minorHAnsi"/>
          <w:lang w:val="hr-HR"/>
        </w:rPr>
      </w:pPr>
      <w:bookmarkStart w:id="203" w:name="_Toc513562387"/>
      <w:bookmarkStart w:id="204" w:name="_Toc528571888"/>
      <w:r w:rsidRPr="00B54AAF">
        <w:rPr>
          <w:rFonts w:asciiTheme="minorHAnsi" w:hAnsiTheme="minorHAnsi" w:cstheme="minorHAnsi"/>
          <w:lang w:val="hr-HR"/>
        </w:rPr>
        <w:t>Završetak postupka javne nabave</w:t>
      </w:r>
      <w:bookmarkEnd w:id="203"/>
      <w:bookmarkEnd w:id="204"/>
      <w:r w:rsidRPr="00B54AAF">
        <w:rPr>
          <w:rFonts w:asciiTheme="minorHAnsi" w:hAnsiTheme="minorHAnsi" w:cstheme="minorHAnsi"/>
          <w:lang w:val="hr-HR"/>
        </w:rPr>
        <w:t xml:space="preserve"> </w:t>
      </w:r>
    </w:p>
    <w:p w14:paraId="43C06DEA" w14:textId="77777777" w:rsidR="003D7307" w:rsidRPr="00B54AAF" w:rsidRDefault="003D7307" w:rsidP="003D7307">
      <w:pPr>
        <w:rPr>
          <w:lang w:val="hr-HR"/>
        </w:rPr>
      </w:pPr>
    </w:p>
    <w:p w14:paraId="6BB794F7" w14:textId="77777777" w:rsidR="00CE5B6D" w:rsidRPr="00B54AAF" w:rsidRDefault="00CE5B6D" w:rsidP="003D7307">
      <w:pPr>
        <w:rPr>
          <w:lang w:val="hr-HR"/>
        </w:rPr>
      </w:pPr>
      <w:r w:rsidRPr="00B54AAF">
        <w:rPr>
          <w:lang w:val="hr-HR"/>
        </w:rPr>
        <w:t>Postupak javne nabave završava izvršnošću odluke o odabiru ili poništenju.</w:t>
      </w:r>
    </w:p>
    <w:p w14:paraId="7CDACB3A" w14:textId="77777777" w:rsidR="00CE5B6D" w:rsidRPr="00B54AAF" w:rsidRDefault="00CE5B6D" w:rsidP="00CE5B6D">
      <w:pPr>
        <w:tabs>
          <w:tab w:val="left" w:pos="8789"/>
        </w:tabs>
        <w:autoSpaceDE w:val="0"/>
        <w:autoSpaceDN w:val="0"/>
        <w:adjustRightInd w:val="0"/>
        <w:spacing w:after="120"/>
        <w:ind w:right="272"/>
        <w:jc w:val="both"/>
        <w:rPr>
          <w:color w:val="231F20"/>
          <w:lang w:val="hr-HR" w:eastAsia="hr-HR"/>
        </w:rPr>
      </w:pPr>
      <w:r w:rsidRPr="00B54AAF">
        <w:rPr>
          <w:color w:val="231F20"/>
          <w:lang w:val="hr-HR" w:eastAsia="hr-HR"/>
        </w:rPr>
        <w:t>Naručitelj će sukladno članku 307.st 7 ZJN 2016, a nakon donošenja odluke o odabiru ponovno rangirati ponude sukladno dokumentaciji o nabavi te izvršiti provjeru ne uzimajući u obzir ponudu prvotno odabranog ponuditelja, te na temelju kriterija za odabir ponude donijeti novu odluku o odabiru ili, ako postoje razlozi, poništiti postupak javne nabave, ako prvotno odabrani ponuditelj:</w:t>
      </w:r>
    </w:p>
    <w:p w14:paraId="70B367E1" w14:textId="77777777" w:rsidR="00CE5B6D" w:rsidRPr="00B54AAF" w:rsidRDefault="00CE5B6D" w:rsidP="00CE5B6D">
      <w:pPr>
        <w:spacing w:beforeLines="30" w:before="72" w:afterLines="30" w:after="72"/>
        <w:ind w:right="272"/>
        <w:jc w:val="both"/>
        <w:textAlignment w:val="baseline"/>
        <w:rPr>
          <w:color w:val="231F20"/>
          <w:lang w:val="hr-HR" w:eastAsia="hr-HR"/>
        </w:rPr>
      </w:pPr>
      <w:r w:rsidRPr="00B54AAF">
        <w:rPr>
          <w:color w:val="231F20"/>
          <w:lang w:val="hr-HR" w:eastAsia="hr-HR"/>
        </w:rPr>
        <w:t>1. nije dostavio izjavu o produženju roka valjanosti ponude i jamstvo za ozbiljnost ponude sukladno stavcima 5. i 6.članka 307.</w:t>
      </w:r>
    </w:p>
    <w:p w14:paraId="2DA50DAA" w14:textId="77777777" w:rsidR="00CE5B6D" w:rsidRPr="00B54AAF" w:rsidRDefault="00CE5B6D" w:rsidP="00CE5B6D">
      <w:pPr>
        <w:spacing w:beforeLines="30" w:before="72" w:afterLines="30" w:after="72"/>
        <w:ind w:right="272"/>
        <w:jc w:val="both"/>
        <w:textAlignment w:val="baseline"/>
        <w:rPr>
          <w:color w:val="231F20"/>
          <w:lang w:val="hr-HR" w:eastAsia="hr-HR"/>
        </w:rPr>
      </w:pPr>
      <w:r w:rsidRPr="00B54AAF">
        <w:rPr>
          <w:color w:val="231F20"/>
          <w:lang w:val="hr-HR" w:eastAsia="hr-HR"/>
        </w:rPr>
        <w:t>2. u roku valjanosti odustane od svoje ponude</w:t>
      </w:r>
    </w:p>
    <w:p w14:paraId="3009EE07" w14:textId="77777777" w:rsidR="00CE5B6D" w:rsidRPr="00B54AAF" w:rsidRDefault="00CE5B6D" w:rsidP="00CE5B6D">
      <w:pPr>
        <w:spacing w:beforeLines="30" w:before="72" w:afterLines="30" w:after="72"/>
        <w:ind w:right="272"/>
        <w:jc w:val="both"/>
        <w:textAlignment w:val="baseline"/>
        <w:rPr>
          <w:color w:val="231F20"/>
          <w:lang w:val="hr-HR" w:eastAsia="hr-HR"/>
        </w:rPr>
      </w:pPr>
      <w:r w:rsidRPr="00B54AAF">
        <w:rPr>
          <w:color w:val="231F20"/>
          <w:lang w:val="hr-HR" w:eastAsia="hr-HR"/>
        </w:rPr>
        <w:t>3. odbio je potpisati ugovor o javnoj nabavi odnosno okvirni sporazum, ili</w:t>
      </w:r>
    </w:p>
    <w:p w14:paraId="07FD5006" w14:textId="77777777" w:rsidR="00CE5B6D" w:rsidRPr="00B54AAF" w:rsidRDefault="00CE5B6D" w:rsidP="00CE5B6D">
      <w:pPr>
        <w:spacing w:beforeLines="30" w:before="72" w:afterLines="30" w:after="72"/>
        <w:ind w:right="272"/>
        <w:jc w:val="both"/>
        <w:textAlignment w:val="baseline"/>
        <w:rPr>
          <w:color w:val="231F20"/>
          <w:lang w:val="hr-HR" w:eastAsia="hr-HR"/>
        </w:rPr>
      </w:pPr>
      <w:r w:rsidRPr="00B54AAF">
        <w:rPr>
          <w:color w:val="231F20"/>
          <w:lang w:val="hr-HR" w:eastAsia="hr-HR"/>
        </w:rPr>
        <w:t>4. nije dostavio jamstvo za uredno ispunjenje ugovora ili okvirnog sporazuma ako okvirni sporazum obvezuje na izvršenje, ako je zahtijevano u dokumentaciji o nabavi.</w:t>
      </w:r>
    </w:p>
    <w:p w14:paraId="6CB22FDB" w14:textId="77777777" w:rsidR="00CE5B6D" w:rsidRPr="00B54AAF" w:rsidRDefault="00CE5B6D" w:rsidP="00CE5B6D">
      <w:pPr>
        <w:autoSpaceDE w:val="0"/>
        <w:autoSpaceDN w:val="0"/>
        <w:adjustRightInd w:val="0"/>
        <w:spacing w:after="120"/>
        <w:ind w:right="272"/>
        <w:jc w:val="both"/>
        <w:rPr>
          <w:rFonts w:ascii="Calibri" w:hAnsi="Calibri"/>
          <w:lang w:val="hr-HR"/>
        </w:rPr>
      </w:pPr>
      <w:r w:rsidRPr="00B54AAF">
        <w:rPr>
          <w:rFonts w:ascii="Calibri" w:hAnsi="Calibri"/>
          <w:lang w:val="hr-HR"/>
        </w:rPr>
        <w:t>Ugovorne strane sklapaju ugovor o javnoj nabavi u pisanom obliku u roku od 30 dana od dana izvršnosti odluke o odabiru.</w:t>
      </w:r>
    </w:p>
    <w:p w14:paraId="432018FE" w14:textId="62D4C313" w:rsidR="00CE5B6D" w:rsidRPr="00B54AAF" w:rsidRDefault="003D7307" w:rsidP="00481ABA">
      <w:pPr>
        <w:pStyle w:val="Naslov3"/>
        <w:numPr>
          <w:ilvl w:val="2"/>
          <w:numId w:val="6"/>
        </w:numPr>
        <w:rPr>
          <w:rFonts w:asciiTheme="minorHAnsi" w:hAnsiTheme="minorHAnsi" w:cstheme="minorHAnsi"/>
          <w:lang w:val="hr-HR"/>
        </w:rPr>
      </w:pPr>
      <w:bookmarkStart w:id="205" w:name="_Toc513562389"/>
      <w:bookmarkStart w:id="206" w:name="_Toc528571890"/>
      <w:r w:rsidRPr="00B54AAF">
        <w:rPr>
          <w:rFonts w:asciiTheme="minorHAnsi" w:hAnsiTheme="minorHAnsi" w:cstheme="minorHAnsi"/>
          <w:lang w:val="hr-HR"/>
        </w:rPr>
        <w:t xml:space="preserve">Potpisivanje ugovora i jamstva za uredno </w:t>
      </w:r>
      <w:r w:rsidR="009273A1" w:rsidRPr="00B54AAF">
        <w:rPr>
          <w:rFonts w:asciiTheme="minorHAnsi" w:hAnsiTheme="minorHAnsi" w:cstheme="minorHAnsi"/>
          <w:lang w:val="hr-HR"/>
        </w:rPr>
        <w:t>ispunjenje</w:t>
      </w:r>
      <w:r w:rsidRPr="00B54AAF">
        <w:rPr>
          <w:rFonts w:asciiTheme="minorHAnsi" w:hAnsiTheme="minorHAnsi" w:cstheme="minorHAnsi"/>
          <w:lang w:val="hr-HR"/>
        </w:rPr>
        <w:t xml:space="preserve"> ugovora </w:t>
      </w:r>
      <w:bookmarkEnd w:id="205"/>
      <w:bookmarkEnd w:id="206"/>
    </w:p>
    <w:p w14:paraId="4CC67DFD" w14:textId="77777777" w:rsidR="003D7307" w:rsidRPr="00B54AAF" w:rsidRDefault="003D7307" w:rsidP="003D7307">
      <w:pPr>
        <w:rPr>
          <w:lang w:val="hr-HR"/>
        </w:rPr>
      </w:pPr>
    </w:p>
    <w:p w14:paraId="416B972C" w14:textId="77777777" w:rsidR="00CE5B6D" w:rsidRPr="00B54AAF" w:rsidRDefault="00CE5B6D" w:rsidP="00CE5B6D">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 xml:space="preserve">Nacrt ugovora nalazi se u </w:t>
      </w:r>
      <w:r w:rsidRPr="00B54AAF">
        <w:rPr>
          <w:rFonts w:ascii="Calibri" w:hAnsi="Calibri" w:cs="Calibri"/>
          <w:b/>
          <w:color w:val="00B0F0"/>
          <w:lang w:val="hr-HR"/>
        </w:rPr>
        <w:t>Knjizi 2</w:t>
      </w:r>
      <w:r w:rsidRPr="00B54AAF">
        <w:rPr>
          <w:rFonts w:ascii="Calibri" w:hAnsi="Calibri" w:cs="Calibri"/>
          <w:color w:val="000000"/>
          <w:lang w:val="hr-HR"/>
        </w:rPr>
        <w:t xml:space="preserve"> ove Dokumentacije o nabavi.</w:t>
      </w:r>
    </w:p>
    <w:p w14:paraId="57935716" w14:textId="08CE9B4B" w:rsidR="00CE5B6D" w:rsidRPr="00B54AAF" w:rsidRDefault="00CE5B6D" w:rsidP="00CE5B6D">
      <w:pPr>
        <w:pStyle w:val="normalKKP"/>
        <w:tabs>
          <w:tab w:val="clear" w:pos="9071"/>
          <w:tab w:val="left" w:pos="8789"/>
        </w:tabs>
        <w:ind w:left="0" w:right="284"/>
      </w:pPr>
      <w:r w:rsidRPr="00B54AAF">
        <w:rPr>
          <w:rFonts w:asciiTheme="minorHAnsi" w:hAnsiTheme="minorHAnsi"/>
        </w:rPr>
        <w:t xml:space="preserve">Naručitelj i odabrani ponuditelj će potpisati Ugovor o </w:t>
      </w:r>
      <w:r w:rsidR="00D94438">
        <w:rPr>
          <w:rFonts w:asciiTheme="minorHAnsi" w:hAnsiTheme="minorHAnsi"/>
        </w:rPr>
        <w:t xml:space="preserve">usluzi voditelja projekta </w:t>
      </w:r>
      <w:r w:rsidR="003D7307" w:rsidRPr="00B54AAF">
        <w:rPr>
          <w:rFonts w:asciiTheme="minorHAnsi" w:hAnsiTheme="minorHAnsi"/>
        </w:rPr>
        <w:t xml:space="preserve"> projektom </w:t>
      </w:r>
      <w:r w:rsidRPr="00B54AAF">
        <w:rPr>
          <w:rFonts w:asciiTheme="minorHAnsi" w:hAnsiTheme="minorHAnsi"/>
        </w:rPr>
        <w:t>nad provedbom ovog projekta u roku od 30 dana od izvršnosti odluke o odabiru, sve u skladu odredbama ZJN 2016</w:t>
      </w:r>
      <w:r w:rsidRPr="00B54AAF">
        <w:t xml:space="preserve">. </w:t>
      </w:r>
    </w:p>
    <w:p w14:paraId="4A80DA9B" w14:textId="77777777" w:rsidR="00CE5B6D" w:rsidRPr="00B54AAF" w:rsidRDefault="00CE5B6D" w:rsidP="00CE5B6D">
      <w:pPr>
        <w:pStyle w:val="normalKKP"/>
        <w:tabs>
          <w:tab w:val="clear" w:pos="9071"/>
          <w:tab w:val="left" w:pos="8789"/>
        </w:tabs>
        <w:ind w:left="0" w:right="284"/>
      </w:pPr>
    </w:p>
    <w:p w14:paraId="4C4F5090" w14:textId="221C6DEF" w:rsidR="00CE5B6D" w:rsidRPr="00B54AAF" w:rsidRDefault="00CE5B6D" w:rsidP="00CE5B6D">
      <w:pPr>
        <w:pStyle w:val="StilCalibri10tokaObostranoPrviredak102cmProred"/>
      </w:pPr>
      <w:r w:rsidRPr="00B54AAF">
        <w:t xml:space="preserve">Naručitelj će u roku od 14 dana od dana izvršnosti Odluke o odabiru poslati 4 primjerka Ugovora potpisana od strane Naručitelja odabranom ponuditelju, koji će ih u roku od 14 dana po primitku potpisati i 2 primjerka Ugovora vratiti Naručitelju zajedno s jamstvom za uredno </w:t>
      </w:r>
      <w:r w:rsidR="003D7307" w:rsidRPr="00B54AAF">
        <w:t>ispunjenje</w:t>
      </w:r>
      <w:r w:rsidRPr="00B54AAF">
        <w:t xml:space="preserve"> ugovora. </w:t>
      </w:r>
    </w:p>
    <w:p w14:paraId="19D27F81" w14:textId="25D4C424" w:rsidR="00CE5B6D" w:rsidRPr="008F3E9E" w:rsidRDefault="00CE5B6D" w:rsidP="00CE5B6D">
      <w:pPr>
        <w:pStyle w:val="StilCalibri10tokaObostranoPrviredak102cmProred"/>
        <w:rPr>
          <w:b/>
        </w:rPr>
      </w:pPr>
      <w:r w:rsidRPr="008F3E9E">
        <w:rPr>
          <w:b/>
        </w:rPr>
        <w:t xml:space="preserve">Ugovor će stupiti na snagu na dan potpisivanja od strane odabranog ponuditelja, uz uvjet da je odabrani ponuditelj u navedenom roku od 14 dana uz 4 primjerka Ugovora potpisana i sa svoje strane dostavio Naručitelju </w:t>
      </w:r>
      <w:r w:rsidR="003D7307" w:rsidRPr="008F3E9E">
        <w:rPr>
          <w:b/>
        </w:rPr>
        <w:t>jamstvom za uredno ispunjenje ugovora</w:t>
      </w:r>
      <w:r w:rsidRPr="008F3E9E">
        <w:rPr>
          <w:b/>
        </w:rPr>
        <w:t>.</w:t>
      </w:r>
    </w:p>
    <w:p w14:paraId="3B722D83" w14:textId="77777777" w:rsidR="00CE5B6D" w:rsidRPr="00B54AAF" w:rsidRDefault="00CE5B6D" w:rsidP="00CE5B6D">
      <w:pPr>
        <w:pStyle w:val="StilCalibri10tokaObostranoPrviredak102cmProred"/>
      </w:pPr>
      <w:r w:rsidRPr="00B54AAF">
        <w:t>Ukoliko u navedenom roku odabrani ponuditelj ne potpiše Ugovor i ne dostavi jamstvo za uredno izvršenje ugovora, Naručitelj će ponovno izvršiti rangiranje ponuda prema kriteriju za odabir ne uzimajući u obzir ponudu odabranog Ponuditelja te donijeti Odluku o odabiru nove najpovoljnije valjane ponude ili poništiti postupak javne nabave ukoliko postoje razlozi, te naplatiti jamstvo za ozbiljnost ponude.</w:t>
      </w:r>
    </w:p>
    <w:p w14:paraId="101C481A" w14:textId="77777777" w:rsidR="003D7307" w:rsidRPr="00B54AAF" w:rsidRDefault="003D7307" w:rsidP="00CE5B6D">
      <w:pPr>
        <w:pStyle w:val="StilCalibri10tokaObostranoPrviredak102cmProred"/>
      </w:pPr>
    </w:p>
    <w:p w14:paraId="38C62820" w14:textId="77777777" w:rsidR="0078120E" w:rsidRPr="0078120E" w:rsidRDefault="0078120E" w:rsidP="0078120E">
      <w:pPr>
        <w:ind w:right="272"/>
        <w:jc w:val="both"/>
        <w:rPr>
          <w:rFonts w:ascii="Calibri" w:hAnsi="Calibri" w:cs="ArialMT"/>
          <w:color w:val="000000"/>
          <w:lang w:val="hr-HR"/>
        </w:rPr>
      </w:pPr>
      <w:r w:rsidRPr="0078120E">
        <w:rPr>
          <w:rFonts w:ascii="Calibri" w:hAnsi="Calibri" w:cs="ArialMT"/>
          <w:color w:val="000000"/>
          <w:lang w:val="hr-HR"/>
        </w:rPr>
        <w:t>Na ovaj postupak javne nabave primjenjuje se zakonodavstvo Republike Hrvatske, te sve odredbe ZJN 2016 i pratećih podzakonskih propisa bez obzira na to da li su navedeni u ovoj Dokumentaciji odnosno da li je na iste izričito upućeno, izuzev dispozitivnih odredbi glede kojih je u ovoj Dokumentaciji drugačije određeno.</w:t>
      </w:r>
    </w:p>
    <w:p w14:paraId="24FE2E4A" w14:textId="77777777" w:rsidR="0078120E" w:rsidRPr="0078120E" w:rsidRDefault="0078120E" w:rsidP="0078120E">
      <w:pPr>
        <w:ind w:right="272"/>
        <w:jc w:val="both"/>
        <w:rPr>
          <w:rFonts w:ascii="Calibri" w:hAnsi="Calibri" w:cs="ArialMT"/>
          <w:color w:val="000000"/>
          <w:lang w:val="hr-HR"/>
        </w:rPr>
      </w:pPr>
    </w:p>
    <w:p w14:paraId="46429E7B" w14:textId="77777777" w:rsidR="0078120E" w:rsidRPr="0078120E" w:rsidRDefault="0078120E" w:rsidP="0078120E">
      <w:pPr>
        <w:ind w:right="272"/>
        <w:jc w:val="both"/>
        <w:rPr>
          <w:rFonts w:ascii="Calibri" w:hAnsi="Calibri" w:cs="ArialMT"/>
          <w:color w:val="000000"/>
          <w:lang w:val="hr-HR"/>
        </w:rPr>
      </w:pPr>
      <w:r w:rsidRPr="0078120E">
        <w:rPr>
          <w:rFonts w:ascii="Calibri" w:hAnsi="Calibri" w:cs="ArialMT"/>
          <w:color w:val="000000"/>
          <w:lang w:val="hr-HR"/>
        </w:rPr>
        <w:t>Na sklapanje i izvršenje ugovora o javnoj nabavi se primjenjuju svi prisilni propisi, te se primjenjuju i svi dispozitivni propisi osim onih glede kojih je u ovoj Dokumentaciji ili Ugovoru drugačije određeno.</w:t>
      </w:r>
    </w:p>
    <w:p w14:paraId="6CA8FCF7" w14:textId="77777777" w:rsidR="00CE5B6D" w:rsidRPr="00B54AAF" w:rsidRDefault="00CE5B6D" w:rsidP="00CE5B6D">
      <w:pPr>
        <w:ind w:right="272"/>
        <w:jc w:val="both"/>
        <w:rPr>
          <w:rFonts w:ascii="Calibri" w:hAnsi="Calibri" w:cs="ArialMT"/>
          <w:color w:val="000000"/>
          <w:lang w:val="hr-HR"/>
        </w:rPr>
      </w:pPr>
    </w:p>
    <w:p w14:paraId="29FD9148" w14:textId="77777777" w:rsidR="00CE5B6D" w:rsidRPr="00B54AAF" w:rsidRDefault="00CE5B6D" w:rsidP="00CE5B6D">
      <w:pPr>
        <w:ind w:right="272"/>
        <w:rPr>
          <w:rFonts w:ascii="Calibri" w:hAnsi="Calibri" w:cs="Calibri"/>
          <w:lang w:val="hr-HR"/>
        </w:rPr>
      </w:pPr>
      <w:r w:rsidRPr="00B54AAF">
        <w:rPr>
          <w:rFonts w:ascii="Calibri" w:hAnsi="Calibri" w:cs="Calibri"/>
          <w:color w:val="000000"/>
          <w:lang w:val="hr-HR"/>
        </w:rPr>
        <w:br w:type="page"/>
      </w:r>
    </w:p>
    <w:p w14:paraId="7FBB533D" w14:textId="77777777" w:rsidR="00CE5B6D" w:rsidRPr="00B54AAF" w:rsidRDefault="00CE5B6D" w:rsidP="00CE5B6D">
      <w:pPr>
        <w:ind w:right="272"/>
        <w:jc w:val="both"/>
        <w:rPr>
          <w:rFonts w:ascii="Calibri" w:hAnsi="Calibri" w:cs="Calibri"/>
          <w:lang w:val="hr-HR"/>
        </w:rPr>
      </w:pPr>
    </w:p>
    <w:p w14:paraId="5075546E" w14:textId="77777777" w:rsidR="00CE5B6D" w:rsidRPr="00B54AAF" w:rsidRDefault="00CE5B6D" w:rsidP="00CE5B6D">
      <w:pPr>
        <w:ind w:right="272"/>
        <w:rPr>
          <w:rFonts w:ascii="Calibri" w:hAnsi="Calibri" w:cs="Calibri"/>
          <w:lang w:val="hr-HR"/>
        </w:rPr>
      </w:pPr>
    </w:p>
    <w:p w14:paraId="4034D0CF" w14:textId="77777777" w:rsidR="00CE5B6D" w:rsidRPr="00B54AAF" w:rsidRDefault="00CE5B6D" w:rsidP="00CE5B6D">
      <w:pPr>
        <w:ind w:right="272"/>
        <w:rPr>
          <w:rFonts w:ascii="Calibri" w:hAnsi="Calibri" w:cs="Calibri"/>
          <w:lang w:val="hr-HR"/>
        </w:rPr>
      </w:pPr>
    </w:p>
    <w:p w14:paraId="453B6EAA" w14:textId="77777777" w:rsidR="00CE5B6D" w:rsidRPr="00B54AAF" w:rsidRDefault="00CE5B6D" w:rsidP="00CE5B6D">
      <w:pPr>
        <w:ind w:right="272"/>
        <w:rPr>
          <w:rFonts w:ascii="Calibri" w:hAnsi="Calibri" w:cs="Calibri"/>
          <w:lang w:val="hr-HR"/>
        </w:rPr>
      </w:pPr>
    </w:p>
    <w:p w14:paraId="141144F4" w14:textId="77777777" w:rsidR="00CE5B6D" w:rsidRPr="00B54AAF" w:rsidRDefault="00CE5B6D" w:rsidP="00CE5B6D">
      <w:pPr>
        <w:ind w:right="272"/>
        <w:rPr>
          <w:rFonts w:ascii="Calibri" w:hAnsi="Calibri" w:cs="Calibri"/>
          <w:lang w:val="hr-HR"/>
        </w:rPr>
      </w:pPr>
    </w:p>
    <w:p w14:paraId="758F0C45" w14:textId="77777777" w:rsidR="00CE5B6D" w:rsidRPr="00B54AAF" w:rsidRDefault="00CE5B6D" w:rsidP="00CE5B6D">
      <w:pPr>
        <w:ind w:right="272"/>
        <w:rPr>
          <w:rFonts w:ascii="Calibri" w:hAnsi="Calibri" w:cs="Calibri"/>
          <w:lang w:val="hr-HR"/>
        </w:rPr>
      </w:pPr>
    </w:p>
    <w:p w14:paraId="0BD6A5C9" w14:textId="77777777" w:rsidR="00CE5B6D" w:rsidRPr="00B54AAF" w:rsidRDefault="00CE5B6D" w:rsidP="00CE5B6D">
      <w:pPr>
        <w:ind w:right="272"/>
        <w:rPr>
          <w:rFonts w:ascii="Calibri" w:hAnsi="Calibri" w:cs="Calibri"/>
          <w:lang w:val="hr-HR"/>
        </w:rPr>
      </w:pPr>
    </w:p>
    <w:p w14:paraId="44A2C718" w14:textId="77777777" w:rsidR="00CE5B6D" w:rsidRPr="00B54AAF" w:rsidRDefault="00CE5B6D" w:rsidP="00CE5B6D">
      <w:pPr>
        <w:ind w:right="272"/>
        <w:rPr>
          <w:rFonts w:ascii="Calibri" w:hAnsi="Calibri" w:cs="Calibri"/>
          <w:lang w:val="hr-HR"/>
        </w:rPr>
      </w:pPr>
    </w:p>
    <w:p w14:paraId="33BCAA9A" w14:textId="77777777" w:rsidR="00CE5B6D" w:rsidRPr="00B54AAF" w:rsidRDefault="00CE5B6D" w:rsidP="00CE5B6D">
      <w:pPr>
        <w:ind w:right="272"/>
        <w:rPr>
          <w:rFonts w:ascii="Calibri" w:hAnsi="Calibri" w:cs="Calibri"/>
          <w:lang w:val="hr-HR"/>
        </w:rPr>
      </w:pPr>
    </w:p>
    <w:p w14:paraId="67E9A957" w14:textId="77777777" w:rsidR="00CE5B6D" w:rsidRPr="00B54AAF" w:rsidRDefault="00CE5B6D" w:rsidP="00CE5B6D">
      <w:pPr>
        <w:ind w:right="272"/>
        <w:rPr>
          <w:rFonts w:ascii="Calibri" w:hAnsi="Calibri" w:cs="Calibri"/>
          <w:lang w:val="hr-HR"/>
        </w:rPr>
      </w:pPr>
    </w:p>
    <w:p w14:paraId="0A124ED1" w14:textId="77777777" w:rsidR="00CE5B6D" w:rsidRPr="00B54AAF" w:rsidRDefault="00CE5B6D" w:rsidP="00CE5B6D">
      <w:pPr>
        <w:ind w:right="272"/>
        <w:rPr>
          <w:rFonts w:ascii="Calibri" w:hAnsi="Calibri" w:cs="Calibri"/>
          <w:lang w:val="hr-HR"/>
        </w:rPr>
      </w:pPr>
    </w:p>
    <w:p w14:paraId="7B666417" w14:textId="77777777" w:rsidR="00CE5B6D" w:rsidRPr="00B54AAF" w:rsidRDefault="00CE5B6D" w:rsidP="00CE5B6D">
      <w:pPr>
        <w:ind w:right="272"/>
        <w:rPr>
          <w:rFonts w:ascii="Calibri" w:hAnsi="Calibri" w:cs="Calibri"/>
          <w:lang w:val="hr-HR"/>
        </w:rPr>
      </w:pPr>
    </w:p>
    <w:p w14:paraId="221AC117" w14:textId="77777777" w:rsidR="00CE5B6D" w:rsidRPr="00B54AAF" w:rsidRDefault="00CE5B6D" w:rsidP="00CE5B6D">
      <w:pPr>
        <w:ind w:right="272"/>
        <w:rPr>
          <w:rFonts w:ascii="Calibri" w:hAnsi="Calibri" w:cs="Calibri"/>
          <w:lang w:val="hr-HR"/>
        </w:rPr>
      </w:pPr>
    </w:p>
    <w:p w14:paraId="776E5735" w14:textId="77777777" w:rsidR="00CE5B6D" w:rsidRPr="00B54AAF" w:rsidRDefault="00CE5B6D" w:rsidP="00CE5B6D">
      <w:pPr>
        <w:ind w:right="272"/>
        <w:jc w:val="center"/>
        <w:rPr>
          <w:rFonts w:ascii="Calibri" w:hAnsi="Calibri" w:cs="Calibri"/>
          <w:b/>
          <w:bCs/>
          <w:sz w:val="32"/>
          <w:szCs w:val="32"/>
          <w:lang w:val="hr-HR"/>
        </w:rPr>
      </w:pPr>
      <w:r w:rsidRPr="00B54AAF">
        <w:rPr>
          <w:rFonts w:ascii="Calibri" w:hAnsi="Calibri" w:cs="Calibri"/>
          <w:b/>
          <w:bCs/>
          <w:sz w:val="32"/>
          <w:szCs w:val="32"/>
          <w:lang w:val="hr-HR"/>
        </w:rPr>
        <w:t>Knjiga 1</w:t>
      </w:r>
    </w:p>
    <w:p w14:paraId="5F1493DF" w14:textId="77777777" w:rsidR="00CE5B6D" w:rsidRPr="00B54AAF" w:rsidRDefault="00CE5B6D" w:rsidP="00CE5B6D">
      <w:pPr>
        <w:ind w:right="272"/>
        <w:rPr>
          <w:rFonts w:ascii="Calibri" w:hAnsi="Calibri" w:cs="Calibri"/>
          <w:lang w:val="hr-HR"/>
        </w:rPr>
      </w:pPr>
    </w:p>
    <w:p w14:paraId="3379C986" w14:textId="77777777" w:rsidR="00CE5B6D" w:rsidRPr="00B54AAF" w:rsidRDefault="00CE5B6D" w:rsidP="00CE5B6D">
      <w:pPr>
        <w:ind w:right="272"/>
        <w:rPr>
          <w:rFonts w:ascii="Calibri" w:hAnsi="Calibri" w:cs="Calibri"/>
          <w:lang w:val="hr-HR"/>
        </w:rPr>
      </w:pPr>
    </w:p>
    <w:p w14:paraId="6234E8A7" w14:textId="77777777" w:rsidR="00CE5B6D" w:rsidRPr="00B54AAF" w:rsidRDefault="00CE5B6D" w:rsidP="00CE5B6D">
      <w:pPr>
        <w:ind w:right="272"/>
        <w:rPr>
          <w:rFonts w:ascii="Calibri" w:hAnsi="Calibri" w:cs="Calibri"/>
          <w:lang w:val="hr-HR"/>
        </w:rPr>
      </w:pPr>
    </w:p>
    <w:p w14:paraId="22CE39BE" w14:textId="77777777" w:rsidR="00CE5B6D" w:rsidRPr="00B54AAF" w:rsidRDefault="00CE5B6D" w:rsidP="00CE5B6D">
      <w:pPr>
        <w:ind w:right="272"/>
        <w:jc w:val="center"/>
        <w:rPr>
          <w:rFonts w:ascii="Calibri" w:hAnsi="Calibri" w:cs="Calibri"/>
          <w:b/>
          <w:bCs/>
          <w:sz w:val="32"/>
          <w:szCs w:val="32"/>
          <w:u w:val="single"/>
          <w:lang w:val="hr-HR"/>
        </w:rPr>
      </w:pPr>
      <w:r w:rsidRPr="00B54AAF">
        <w:rPr>
          <w:rFonts w:ascii="Calibri" w:hAnsi="Calibri" w:cs="Calibri"/>
          <w:b/>
          <w:bCs/>
          <w:sz w:val="32"/>
          <w:szCs w:val="32"/>
          <w:u w:val="single"/>
          <w:lang w:val="hr-HR"/>
        </w:rPr>
        <w:t>Dio 2</w:t>
      </w:r>
    </w:p>
    <w:p w14:paraId="5C89F727" w14:textId="77777777" w:rsidR="00CE5B6D" w:rsidRPr="00B54AAF" w:rsidRDefault="00CE5B6D" w:rsidP="00CE5B6D">
      <w:pPr>
        <w:ind w:right="272"/>
        <w:jc w:val="center"/>
        <w:rPr>
          <w:rFonts w:ascii="Calibri" w:hAnsi="Calibri" w:cs="Calibri"/>
          <w:b/>
          <w:bCs/>
          <w:sz w:val="32"/>
          <w:szCs w:val="32"/>
          <w:u w:val="single"/>
          <w:lang w:val="hr-HR"/>
        </w:rPr>
      </w:pPr>
    </w:p>
    <w:p w14:paraId="33DB77CC" w14:textId="77777777" w:rsidR="00CE5B6D" w:rsidRPr="00B54AAF" w:rsidRDefault="00CE5B6D" w:rsidP="00CE5B6D">
      <w:pPr>
        <w:ind w:right="272"/>
        <w:jc w:val="center"/>
        <w:rPr>
          <w:rFonts w:ascii="Calibri" w:hAnsi="Calibri" w:cs="Calibri"/>
          <w:b/>
          <w:bCs/>
          <w:sz w:val="32"/>
          <w:szCs w:val="32"/>
          <w:u w:val="single"/>
          <w:lang w:val="hr-HR"/>
        </w:rPr>
      </w:pPr>
    </w:p>
    <w:p w14:paraId="058FA4C8" w14:textId="77777777" w:rsidR="00CE5B6D" w:rsidRPr="00B54AAF" w:rsidRDefault="00CE5B6D" w:rsidP="008F0EC9">
      <w:pPr>
        <w:pStyle w:val="Naslov1"/>
        <w:ind w:left="567" w:hanging="567"/>
        <w:rPr>
          <w:lang w:val="hr-HR"/>
        </w:rPr>
      </w:pPr>
      <w:bookmarkStart w:id="207" w:name="_Toc2953283"/>
      <w:r w:rsidRPr="00B54AAF">
        <w:rPr>
          <w:lang w:val="hr-HR"/>
        </w:rPr>
        <w:t>Obrasci</w:t>
      </w:r>
      <w:bookmarkEnd w:id="207"/>
    </w:p>
    <w:p w14:paraId="72B12DB2" w14:textId="77777777" w:rsidR="00CE5B6D" w:rsidRPr="00B54AAF" w:rsidRDefault="00CE5B6D" w:rsidP="00CE5B6D">
      <w:pPr>
        <w:ind w:right="272"/>
        <w:jc w:val="center"/>
        <w:rPr>
          <w:rFonts w:ascii="Calibri" w:hAnsi="Calibri" w:cs="Calibri"/>
          <w:b/>
          <w:bCs/>
          <w:sz w:val="32"/>
          <w:szCs w:val="32"/>
          <w:u w:val="single"/>
          <w:lang w:val="hr-HR"/>
        </w:rPr>
      </w:pPr>
      <w:r w:rsidRPr="00B54AAF">
        <w:rPr>
          <w:rFonts w:ascii="Calibri" w:hAnsi="Calibri" w:cs="Calibri"/>
          <w:b/>
          <w:bCs/>
          <w:sz w:val="32"/>
          <w:szCs w:val="32"/>
          <w:u w:val="single"/>
          <w:lang w:val="hr-HR"/>
        </w:rPr>
        <w:t xml:space="preserve"> </w:t>
      </w:r>
    </w:p>
    <w:p w14:paraId="123309D7" w14:textId="77777777" w:rsidR="00CE5B6D" w:rsidRPr="00B54AAF" w:rsidRDefault="00CE5B6D" w:rsidP="00CE5B6D">
      <w:pPr>
        <w:autoSpaceDE w:val="0"/>
        <w:autoSpaceDN w:val="0"/>
        <w:adjustRightInd w:val="0"/>
        <w:spacing w:after="120"/>
        <w:ind w:right="272"/>
        <w:jc w:val="both"/>
        <w:rPr>
          <w:rFonts w:ascii="Calibri" w:hAnsi="Calibri" w:cs="Calibri"/>
          <w:color w:val="000000"/>
          <w:lang w:val="hr-HR"/>
        </w:rPr>
      </w:pPr>
    </w:p>
    <w:p w14:paraId="36A8D649" w14:textId="77777777" w:rsidR="00806FF5" w:rsidRPr="002A33D7" w:rsidRDefault="00806FF5" w:rsidP="00806FF5">
      <w:pPr>
        <w:pStyle w:val="StilCalibri10tokaObostranoPrviredak102cmProred"/>
        <w:rPr>
          <w:rFonts w:asciiTheme="minorHAnsi" w:hAnsiTheme="minorHAnsi"/>
        </w:rPr>
      </w:pPr>
      <w:r w:rsidRPr="002A33D7">
        <w:rPr>
          <w:rFonts w:asciiTheme="minorHAnsi" w:hAnsiTheme="minorHAnsi"/>
        </w:rPr>
        <w:t>Naručitelj napominje da Obrasce u ovom poglavlju koji ne podliježu ovjeri kod javnog bilježnika,  osim osobe ovlaštene za zastupanje gospodarskog subjekta, može potpisati i druga osoba koju je ovlaštena osoba za zastupanje gospodarskog subjekta ovlastila na temelju pisane punomoći.</w:t>
      </w:r>
    </w:p>
    <w:p w14:paraId="06318571" w14:textId="77777777" w:rsidR="00806FF5" w:rsidRPr="00B93B4C" w:rsidRDefault="00806FF5" w:rsidP="00806FF5">
      <w:pPr>
        <w:pStyle w:val="StilCalibri10tokaObostranoPrviredak102cmProred"/>
        <w:rPr>
          <w:rFonts w:asciiTheme="minorHAnsi" w:hAnsiTheme="minorHAnsi"/>
          <w:b/>
        </w:rPr>
      </w:pPr>
      <w:r w:rsidRPr="00B93B4C">
        <w:rPr>
          <w:rFonts w:asciiTheme="minorHAnsi" w:hAnsiTheme="minorHAnsi"/>
          <w:b/>
        </w:rPr>
        <w:t>Predlošci obrazaca i izjava koji se nalaze u ovom poglavlju Dokumentacije o nabavi su prijedlozi obrazaca i izjava. Ponuditelji mogu dostaviti izjave i u drugom obliku, ali je od važnosti da sadržaj izjave odgovara sadržaju predloženih obrazaca.</w:t>
      </w:r>
    </w:p>
    <w:p w14:paraId="34D8E823" w14:textId="77777777" w:rsidR="00806FF5" w:rsidRPr="002A33D7" w:rsidRDefault="00806FF5" w:rsidP="00806FF5">
      <w:r w:rsidRPr="002A33D7">
        <w:br w:type="page"/>
      </w:r>
    </w:p>
    <w:p w14:paraId="5D65017F" w14:textId="6F3EBA73" w:rsidR="00CE5B6D" w:rsidRPr="00B54AAF" w:rsidRDefault="00CE5B6D" w:rsidP="00CE5B6D">
      <w:pPr>
        <w:ind w:right="272"/>
        <w:jc w:val="center"/>
        <w:rPr>
          <w:rFonts w:ascii="ArialMT" w:hAnsi="ArialMT" w:cs="ArialMT"/>
          <w:color w:val="000000"/>
          <w:szCs w:val="22"/>
          <w:lang w:val="hr-HR"/>
        </w:rPr>
      </w:pPr>
    </w:p>
    <w:p w14:paraId="0278BCCF" w14:textId="3B9AA729" w:rsidR="00726ECB" w:rsidRPr="00B54AAF" w:rsidRDefault="00726ECB" w:rsidP="008F0EC9">
      <w:pPr>
        <w:pStyle w:val="Naslov21"/>
        <w:rPr>
          <w:lang w:val="hr-HR"/>
        </w:rPr>
      </w:pPr>
      <w:bookmarkStart w:id="208" w:name="_Toc424732472"/>
      <w:bookmarkStart w:id="209" w:name="_Toc488070018"/>
      <w:bookmarkStart w:id="210" w:name="_Toc488226908"/>
      <w:bookmarkStart w:id="211" w:name="_Ref513456934"/>
      <w:bookmarkStart w:id="212" w:name="_Ref513456943"/>
      <w:bookmarkStart w:id="213" w:name="_Ref513456993"/>
      <w:bookmarkStart w:id="214" w:name="_Toc526842227"/>
      <w:bookmarkStart w:id="215" w:name="_Toc2953284"/>
      <w:r w:rsidRPr="00B54AAF">
        <w:rPr>
          <w:lang w:val="hr-HR"/>
        </w:rPr>
        <w:t xml:space="preserve">obrazac </w:t>
      </w:r>
      <w:r w:rsidR="006D04AE" w:rsidRPr="00B54AAF">
        <w:rPr>
          <w:lang w:val="hr-HR"/>
        </w:rPr>
        <w:t>1</w:t>
      </w:r>
      <w:r w:rsidRPr="00B54AAF">
        <w:rPr>
          <w:lang w:val="hr-HR"/>
        </w:rPr>
        <w:t>: izjava ponuditelja o nekažnjavanju</w:t>
      </w:r>
      <w:bookmarkEnd w:id="208"/>
      <w:bookmarkEnd w:id="209"/>
      <w:bookmarkEnd w:id="210"/>
      <w:bookmarkEnd w:id="211"/>
      <w:bookmarkEnd w:id="212"/>
      <w:bookmarkEnd w:id="213"/>
      <w:bookmarkEnd w:id="214"/>
      <w:bookmarkEnd w:id="215"/>
      <w:r w:rsidR="00703DD5">
        <w:rPr>
          <w:rStyle w:val="Referencafusnote"/>
          <w:lang w:val="hr-HR"/>
        </w:rPr>
        <w:footnoteReference w:id="13"/>
      </w:r>
    </w:p>
    <w:tbl>
      <w:tblPr>
        <w:tblW w:w="50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2"/>
        <w:gridCol w:w="4429"/>
      </w:tblGrid>
      <w:tr w:rsidR="006D04AE" w:rsidRPr="00B54AAF" w14:paraId="579C2CFB" w14:textId="77777777" w:rsidTr="006D04AE">
        <w:trPr>
          <w:trHeight w:val="1348"/>
        </w:trPr>
        <w:tc>
          <w:tcPr>
            <w:tcW w:w="2564" w:type="pct"/>
            <w:shd w:val="clear" w:color="auto" w:fill="auto"/>
            <w:vAlign w:val="center"/>
          </w:tcPr>
          <w:p w14:paraId="6CEFFBAE" w14:textId="77777777" w:rsidR="006D04AE" w:rsidRPr="00B54AAF" w:rsidRDefault="006D04AE" w:rsidP="006D04AE">
            <w:pPr>
              <w:spacing w:line="276" w:lineRule="auto"/>
              <w:rPr>
                <w:rFonts w:cstheme="minorHAnsi"/>
                <w:b/>
                <w:lang w:val="hr-HR"/>
              </w:rPr>
            </w:pPr>
            <w:r w:rsidRPr="00B54AAF">
              <w:rPr>
                <w:rFonts w:cstheme="minorHAnsi"/>
                <w:b/>
                <w:lang w:val="hr-HR"/>
              </w:rPr>
              <w:t>Fond za zaštitu okoliša i energetsku učinkovitost,</w:t>
            </w:r>
          </w:p>
          <w:p w14:paraId="4D97420A" w14:textId="77777777" w:rsidR="006D04AE" w:rsidRPr="00B54AAF" w:rsidRDefault="006D04AE" w:rsidP="006D04AE">
            <w:pPr>
              <w:spacing w:line="276" w:lineRule="auto"/>
              <w:rPr>
                <w:rFonts w:eastAsia="PMingLiU" w:cstheme="minorHAnsi"/>
                <w:b/>
                <w:lang w:val="hr-HR" w:eastAsia="zh-CN"/>
              </w:rPr>
            </w:pPr>
            <w:r w:rsidRPr="00B54AAF">
              <w:rPr>
                <w:rFonts w:eastAsia="PMingLiU" w:cstheme="minorHAnsi"/>
                <w:b/>
                <w:lang w:val="hr-HR" w:eastAsia="zh-CN"/>
              </w:rPr>
              <w:t>Radnička cesta 80,</w:t>
            </w:r>
          </w:p>
          <w:p w14:paraId="3ECD65E8" w14:textId="77777777" w:rsidR="006D04AE" w:rsidRPr="00B54AAF" w:rsidRDefault="006D04AE" w:rsidP="006D04AE">
            <w:pPr>
              <w:spacing w:line="276" w:lineRule="auto"/>
              <w:rPr>
                <w:rFonts w:cstheme="minorHAnsi"/>
                <w:b/>
                <w:sz w:val="18"/>
                <w:szCs w:val="18"/>
                <w:lang w:val="hr-HR"/>
              </w:rPr>
            </w:pPr>
            <w:r w:rsidRPr="00B54AAF">
              <w:rPr>
                <w:rFonts w:eastAsia="PMingLiU" w:cstheme="minorHAnsi"/>
                <w:b/>
                <w:lang w:val="hr-HR" w:eastAsia="zh-CN"/>
              </w:rPr>
              <w:t>10000 Zagreb</w:t>
            </w:r>
          </w:p>
        </w:tc>
        <w:tc>
          <w:tcPr>
            <w:tcW w:w="2436" w:type="pct"/>
            <w:shd w:val="clear" w:color="auto" w:fill="auto"/>
            <w:vAlign w:val="center"/>
          </w:tcPr>
          <w:p w14:paraId="68CB3AD0" w14:textId="0B15B733" w:rsidR="006D04AE" w:rsidRPr="00B54AAF" w:rsidRDefault="006D04AE" w:rsidP="00C05599">
            <w:pPr>
              <w:spacing w:after="200" w:line="240" w:lineRule="exact"/>
              <w:rPr>
                <w:rFonts w:cstheme="minorHAnsi"/>
                <w:b/>
                <w:sz w:val="18"/>
                <w:szCs w:val="18"/>
                <w:lang w:val="hr-HR"/>
              </w:rPr>
            </w:pPr>
            <w:r w:rsidRPr="00B54AAF">
              <w:rPr>
                <w:rFonts w:ascii="Calibri" w:hAnsi="Calibri" w:cs="Calibri"/>
                <w:b/>
                <w:bCs/>
                <w:color w:val="000000"/>
                <w:lang w:val="hr-HR"/>
              </w:rPr>
              <w:t>„</w:t>
            </w:r>
            <w:r w:rsidRPr="00B54AAF">
              <w:rPr>
                <w:rFonts w:ascii="Calibri" w:hAnsi="Calibri" w:cs="Calibri"/>
                <w:b/>
                <w:bCs/>
                <w:lang w:val="hr-HR"/>
              </w:rPr>
              <w:t xml:space="preserve">USLUGE </w:t>
            </w:r>
            <w:r w:rsidRPr="00B54AAF">
              <w:rPr>
                <w:rFonts w:ascii="Calibri" w:hAnsi="Calibri" w:cs="Calibri"/>
                <w:b/>
                <w:bCs/>
                <w:color w:val="000000"/>
                <w:lang w:val="hr-HR"/>
              </w:rPr>
              <w:t>VODITELJA PROJEKTA NA</w:t>
            </w:r>
            <w:r w:rsidRPr="00B54AAF">
              <w:rPr>
                <w:rFonts w:ascii="Calibri" w:hAnsi="Calibri" w:cs="Calibri"/>
                <w:b/>
                <w:bCs/>
                <w:lang w:val="hr-HR"/>
              </w:rPr>
              <w:t xml:space="preserve"> PROJEKTU SANACIJE JAME SOVJAK</w:t>
            </w:r>
            <w:r w:rsidRPr="00B54AAF">
              <w:rPr>
                <w:rFonts w:ascii="Calibri" w:hAnsi="Calibri" w:cs="Calibri"/>
                <w:b/>
                <w:bCs/>
                <w:color w:val="000000"/>
                <w:lang w:val="hr-HR"/>
              </w:rPr>
              <w:t>“</w:t>
            </w:r>
          </w:p>
        </w:tc>
      </w:tr>
    </w:tbl>
    <w:p w14:paraId="1D7676D9" w14:textId="77777777" w:rsidR="00726ECB" w:rsidRPr="00B54AAF" w:rsidRDefault="00726ECB" w:rsidP="00726ECB">
      <w:pPr>
        <w:rPr>
          <w:rFonts w:cstheme="minorHAnsi"/>
          <w:lang w:val="hr-HR"/>
        </w:rPr>
      </w:pPr>
    </w:p>
    <w:p w14:paraId="64BA1841" w14:textId="77777777" w:rsidR="00726ECB" w:rsidRPr="00B54AAF" w:rsidRDefault="00726ECB" w:rsidP="00726ECB">
      <w:pPr>
        <w:autoSpaceDE w:val="0"/>
        <w:autoSpaceDN w:val="0"/>
        <w:adjustRightInd w:val="0"/>
        <w:jc w:val="center"/>
        <w:rPr>
          <w:rFonts w:cstheme="minorHAnsi"/>
          <w:b/>
          <w:bCs/>
          <w:lang w:val="hr-HR"/>
        </w:rPr>
      </w:pPr>
      <w:r w:rsidRPr="00B54AAF">
        <w:rPr>
          <w:rFonts w:cstheme="minorHAnsi"/>
          <w:b/>
          <w:bCs/>
          <w:lang w:val="hr-HR"/>
        </w:rPr>
        <w:t>IZJAVA O NEKAŽNJAVANJU ZA OSOBE I GOSPODARSKI SUBJEKT SA POSLOVNIM NASTANOM U REPUBLICI HRVATSKOJ</w:t>
      </w:r>
    </w:p>
    <w:p w14:paraId="23B1C669" w14:textId="77777777" w:rsidR="006D04AE" w:rsidRPr="00B54AAF" w:rsidRDefault="006D04AE" w:rsidP="00726ECB">
      <w:pPr>
        <w:autoSpaceDE w:val="0"/>
        <w:autoSpaceDN w:val="0"/>
        <w:adjustRightInd w:val="0"/>
        <w:jc w:val="center"/>
        <w:rPr>
          <w:rFonts w:cstheme="minorHAnsi"/>
          <w:b/>
          <w:bCs/>
          <w:lang w:val="hr-HR"/>
        </w:rPr>
      </w:pPr>
    </w:p>
    <w:p w14:paraId="52416302" w14:textId="77777777" w:rsidR="00726ECB" w:rsidRPr="00B54AAF" w:rsidRDefault="00726ECB" w:rsidP="00726ECB">
      <w:pPr>
        <w:autoSpaceDE w:val="0"/>
        <w:autoSpaceDN w:val="0"/>
        <w:adjustRightInd w:val="0"/>
        <w:rPr>
          <w:rFonts w:cstheme="minorHAnsi"/>
          <w:b/>
          <w:bCs/>
          <w:lang w:val="hr-HR"/>
        </w:rPr>
      </w:pPr>
      <w:r w:rsidRPr="00B54AAF">
        <w:rPr>
          <w:rFonts w:cstheme="minorHAnsi"/>
          <w:lang w:val="hr-HR" w:eastAsia="hr-HR"/>
        </w:rPr>
        <w:t>Temeljem članka 251 stavka 1. točka 1. te članka 265. stavka 2.</w:t>
      </w:r>
      <w:r w:rsidRPr="00B54AAF">
        <w:rPr>
          <w:rFonts w:cstheme="minorHAnsi"/>
          <w:iCs/>
          <w:lang w:val="hr-HR"/>
        </w:rPr>
        <w:t>, ZJN 2016</w:t>
      </w:r>
      <w:r w:rsidRPr="00B54AAF">
        <w:rPr>
          <w:rFonts w:cstheme="minorHAnsi"/>
          <w:lang w:val="hr-HR" w:eastAsia="hr-HR"/>
        </w:rPr>
        <w:t xml:space="preserve"> (NN 120/2016)</w:t>
      </w:r>
    </w:p>
    <w:p w14:paraId="3180250F" w14:textId="77777777" w:rsidR="00726ECB" w:rsidRPr="00B54AAF" w:rsidRDefault="00726ECB" w:rsidP="00726ECB">
      <w:pPr>
        <w:autoSpaceDE w:val="0"/>
        <w:autoSpaceDN w:val="0"/>
        <w:adjustRightInd w:val="0"/>
        <w:rPr>
          <w:rFonts w:cstheme="minorHAnsi"/>
          <w:b/>
          <w:bCs/>
          <w:lang w:val="hr-HR"/>
        </w:rPr>
      </w:pPr>
    </w:p>
    <w:p w14:paraId="1C1A886B"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kojom ja _____________________________ iz ____________________________________________</w:t>
      </w:r>
    </w:p>
    <w:p w14:paraId="40F02DCA"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w:t>
      </w:r>
      <w:r w:rsidRPr="00B54AAF">
        <w:rPr>
          <w:rFonts w:cstheme="minorHAnsi"/>
          <w:i/>
          <w:iCs/>
          <w:lang w:val="hr-HR"/>
        </w:rPr>
        <w:tab/>
      </w:r>
      <w:r w:rsidRPr="00B54AAF">
        <w:rPr>
          <w:rFonts w:cstheme="minorHAnsi"/>
          <w:i/>
          <w:iCs/>
          <w:lang w:val="hr-HR"/>
        </w:rPr>
        <w:tab/>
        <w:t>(ime i prezime)                                  (prebivalište i adresa stanovanja)</w:t>
      </w:r>
    </w:p>
    <w:p w14:paraId="2B5B3C4A" w14:textId="77777777" w:rsidR="006D04AE" w:rsidRPr="00B54AAF" w:rsidRDefault="006D04AE" w:rsidP="00726ECB">
      <w:pPr>
        <w:autoSpaceDE w:val="0"/>
        <w:autoSpaceDN w:val="0"/>
        <w:adjustRightInd w:val="0"/>
        <w:rPr>
          <w:rFonts w:cstheme="minorHAnsi"/>
          <w:i/>
          <w:iCs/>
          <w:lang w:val="hr-HR"/>
        </w:rPr>
      </w:pPr>
    </w:p>
    <w:p w14:paraId="59196BB5"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broj identifikacijskog dokumenta ________________ izdane od _______________________________</w:t>
      </w:r>
    </w:p>
    <w:p w14:paraId="3F45E9FA"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kao osoba iz članka 251. stavka 1. točke 1. ZJN 2016 za sebe, za gospodarski subjekt i za sve osobe koje su članovi upravnog, upravljačkog ili nadzornog tijela ili imaju ovlasti zastupanja, donošenja odluka ili nadzora gospodarskog subjekta:</w:t>
      </w:r>
    </w:p>
    <w:p w14:paraId="6624A09F" w14:textId="77777777" w:rsidR="006D04AE" w:rsidRPr="00B54AAF" w:rsidRDefault="006D04AE" w:rsidP="00726ECB">
      <w:pPr>
        <w:autoSpaceDE w:val="0"/>
        <w:autoSpaceDN w:val="0"/>
        <w:adjustRightInd w:val="0"/>
        <w:rPr>
          <w:rFonts w:cstheme="minorHAnsi"/>
          <w:lang w:val="hr-HR"/>
        </w:rPr>
      </w:pPr>
    </w:p>
    <w:p w14:paraId="2632E761" w14:textId="77777777" w:rsidR="006D04AE" w:rsidRPr="00B54AAF" w:rsidRDefault="006D04AE" w:rsidP="00726ECB">
      <w:pPr>
        <w:autoSpaceDE w:val="0"/>
        <w:autoSpaceDN w:val="0"/>
        <w:adjustRightInd w:val="0"/>
        <w:rPr>
          <w:rFonts w:cstheme="minorHAnsi"/>
          <w:lang w:val="hr-HR"/>
        </w:rPr>
      </w:pPr>
    </w:p>
    <w:p w14:paraId="782DF2E2"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___________________________________________________________________________________</w:t>
      </w:r>
    </w:p>
    <w:p w14:paraId="15CBCADB"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(naziv i sjedište gospodarskog subjekta, OIB)</w:t>
      </w:r>
    </w:p>
    <w:p w14:paraId="4631E5B0"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03455846"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a) sudjelovanje u zločinačkoj organizaciji, na temelju:</w:t>
      </w:r>
    </w:p>
    <w:p w14:paraId="165825E9"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 članka 328. (zločinačko udruženje) i članka 329. (počinjenje kaznenog djela u sastavu zločinačkog udruženja) Kaznenog zakona i</w:t>
      </w:r>
    </w:p>
    <w:p w14:paraId="4EB32321" w14:textId="65C020B9" w:rsidR="00726ECB" w:rsidRPr="00B54AAF" w:rsidRDefault="00726ECB" w:rsidP="00726ECB">
      <w:pPr>
        <w:autoSpaceDE w:val="0"/>
        <w:autoSpaceDN w:val="0"/>
        <w:adjustRightInd w:val="0"/>
        <w:rPr>
          <w:rFonts w:cstheme="minorHAnsi"/>
          <w:lang w:val="hr-HR"/>
        </w:rPr>
      </w:pPr>
      <w:r w:rsidRPr="00B54AAF">
        <w:rPr>
          <w:rFonts w:cstheme="minorHAnsi"/>
          <w:lang w:val="hr-HR"/>
        </w:rPr>
        <w:t>- članka 333. (udruživanje za počinjenje kaznenih djela), iz Kaznenog zakona (</w:t>
      </w:r>
      <w:r w:rsidRPr="00B54AAF">
        <w:rPr>
          <w:rFonts w:ascii="Cambria Math" w:hAnsi="Cambria Math" w:cs="Cambria Math"/>
          <w:lang w:val="hr-HR"/>
        </w:rPr>
        <w:t>≫</w:t>
      </w:r>
      <w:r w:rsidRPr="00B54AAF">
        <w:rPr>
          <w:rFonts w:cstheme="minorHAnsi"/>
          <w:lang w:val="hr-HR"/>
        </w:rPr>
        <w:t>Narodne novine</w:t>
      </w:r>
      <w:r w:rsidRPr="00B54AAF">
        <w:rPr>
          <w:rFonts w:ascii="Cambria Math" w:hAnsi="Cambria Math" w:cs="Cambria Math"/>
          <w:lang w:val="hr-HR"/>
        </w:rPr>
        <w:t>≪</w:t>
      </w:r>
      <w:r w:rsidRPr="00B54AAF">
        <w:rPr>
          <w:rFonts w:cstheme="minorHAnsi"/>
          <w:lang w:val="hr-HR"/>
        </w:rPr>
        <w:t>, br. 110/97., 27/98., 50/00., 129/00., 51/01., 111/03., 190/03., 105/04., 84/05., 71/06., 110/07., 152/08., 57/11., 77/11. i 143/12.</w:t>
      </w:r>
      <w:r w:rsidR="003A73FF">
        <w:rPr>
          <w:rFonts w:cstheme="minorHAnsi"/>
          <w:lang w:val="hr-HR"/>
        </w:rPr>
        <w:t>, 126/19</w:t>
      </w:r>
      <w:r w:rsidRPr="00B54AAF">
        <w:rPr>
          <w:rFonts w:cstheme="minorHAnsi"/>
          <w:lang w:val="hr-HR"/>
        </w:rPr>
        <w:t>);</w:t>
      </w:r>
    </w:p>
    <w:p w14:paraId="49577E68"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b) korupciju, na temelju:</w:t>
      </w:r>
    </w:p>
    <w:p w14:paraId="3C993851"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5D1261C7" w14:textId="78DEC7A9" w:rsidR="00726ECB" w:rsidRPr="00B54AAF" w:rsidRDefault="00726ECB" w:rsidP="00726ECB">
      <w:pPr>
        <w:autoSpaceDE w:val="0"/>
        <w:autoSpaceDN w:val="0"/>
        <w:adjustRightInd w:val="0"/>
        <w:rPr>
          <w:rFonts w:cstheme="minorHAnsi"/>
          <w:lang w:val="hr-HR"/>
        </w:rPr>
      </w:pPr>
      <w:r w:rsidRPr="00B54AAF">
        <w:rPr>
          <w:rFonts w:cstheme="minorHAnsi"/>
          <w:lang w:val="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Pr="00B54AAF">
        <w:rPr>
          <w:rFonts w:ascii="Cambria Math" w:hAnsi="Cambria Math" w:cs="Cambria Math"/>
          <w:lang w:val="hr-HR"/>
        </w:rPr>
        <w:t>≫</w:t>
      </w:r>
      <w:r w:rsidRPr="00B54AAF">
        <w:rPr>
          <w:rFonts w:cstheme="minorHAnsi"/>
          <w:lang w:val="hr-HR"/>
        </w:rPr>
        <w:t>Narodne novine</w:t>
      </w:r>
      <w:r w:rsidRPr="00B54AAF">
        <w:rPr>
          <w:rFonts w:ascii="Cambria Math" w:hAnsi="Cambria Math" w:cs="Cambria Math"/>
          <w:lang w:val="hr-HR"/>
        </w:rPr>
        <w:t>≪</w:t>
      </w:r>
      <w:r w:rsidRPr="00B54AAF">
        <w:rPr>
          <w:rFonts w:cstheme="minorHAnsi"/>
          <w:lang w:val="hr-HR"/>
        </w:rPr>
        <w:t>, br. 110/97., 27/98., 50/00., 129/00., 51/01., 111/03., 190/03., 105/04., 84/05., 71/06., 110/07., 152/08., 57/11., 77/11. i 143/12</w:t>
      </w:r>
      <w:r w:rsidR="003A73FF">
        <w:rPr>
          <w:rFonts w:cstheme="minorHAnsi"/>
          <w:lang w:val="hr-HR"/>
        </w:rPr>
        <w:t>, 126/19</w:t>
      </w:r>
      <w:r w:rsidRPr="00B54AAF">
        <w:rPr>
          <w:rFonts w:cstheme="minorHAnsi"/>
          <w:lang w:val="hr-HR"/>
        </w:rPr>
        <w:t>);</w:t>
      </w:r>
    </w:p>
    <w:p w14:paraId="253DEDC8"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c) prijevaru, na temelju:</w:t>
      </w:r>
    </w:p>
    <w:p w14:paraId="53D7C701"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 članka 236. (prijevara), članka 247. (prijevara u gospodarskom poslovanju), članka 256. (utaja poreza ili carine) i članka 258. (subvencijska prijevara) Kaznenog zakona i</w:t>
      </w:r>
    </w:p>
    <w:p w14:paraId="17FA57CB" w14:textId="159E905D" w:rsidR="00726ECB" w:rsidRPr="00B54AAF" w:rsidRDefault="00726ECB" w:rsidP="00726ECB">
      <w:pPr>
        <w:autoSpaceDE w:val="0"/>
        <w:autoSpaceDN w:val="0"/>
        <w:adjustRightInd w:val="0"/>
        <w:rPr>
          <w:rFonts w:cstheme="minorHAnsi"/>
          <w:lang w:val="hr-HR"/>
        </w:rPr>
      </w:pPr>
      <w:r w:rsidRPr="00B54AAF">
        <w:rPr>
          <w:rFonts w:cstheme="minorHAnsi"/>
          <w:lang w:val="hr-HR"/>
        </w:rPr>
        <w:t>- članka 224. (prijevara), članka 293. (prijevara u gospodarskom poslovanju) i članka 286. (utaja poreza i drugih davanja) iz Kaznenog zakona (</w:t>
      </w:r>
      <w:r w:rsidRPr="00B54AAF">
        <w:rPr>
          <w:rFonts w:ascii="Cambria Math" w:hAnsi="Cambria Math" w:cs="Cambria Math"/>
          <w:lang w:val="hr-HR"/>
        </w:rPr>
        <w:t>≫</w:t>
      </w:r>
      <w:r w:rsidRPr="00B54AAF">
        <w:rPr>
          <w:rFonts w:cstheme="minorHAnsi"/>
          <w:lang w:val="hr-HR"/>
        </w:rPr>
        <w:t>Narodne novine</w:t>
      </w:r>
      <w:r w:rsidRPr="00B54AAF">
        <w:rPr>
          <w:rFonts w:ascii="Cambria Math" w:hAnsi="Cambria Math" w:cs="Cambria Math"/>
          <w:lang w:val="hr-HR"/>
        </w:rPr>
        <w:t>≪</w:t>
      </w:r>
      <w:r w:rsidRPr="00B54AAF">
        <w:rPr>
          <w:rFonts w:cstheme="minorHAnsi"/>
          <w:lang w:val="hr-HR"/>
        </w:rPr>
        <w:t>, br. 110/97., 27/98., 50/00., 129/00., 51/01., 111/03., 190/03., 105/04., 84/05., 71/06., 110/07., 152/08., 57/11., 77/11. i 143/12</w:t>
      </w:r>
      <w:r w:rsidR="003A73FF">
        <w:rPr>
          <w:rFonts w:cstheme="minorHAnsi"/>
          <w:lang w:val="hr-HR"/>
        </w:rPr>
        <w:t>, 126/19</w:t>
      </w:r>
      <w:r w:rsidRPr="00B54AAF">
        <w:rPr>
          <w:rFonts w:cstheme="minorHAnsi"/>
          <w:lang w:val="hr-HR"/>
        </w:rPr>
        <w:t>)</w:t>
      </w:r>
    </w:p>
    <w:p w14:paraId="7A06C5D5"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d) terorizam ili kaznena djela povezana s terorističkim aktivnostima, na temelju:</w:t>
      </w:r>
    </w:p>
    <w:p w14:paraId="70E07A55"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 xml:space="preserve">- članka 97. (terorizam), članka 99. (javno poticanje na terorizam), članka 100. (novačenje </w:t>
      </w:r>
      <w:r w:rsidRPr="00B54AAF">
        <w:rPr>
          <w:rFonts w:cstheme="minorHAnsi"/>
          <w:sz w:val="18"/>
          <w:szCs w:val="18"/>
          <w:lang w:val="hr-HR"/>
        </w:rPr>
        <w:t>za terorizam), članka 101. (obuka za terorizam) i članka 102. (terorističko udruženje)</w:t>
      </w:r>
      <w:r w:rsidRPr="00B54AAF">
        <w:rPr>
          <w:rFonts w:cstheme="minorHAnsi"/>
          <w:lang w:val="hr-HR"/>
        </w:rPr>
        <w:t xml:space="preserve"> </w:t>
      </w:r>
      <w:r w:rsidRPr="00B54AAF">
        <w:rPr>
          <w:rFonts w:cstheme="minorHAnsi"/>
          <w:sz w:val="18"/>
          <w:szCs w:val="18"/>
          <w:lang w:val="hr-HR"/>
        </w:rPr>
        <w:t>Kaznenog zakona</w:t>
      </w:r>
    </w:p>
    <w:p w14:paraId="6EC1F5C1"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24"/>
          <w:lang w:val="hr-HR"/>
        </w:rPr>
        <w:t xml:space="preserve">- </w:t>
      </w:r>
      <w:r w:rsidRPr="00B54AAF">
        <w:rPr>
          <w:rFonts w:cstheme="minorHAnsi"/>
          <w:sz w:val="18"/>
          <w:szCs w:val="18"/>
          <w:lang w:val="hr-HR"/>
        </w:rPr>
        <w:t>članka 169. (terorizam), članka 169.a (javno poticanje na terorizam) i članka 169.b (novačenje i obuka za terorizam) iz Kaznenog zakona (</w:t>
      </w:r>
      <w:r w:rsidRPr="00B54AAF">
        <w:rPr>
          <w:rFonts w:ascii="Cambria Math" w:hAnsi="Cambria Math" w:cs="Cambria Math"/>
          <w:sz w:val="18"/>
          <w:szCs w:val="18"/>
          <w:lang w:val="hr-HR"/>
        </w:rPr>
        <w:t>≫</w:t>
      </w:r>
      <w:r w:rsidRPr="00B54AAF">
        <w:rPr>
          <w:rFonts w:cstheme="minorHAnsi"/>
          <w:sz w:val="18"/>
          <w:szCs w:val="18"/>
          <w:lang w:val="hr-HR"/>
        </w:rPr>
        <w:t>Narodne novine</w:t>
      </w:r>
      <w:r w:rsidRPr="00B54AAF">
        <w:rPr>
          <w:rFonts w:ascii="Cambria Math" w:hAnsi="Cambria Math" w:cs="Cambria Math"/>
          <w:sz w:val="18"/>
          <w:szCs w:val="18"/>
          <w:lang w:val="hr-HR"/>
        </w:rPr>
        <w:t>≪</w:t>
      </w:r>
      <w:r w:rsidRPr="00B54AAF">
        <w:rPr>
          <w:rFonts w:cstheme="minorHAnsi"/>
          <w:sz w:val="18"/>
          <w:szCs w:val="18"/>
          <w:lang w:val="hr-HR"/>
        </w:rPr>
        <w:t>, br. 110/97., 27/98., 50/00., 129/00., 51/01., 111/03., 190/03., 105/04., 84/05., 71/06., 110/07., 152/08., 57/11., 77/11. i 143/12.)</w:t>
      </w:r>
    </w:p>
    <w:p w14:paraId="21FDD617" w14:textId="77777777" w:rsidR="00726ECB" w:rsidRPr="00B54AAF" w:rsidRDefault="00726ECB" w:rsidP="00726ECB">
      <w:pPr>
        <w:autoSpaceDE w:val="0"/>
        <w:autoSpaceDN w:val="0"/>
        <w:adjustRightInd w:val="0"/>
        <w:rPr>
          <w:rFonts w:cstheme="minorHAnsi"/>
          <w:b/>
          <w:bCs/>
          <w:sz w:val="18"/>
          <w:szCs w:val="18"/>
          <w:lang w:val="hr-HR"/>
        </w:rPr>
      </w:pPr>
      <w:r w:rsidRPr="00B54AAF">
        <w:rPr>
          <w:rFonts w:cstheme="minorHAnsi"/>
          <w:b/>
          <w:bCs/>
          <w:sz w:val="18"/>
          <w:szCs w:val="18"/>
          <w:lang w:val="hr-HR"/>
        </w:rPr>
        <w:t>e) pranje novca ili financiranje terorizma, na temelju:</w:t>
      </w:r>
    </w:p>
    <w:p w14:paraId="220AF644"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24"/>
          <w:lang w:val="hr-HR"/>
        </w:rPr>
        <w:t xml:space="preserve">- </w:t>
      </w:r>
      <w:r w:rsidRPr="00B54AAF">
        <w:rPr>
          <w:rFonts w:cstheme="minorHAnsi"/>
          <w:sz w:val="18"/>
          <w:szCs w:val="18"/>
          <w:lang w:val="hr-HR"/>
        </w:rPr>
        <w:t>članka 98. (financiranje terorizma) i članka 265. (pranje novca) Kaznenog zakona i</w:t>
      </w:r>
    </w:p>
    <w:p w14:paraId="1996543D"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24"/>
          <w:lang w:val="hr-HR"/>
        </w:rPr>
        <w:t xml:space="preserve">- </w:t>
      </w:r>
      <w:r w:rsidRPr="00B54AAF">
        <w:rPr>
          <w:rFonts w:cstheme="minorHAnsi"/>
          <w:sz w:val="18"/>
          <w:szCs w:val="18"/>
          <w:lang w:val="hr-HR"/>
        </w:rPr>
        <w:t>članka 279. (pranje novca) iz Kaznenog zakona (</w:t>
      </w:r>
      <w:r w:rsidRPr="00B54AAF">
        <w:rPr>
          <w:rFonts w:ascii="Cambria Math" w:hAnsi="Cambria Math" w:cs="Cambria Math"/>
          <w:sz w:val="18"/>
          <w:szCs w:val="18"/>
          <w:lang w:val="hr-HR"/>
        </w:rPr>
        <w:t>≫</w:t>
      </w:r>
      <w:r w:rsidRPr="00B54AAF">
        <w:rPr>
          <w:rFonts w:cstheme="minorHAnsi"/>
          <w:sz w:val="18"/>
          <w:szCs w:val="18"/>
          <w:lang w:val="hr-HR"/>
        </w:rPr>
        <w:t>Narodne novine</w:t>
      </w:r>
      <w:r w:rsidRPr="00B54AAF">
        <w:rPr>
          <w:rFonts w:ascii="Cambria Math" w:hAnsi="Cambria Math" w:cs="Cambria Math"/>
          <w:sz w:val="18"/>
          <w:szCs w:val="18"/>
          <w:lang w:val="hr-HR"/>
        </w:rPr>
        <w:t>≪</w:t>
      </w:r>
      <w:r w:rsidRPr="00B54AAF">
        <w:rPr>
          <w:rFonts w:cstheme="minorHAnsi"/>
          <w:sz w:val="18"/>
          <w:szCs w:val="18"/>
          <w:lang w:val="hr-HR"/>
        </w:rPr>
        <w:t>, br. 110/97., 27/98., 50/00., 129/00., 51/01., 111/03., 190/03., 105/04., 84/05., 71/06., 110/07., 152/08., 57/11., 77/11. i 143/12.)</w:t>
      </w:r>
    </w:p>
    <w:p w14:paraId="372A7137" w14:textId="77777777" w:rsidR="00726ECB" w:rsidRPr="00B54AAF" w:rsidRDefault="00726ECB" w:rsidP="00726ECB">
      <w:pPr>
        <w:autoSpaceDE w:val="0"/>
        <w:autoSpaceDN w:val="0"/>
        <w:adjustRightInd w:val="0"/>
        <w:rPr>
          <w:rFonts w:cstheme="minorHAnsi"/>
          <w:b/>
          <w:bCs/>
          <w:sz w:val="18"/>
          <w:szCs w:val="18"/>
          <w:lang w:val="hr-HR"/>
        </w:rPr>
      </w:pPr>
      <w:r w:rsidRPr="00B54AAF">
        <w:rPr>
          <w:rFonts w:cstheme="minorHAnsi"/>
          <w:b/>
          <w:bCs/>
          <w:sz w:val="18"/>
          <w:szCs w:val="18"/>
          <w:lang w:val="hr-HR"/>
        </w:rPr>
        <w:t>f) dječji rad ili druge oblike trgovanja ljudima, na temelju:</w:t>
      </w:r>
    </w:p>
    <w:p w14:paraId="724628A3"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24"/>
          <w:lang w:val="hr-HR"/>
        </w:rPr>
        <w:t xml:space="preserve">- </w:t>
      </w:r>
      <w:r w:rsidRPr="00B54AAF">
        <w:rPr>
          <w:rFonts w:cstheme="minorHAnsi"/>
          <w:sz w:val="18"/>
          <w:szCs w:val="18"/>
          <w:lang w:val="hr-HR"/>
        </w:rPr>
        <w:t>članka 106. (trgovanje ljudima) Kaznenog zakona</w:t>
      </w:r>
    </w:p>
    <w:p w14:paraId="0891F75E"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24"/>
          <w:lang w:val="hr-HR"/>
        </w:rPr>
        <w:t xml:space="preserve">- </w:t>
      </w:r>
      <w:r w:rsidRPr="00B54AAF">
        <w:rPr>
          <w:rFonts w:cstheme="minorHAnsi"/>
          <w:sz w:val="18"/>
          <w:szCs w:val="18"/>
          <w:lang w:val="hr-HR"/>
        </w:rPr>
        <w:t>članka 175. (trgovanje ljudima i ropstvo) iz Kaznenog zakona (</w:t>
      </w:r>
      <w:r w:rsidRPr="00B54AAF">
        <w:rPr>
          <w:rFonts w:ascii="Cambria Math" w:hAnsi="Cambria Math" w:cs="Cambria Math"/>
          <w:sz w:val="18"/>
          <w:szCs w:val="18"/>
          <w:lang w:val="hr-HR"/>
        </w:rPr>
        <w:t>≫</w:t>
      </w:r>
      <w:r w:rsidRPr="00B54AAF">
        <w:rPr>
          <w:rFonts w:cstheme="minorHAnsi"/>
          <w:sz w:val="18"/>
          <w:szCs w:val="18"/>
          <w:lang w:val="hr-HR"/>
        </w:rPr>
        <w:t>Narodne novine</w:t>
      </w:r>
      <w:r w:rsidRPr="00B54AAF">
        <w:rPr>
          <w:rFonts w:ascii="Cambria Math" w:hAnsi="Cambria Math" w:cs="Cambria Math"/>
          <w:sz w:val="18"/>
          <w:szCs w:val="18"/>
          <w:lang w:val="hr-HR"/>
        </w:rPr>
        <w:t>≪</w:t>
      </w:r>
      <w:r w:rsidRPr="00B54AAF">
        <w:rPr>
          <w:rFonts w:cstheme="minorHAnsi"/>
          <w:sz w:val="18"/>
          <w:szCs w:val="18"/>
          <w:lang w:val="hr-HR"/>
        </w:rPr>
        <w:t>, br. 110/97., 27/98., 50/00., 129/00., 51/01., 111/03., 190/03., 105/04., 84/05., 71/06., 110/07., 152/08., 57/11., 77/11. i 143/12.)</w:t>
      </w:r>
    </w:p>
    <w:p w14:paraId="62CB9841" w14:textId="77777777" w:rsidR="00726ECB" w:rsidRPr="00B54AAF" w:rsidRDefault="00726ECB" w:rsidP="00726ECB">
      <w:pPr>
        <w:pStyle w:val="Default"/>
        <w:jc w:val="both"/>
        <w:rPr>
          <w:rFonts w:asciiTheme="minorHAnsi" w:hAnsiTheme="minorHAnsi" w:cstheme="minorHAnsi"/>
          <w:bCs/>
          <w:color w:val="auto"/>
          <w:sz w:val="20"/>
          <w:szCs w:val="20"/>
          <w:lang w:val="hr-HR"/>
        </w:rPr>
      </w:pPr>
    </w:p>
    <w:p w14:paraId="379CDDEA" w14:textId="77777777" w:rsidR="00726ECB" w:rsidRPr="00B54AAF" w:rsidRDefault="00726ECB" w:rsidP="00726ECB">
      <w:pPr>
        <w:pStyle w:val="Default"/>
        <w:jc w:val="both"/>
        <w:rPr>
          <w:rFonts w:asciiTheme="minorHAnsi" w:hAnsiTheme="minorHAnsi" w:cstheme="minorHAnsi"/>
          <w:color w:val="auto"/>
          <w:sz w:val="16"/>
          <w:szCs w:val="20"/>
          <w:lang w:val="hr-HR"/>
        </w:rPr>
      </w:pPr>
      <w:r w:rsidRPr="00B54AAF">
        <w:rPr>
          <w:rFonts w:asciiTheme="minorHAnsi" w:hAnsiTheme="minorHAnsi" w:cstheme="minorHAnsi"/>
          <w:bCs/>
          <w:color w:val="auto"/>
          <w:sz w:val="20"/>
          <w:szCs w:val="20"/>
          <w:lang w:val="hr-HR"/>
        </w:rPr>
        <w:t xml:space="preserve">UPUTA: </w:t>
      </w:r>
      <w:r w:rsidRPr="00B54AAF">
        <w:rPr>
          <w:rFonts w:asciiTheme="minorHAnsi" w:hAnsiTheme="minorHAnsi" w:cstheme="minorHAnsi"/>
          <w:i/>
          <w:sz w:val="20"/>
          <w:szCs w:val="20"/>
          <w:lang w:val="hr-HR"/>
        </w:rPr>
        <w:t>Sukladno članku 20. stavku 10. Pravilnika o dokumentaciji o nabavi te ponudama u postupcima javne nabave (Narodne novine, broj: 65/17)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17FA2DDB" w14:textId="77777777" w:rsidR="00726ECB" w:rsidRPr="00B54AAF" w:rsidRDefault="00726ECB" w:rsidP="00726ECB">
      <w:pPr>
        <w:pStyle w:val="Default"/>
        <w:jc w:val="both"/>
        <w:rPr>
          <w:rFonts w:asciiTheme="minorHAnsi" w:hAnsiTheme="minorHAnsi" w:cstheme="minorHAnsi"/>
          <w:i/>
          <w:sz w:val="20"/>
          <w:szCs w:val="20"/>
          <w:lang w:val="hr-HR"/>
        </w:rPr>
      </w:pPr>
    </w:p>
    <w:p w14:paraId="73BDE7D9" w14:textId="77777777" w:rsidR="00726ECB" w:rsidRPr="00B54AAF" w:rsidRDefault="00726ECB" w:rsidP="00726ECB">
      <w:pPr>
        <w:pStyle w:val="Default"/>
        <w:jc w:val="both"/>
        <w:rPr>
          <w:rFonts w:asciiTheme="minorHAnsi" w:hAnsiTheme="minorHAnsi" w:cstheme="minorHAnsi"/>
          <w:i/>
          <w:color w:val="auto"/>
          <w:sz w:val="20"/>
          <w:szCs w:val="20"/>
          <w:lang w:val="hr-HR"/>
        </w:rPr>
      </w:pPr>
      <w:r w:rsidRPr="00B54AAF">
        <w:rPr>
          <w:rFonts w:asciiTheme="minorHAnsi" w:hAnsiTheme="minorHAnsi" w:cstheme="minorHAnsi"/>
          <w:i/>
          <w:sz w:val="20"/>
          <w:szCs w:val="20"/>
          <w:lang w:val="hr-HR"/>
        </w:rPr>
        <w:t xml:space="preserve">Ovaj obrazac potpisuje osoba ovlaštena za samostalno i pojedinačno zastupanje gospodarskog subjekta (ili osobe koje su ovlaštene za skupno zastupanje gospodarskog subjekta). Izjava o nekažnjavanju mora biti s ovjerenim potpisom kod nadležne sudske ili upravne vlasti, javnog bilježnika ili strukovnog ili trgovinskog tijela u državi poslovnog nastana gospodarskog subjekta, odnosno državi čiji je osoba državljanin. </w:t>
      </w:r>
    </w:p>
    <w:p w14:paraId="57746000" w14:textId="77777777" w:rsidR="00726ECB" w:rsidRPr="00B54AAF" w:rsidRDefault="00726ECB" w:rsidP="00726ECB">
      <w:pPr>
        <w:rPr>
          <w:rFonts w:cstheme="minorHAnsi"/>
          <w:lang w:val="hr-HR"/>
        </w:rPr>
      </w:pPr>
      <w:r w:rsidRPr="00B54AAF">
        <w:rPr>
          <w:rFonts w:cstheme="minorHAnsi"/>
          <w:b/>
          <w:lang w:val="hr-HR"/>
        </w:rPr>
        <w:t>NAPOMENA:</w:t>
      </w:r>
      <w:r w:rsidRPr="00B54AAF">
        <w:rPr>
          <w:rFonts w:cstheme="minorHAnsi"/>
          <w:lang w:val="hr-HR"/>
        </w:rPr>
        <w:t xml:space="preserve"> Davatelj ove Izjave, ovom Izjavom kao ažuriranim popratnim dokumentom dokazuje da podaci koji su sadržani u dokumentu odgovaraju činjeničnom stanju u trenutku dostave naručitelju te dokazuju ono što je gospodarski subjekt naveo u EESPD-u.</w:t>
      </w:r>
    </w:p>
    <w:p w14:paraId="45F66347" w14:textId="77777777" w:rsidR="006D04AE" w:rsidRPr="00B54AAF" w:rsidRDefault="006D04AE" w:rsidP="00726ECB">
      <w:pPr>
        <w:rPr>
          <w:rFonts w:cstheme="minorHAnsi"/>
          <w:lang w:val="hr-HR"/>
        </w:rPr>
      </w:pPr>
    </w:p>
    <w:p w14:paraId="184B8173" w14:textId="77777777" w:rsidR="006D04AE" w:rsidRPr="00B54AAF" w:rsidRDefault="006D04AE" w:rsidP="00726ECB">
      <w:pPr>
        <w:rPr>
          <w:rFonts w:cstheme="minorHAnsi"/>
          <w:b/>
          <w:iCs/>
          <w:lang w:val="hr-HR" w:bidi="en-US"/>
        </w:rPr>
      </w:pPr>
    </w:p>
    <w:p w14:paraId="2693B6B2" w14:textId="77777777" w:rsidR="00726ECB" w:rsidRPr="00B54AAF" w:rsidRDefault="00726ECB" w:rsidP="00726ECB">
      <w:pPr>
        <w:rPr>
          <w:rFonts w:cstheme="minorHAnsi"/>
          <w:b/>
          <w:iCs/>
          <w:lang w:val="hr-HR" w:bidi="en-US"/>
        </w:rPr>
      </w:pPr>
    </w:p>
    <w:p w14:paraId="0BD48436" w14:textId="77777777" w:rsidR="00726ECB" w:rsidRPr="00B54AAF" w:rsidRDefault="00726ECB" w:rsidP="00726ECB">
      <w:pPr>
        <w:rPr>
          <w:rFonts w:cstheme="minorHAnsi"/>
          <w:iCs/>
          <w:lang w:val="hr-HR" w:bidi="en-US"/>
        </w:rPr>
      </w:pPr>
      <w:r w:rsidRPr="00B54AAF">
        <w:rPr>
          <w:rFonts w:cstheme="minorHAnsi"/>
          <w:b/>
          <w:iCs/>
          <w:lang w:val="hr-HR" w:bidi="en-US"/>
        </w:rPr>
        <w:t xml:space="preserve">ZA PONUDITELJA:                                 </w:t>
      </w:r>
      <w:r w:rsidRPr="00B54AAF">
        <w:rPr>
          <w:rFonts w:cstheme="minorHAnsi"/>
          <w:b/>
          <w:iCs/>
          <w:lang w:val="hr-HR" w:bidi="en-US"/>
        </w:rPr>
        <w:tab/>
      </w:r>
      <w:r w:rsidRPr="00B54AAF">
        <w:rPr>
          <w:rFonts w:cstheme="minorHAnsi"/>
          <w:iCs/>
          <w:lang w:val="hr-HR" w:bidi="en-US"/>
        </w:rPr>
        <w:t>_____________________________</w:t>
      </w:r>
    </w:p>
    <w:p w14:paraId="72E0D246" w14:textId="77777777" w:rsidR="00726ECB" w:rsidRPr="00B54AAF" w:rsidRDefault="00726ECB" w:rsidP="00726ECB">
      <w:pPr>
        <w:ind w:left="2836" w:firstLine="709"/>
        <w:rPr>
          <w:rFonts w:cstheme="minorHAnsi"/>
          <w:iCs/>
          <w:lang w:val="hr-HR" w:bidi="en-US"/>
        </w:rPr>
      </w:pPr>
      <w:r w:rsidRPr="00B54AAF">
        <w:rPr>
          <w:rFonts w:cstheme="minorHAnsi"/>
          <w:iCs/>
          <w:lang w:val="hr-HR" w:bidi="en-US"/>
        </w:rPr>
        <w:t>(ime, prezime i funkcija ovlaštene osobe)</w:t>
      </w:r>
    </w:p>
    <w:p w14:paraId="35EFAC49" w14:textId="77777777" w:rsidR="00726ECB" w:rsidRPr="00B54AAF" w:rsidRDefault="00726ECB" w:rsidP="00726ECB">
      <w:pPr>
        <w:rPr>
          <w:rFonts w:cstheme="minorHAnsi"/>
          <w:iCs/>
          <w:lang w:val="hr-HR" w:bidi="en-US"/>
        </w:rPr>
      </w:pPr>
      <w:r w:rsidRPr="00B54AAF">
        <w:rPr>
          <w:rFonts w:cstheme="minorHAnsi"/>
          <w:b/>
          <w:iCs/>
          <w:lang w:val="hr-HR" w:bidi="en-US"/>
        </w:rPr>
        <w:t>POTPIS OVLAŠTENE OSOBE:            MP</w:t>
      </w:r>
      <w:r w:rsidRPr="00B54AAF">
        <w:rPr>
          <w:rStyle w:val="Referencafusnote"/>
          <w:rFonts w:eastAsiaTheme="majorEastAsia" w:cstheme="minorHAnsi"/>
          <w:b/>
          <w:iCs/>
          <w:lang w:val="hr-HR" w:bidi="en-US"/>
        </w:rPr>
        <w:footnoteReference w:id="14"/>
      </w:r>
      <w:r w:rsidRPr="00B54AAF">
        <w:rPr>
          <w:rFonts w:cstheme="minorHAnsi"/>
          <w:b/>
          <w:iCs/>
          <w:lang w:val="hr-HR" w:bidi="en-US"/>
        </w:rPr>
        <w:tab/>
      </w:r>
      <w:r w:rsidRPr="00B54AAF">
        <w:rPr>
          <w:rFonts w:cstheme="minorHAnsi"/>
          <w:iCs/>
          <w:lang w:val="hr-HR" w:bidi="en-US"/>
        </w:rPr>
        <w:t>_____________________________</w:t>
      </w:r>
    </w:p>
    <w:p w14:paraId="46B132E1" w14:textId="77777777" w:rsidR="00726ECB" w:rsidRPr="00B54AAF" w:rsidRDefault="00726ECB" w:rsidP="00726ECB">
      <w:pPr>
        <w:rPr>
          <w:rFonts w:cstheme="minorHAnsi"/>
          <w:i/>
          <w:iCs/>
          <w:lang w:val="hr-HR" w:bidi="en-US"/>
        </w:rPr>
      </w:pPr>
    </w:p>
    <w:p w14:paraId="16F9AAB9" w14:textId="77777777" w:rsidR="00726ECB" w:rsidRPr="00B54AAF" w:rsidRDefault="00726ECB" w:rsidP="00726ECB">
      <w:pPr>
        <w:rPr>
          <w:rFonts w:cstheme="minorHAnsi"/>
          <w:iCs/>
          <w:lang w:val="hr-HR" w:bidi="en-US"/>
        </w:rPr>
      </w:pPr>
      <w:r w:rsidRPr="00B54AAF">
        <w:rPr>
          <w:rFonts w:cstheme="minorHAnsi"/>
          <w:b/>
          <w:iCs/>
          <w:lang w:val="hr-HR" w:bidi="en-US"/>
        </w:rPr>
        <w:t xml:space="preserve">Mjesto i datum:                                     </w:t>
      </w:r>
      <w:r w:rsidRPr="00B54AAF">
        <w:rPr>
          <w:rFonts w:cstheme="minorHAnsi"/>
          <w:b/>
          <w:iCs/>
          <w:lang w:val="hr-HR" w:bidi="en-US"/>
        </w:rPr>
        <w:tab/>
      </w:r>
      <w:r w:rsidRPr="00B54AAF">
        <w:rPr>
          <w:rFonts w:cstheme="minorHAnsi"/>
          <w:iCs/>
          <w:lang w:val="hr-HR" w:bidi="en-US"/>
        </w:rPr>
        <w:t>_____________________________</w:t>
      </w:r>
    </w:p>
    <w:p w14:paraId="03172B8A" w14:textId="77777777" w:rsidR="00726ECB" w:rsidRPr="00B54AAF" w:rsidRDefault="00726ECB" w:rsidP="00726ECB">
      <w:pPr>
        <w:rPr>
          <w:rFonts w:cstheme="minorHAnsi"/>
          <w:iCs/>
          <w:lang w:val="hr-HR" w:bidi="en-US"/>
        </w:rPr>
      </w:pPr>
      <w:r w:rsidRPr="00B54AAF">
        <w:rPr>
          <w:rFonts w:cstheme="minorHAnsi"/>
          <w:iCs/>
          <w:lang w:val="hr-HR" w:bidi="en-US"/>
        </w:rPr>
        <w:br w:type="page"/>
      </w:r>
    </w:p>
    <w:p w14:paraId="2AEE06AE" w14:textId="01AFC08D" w:rsidR="00726ECB" w:rsidRPr="00B54AAF" w:rsidRDefault="005762CF" w:rsidP="008F0EC9">
      <w:pPr>
        <w:pStyle w:val="Naslov21"/>
        <w:rPr>
          <w:lang w:val="hr-HR"/>
        </w:rPr>
      </w:pPr>
      <w:bookmarkStart w:id="216" w:name="_Toc526842228"/>
      <w:bookmarkStart w:id="217" w:name="_Toc2953285"/>
      <w:r w:rsidRPr="00B54AAF">
        <w:rPr>
          <w:lang w:val="hr-HR"/>
        </w:rPr>
        <w:t xml:space="preserve">obrazac </w:t>
      </w:r>
      <w:r w:rsidR="00C05599" w:rsidRPr="00B54AAF">
        <w:rPr>
          <w:lang w:val="hr-HR"/>
        </w:rPr>
        <w:t>2</w:t>
      </w:r>
      <w:r w:rsidR="00726ECB" w:rsidRPr="00B54AAF">
        <w:rPr>
          <w:lang w:val="hr-HR"/>
        </w:rPr>
        <w:t>: izjava ponuditelja o nekažnjavanju</w:t>
      </w:r>
      <w:bookmarkEnd w:id="216"/>
      <w:bookmarkEnd w:id="217"/>
      <w:r w:rsidR="00703DD5">
        <w:rPr>
          <w:rStyle w:val="Referencafusnote"/>
          <w:lang w:val="hr-HR"/>
        </w:rPr>
        <w:footnoteReference w:id="15"/>
      </w:r>
    </w:p>
    <w:tbl>
      <w:tblPr>
        <w:tblW w:w="50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2"/>
        <w:gridCol w:w="4429"/>
      </w:tblGrid>
      <w:tr w:rsidR="00C05599" w:rsidRPr="00B54AAF" w14:paraId="45AFF962" w14:textId="77777777" w:rsidTr="00C05599">
        <w:trPr>
          <w:trHeight w:val="1348"/>
        </w:trPr>
        <w:tc>
          <w:tcPr>
            <w:tcW w:w="2564" w:type="pct"/>
            <w:shd w:val="clear" w:color="auto" w:fill="auto"/>
            <w:vAlign w:val="center"/>
          </w:tcPr>
          <w:p w14:paraId="0BA44F4A" w14:textId="77777777" w:rsidR="00C05599" w:rsidRPr="00B54AAF" w:rsidRDefault="00C05599" w:rsidP="00C05599">
            <w:pPr>
              <w:spacing w:line="276" w:lineRule="auto"/>
              <w:rPr>
                <w:rFonts w:cstheme="minorHAnsi"/>
                <w:b/>
                <w:lang w:val="hr-HR"/>
              </w:rPr>
            </w:pPr>
            <w:r w:rsidRPr="00B54AAF">
              <w:rPr>
                <w:rFonts w:cstheme="minorHAnsi"/>
                <w:b/>
                <w:lang w:val="hr-HR"/>
              </w:rPr>
              <w:t>Fond za zaštitu okoliša i energetsku učinkovitost,</w:t>
            </w:r>
          </w:p>
          <w:p w14:paraId="39828D3E" w14:textId="77777777" w:rsidR="00C05599" w:rsidRPr="00B54AAF" w:rsidRDefault="00C05599" w:rsidP="00C05599">
            <w:pPr>
              <w:spacing w:line="276" w:lineRule="auto"/>
              <w:rPr>
                <w:rFonts w:eastAsia="PMingLiU" w:cstheme="minorHAnsi"/>
                <w:b/>
                <w:lang w:val="hr-HR" w:eastAsia="zh-CN"/>
              </w:rPr>
            </w:pPr>
            <w:r w:rsidRPr="00B54AAF">
              <w:rPr>
                <w:rFonts w:eastAsia="PMingLiU" w:cstheme="minorHAnsi"/>
                <w:b/>
                <w:lang w:val="hr-HR" w:eastAsia="zh-CN"/>
              </w:rPr>
              <w:t>Radnička cesta 80,</w:t>
            </w:r>
          </w:p>
          <w:p w14:paraId="607168AD" w14:textId="77777777" w:rsidR="00C05599" w:rsidRPr="00B54AAF" w:rsidRDefault="00C05599" w:rsidP="00C05599">
            <w:pPr>
              <w:spacing w:line="276" w:lineRule="auto"/>
              <w:rPr>
                <w:rFonts w:cstheme="minorHAnsi"/>
                <w:b/>
                <w:sz w:val="18"/>
                <w:szCs w:val="18"/>
                <w:lang w:val="hr-HR"/>
              </w:rPr>
            </w:pPr>
            <w:r w:rsidRPr="00B54AAF">
              <w:rPr>
                <w:rFonts w:eastAsia="PMingLiU" w:cstheme="minorHAnsi"/>
                <w:b/>
                <w:lang w:val="hr-HR" w:eastAsia="zh-CN"/>
              </w:rPr>
              <w:t>10000 Zagreb</w:t>
            </w:r>
          </w:p>
        </w:tc>
        <w:tc>
          <w:tcPr>
            <w:tcW w:w="2436" w:type="pct"/>
            <w:vAlign w:val="center"/>
          </w:tcPr>
          <w:p w14:paraId="481AB0A3" w14:textId="5449D6EA" w:rsidR="00C05599" w:rsidRPr="00B54AAF" w:rsidRDefault="00C05599" w:rsidP="00C05599">
            <w:pPr>
              <w:spacing w:after="200" w:line="240" w:lineRule="exact"/>
              <w:rPr>
                <w:rFonts w:ascii="Calibri" w:hAnsi="Calibri" w:cs="Calibri"/>
                <w:b/>
                <w:bCs/>
                <w:color w:val="000000"/>
                <w:lang w:val="hr-HR"/>
              </w:rPr>
            </w:pPr>
            <w:r w:rsidRPr="00B54AAF">
              <w:rPr>
                <w:rFonts w:ascii="Calibri" w:hAnsi="Calibri" w:cs="Calibri"/>
                <w:b/>
                <w:bCs/>
                <w:color w:val="000000"/>
                <w:lang w:val="hr-HR"/>
              </w:rPr>
              <w:t>„</w:t>
            </w:r>
            <w:r w:rsidRPr="00B54AAF">
              <w:rPr>
                <w:rFonts w:ascii="Calibri" w:hAnsi="Calibri" w:cs="Calibri"/>
                <w:b/>
                <w:bCs/>
                <w:lang w:val="hr-HR"/>
              </w:rPr>
              <w:t xml:space="preserve">USLUGE </w:t>
            </w:r>
            <w:r w:rsidRPr="00B54AAF">
              <w:rPr>
                <w:rFonts w:ascii="Calibri" w:hAnsi="Calibri" w:cs="Calibri"/>
                <w:b/>
                <w:bCs/>
                <w:color w:val="000000"/>
                <w:lang w:val="hr-HR"/>
              </w:rPr>
              <w:t>VODITELJA PROJEKTA NA</w:t>
            </w:r>
            <w:r w:rsidRPr="00B54AAF">
              <w:rPr>
                <w:rFonts w:ascii="Calibri" w:hAnsi="Calibri" w:cs="Calibri"/>
                <w:b/>
                <w:bCs/>
                <w:lang w:val="hr-HR"/>
              </w:rPr>
              <w:t xml:space="preserve"> PROJEKTU SANACIJE JAME SOVJAK</w:t>
            </w:r>
            <w:r w:rsidRPr="00B54AAF">
              <w:rPr>
                <w:rFonts w:ascii="Calibri" w:hAnsi="Calibri" w:cs="Calibri"/>
                <w:b/>
                <w:bCs/>
                <w:color w:val="000000"/>
                <w:lang w:val="hr-HR"/>
              </w:rPr>
              <w:t>“</w:t>
            </w:r>
          </w:p>
        </w:tc>
      </w:tr>
    </w:tbl>
    <w:p w14:paraId="0AFF050A" w14:textId="77777777" w:rsidR="003D73AB" w:rsidRPr="00B54AAF" w:rsidRDefault="003D73AB" w:rsidP="003D73AB">
      <w:pPr>
        <w:autoSpaceDE w:val="0"/>
        <w:autoSpaceDN w:val="0"/>
        <w:adjustRightInd w:val="0"/>
        <w:jc w:val="center"/>
        <w:rPr>
          <w:rFonts w:cstheme="minorHAnsi"/>
          <w:b/>
          <w:bCs/>
          <w:lang w:val="hr-HR"/>
        </w:rPr>
      </w:pPr>
    </w:p>
    <w:p w14:paraId="088307E0" w14:textId="77777777" w:rsidR="00726ECB" w:rsidRPr="00B54AAF" w:rsidRDefault="00726ECB" w:rsidP="003D73AB">
      <w:pPr>
        <w:autoSpaceDE w:val="0"/>
        <w:autoSpaceDN w:val="0"/>
        <w:adjustRightInd w:val="0"/>
        <w:jc w:val="center"/>
        <w:rPr>
          <w:rFonts w:cstheme="minorHAnsi"/>
          <w:b/>
          <w:bCs/>
          <w:lang w:val="hr-HR"/>
        </w:rPr>
      </w:pPr>
      <w:r w:rsidRPr="00B54AAF">
        <w:rPr>
          <w:rFonts w:cstheme="minorHAnsi"/>
          <w:b/>
          <w:bCs/>
          <w:lang w:val="hr-HR"/>
        </w:rPr>
        <w:t>IZJAVA O NEKAŽNJAVANJU ZA OSOBE I GOSPODARSKI SUBJEKT SA POSLOVNIM NASTANOM IZVAN REPUBLIKE HRVATSKE</w:t>
      </w:r>
    </w:p>
    <w:p w14:paraId="09E33222" w14:textId="77777777" w:rsidR="006D04AE" w:rsidRPr="00B54AAF" w:rsidRDefault="006D04AE" w:rsidP="003D73AB">
      <w:pPr>
        <w:autoSpaceDE w:val="0"/>
        <w:autoSpaceDN w:val="0"/>
        <w:adjustRightInd w:val="0"/>
        <w:jc w:val="center"/>
        <w:rPr>
          <w:rFonts w:cstheme="minorHAnsi"/>
          <w:b/>
          <w:bCs/>
          <w:lang w:val="hr-HR"/>
        </w:rPr>
      </w:pPr>
    </w:p>
    <w:p w14:paraId="25D1CB82" w14:textId="77777777" w:rsidR="00726ECB" w:rsidRPr="00B54AAF" w:rsidRDefault="00726ECB" w:rsidP="00726ECB">
      <w:pPr>
        <w:autoSpaceDE w:val="0"/>
        <w:autoSpaceDN w:val="0"/>
        <w:adjustRightInd w:val="0"/>
        <w:rPr>
          <w:rFonts w:cstheme="minorHAnsi"/>
          <w:b/>
          <w:bCs/>
          <w:lang w:val="hr-HR"/>
        </w:rPr>
      </w:pPr>
      <w:r w:rsidRPr="00B54AAF">
        <w:rPr>
          <w:rFonts w:cstheme="minorHAnsi"/>
          <w:lang w:val="hr-HR" w:eastAsia="hr-HR"/>
        </w:rPr>
        <w:t>Temeljem članka 251 stavka 1. točka 2. te članka 265. stavka 2.</w:t>
      </w:r>
      <w:r w:rsidRPr="00B54AAF">
        <w:rPr>
          <w:rFonts w:cstheme="minorHAnsi"/>
          <w:iCs/>
          <w:lang w:val="hr-HR"/>
        </w:rPr>
        <w:t>, ZJN 2016</w:t>
      </w:r>
      <w:r w:rsidRPr="00B54AAF">
        <w:rPr>
          <w:rFonts w:cstheme="minorHAnsi"/>
          <w:lang w:val="hr-HR" w:eastAsia="hr-HR"/>
        </w:rPr>
        <w:t xml:space="preserve"> (NN 120/2016)</w:t>
      </w:r>
    </w:p>
    <w:p w14:paraId="7C78F75D"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kojom ja _____________________________ iz ____________________________________________</w:t>
      </w:r>
    </w:p>
    <w:p w14:paraId="47B6B361"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w:t>
      </w:r>
      <w:r w:rsidRPr="00B54AAF">
        <w:rPr>
          <w:rFonts w:cstheme="minorHAnsi"/>
          <w:i/>
          <w:iCs/>
          <w:lang w:val="hr-HR"/>
        </w:rPr>
        <w:tab/>
      </w:r>
      <w:r w:rsidRPr="00B54AAF">
        <w:rPr>
          <w:rFonts w:cstheme="minorHAnsi"/>
          <w:i/>
          <w:iCs/>
          <w:lang w:val="hr-HR"/>
        </w:rPr>
        <w:tab/>
      </w:r>
      <w:r w:rsidRPr="00B54AAF">
        <w:rPr>
          <w:rFonts w:cstheme="minorHAnsi"/>
          <w:i/>
          <w:iCs/>
          <w:lang w:val="hr-HR"/>
        </w:rPr>
        <w:tab/>
        <w:t xml:space="preserve"> (ime i prezime)                    (prebivalište i adresa stanovanja)</w:t>
      </w:r>
    </w:p>
    <w:p w14:paraId="6C06F72C" w14:textId="77777777" w:rsidR="006D04AE" w:rsidRPr="00B54AAF" w:rsidRDefault="006D04AE" w:rsidP="00726ECB">
      <w:pPr>
        <w:autoSpaceDE w:val="0"/>
        <w:autoSpaceDN w:val="0"/>
        <w:adjustRightInd w:val="0"/>
        <w:rPr>
          <w:rFonts w:cstheme="minorHAnsi"/>
          <w:i/>
          <w:iCs/>
          <w:lang w:val="hr-HR"/>
        </w:rPr>
      </w:pPr>
    </w:p>
    <w:p w14:paraId="470C6F2C"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broj identifikacijskog dokumenta ________________ izdane od _______________________________</w:t>
      </w:r>
    </w:p>
    <w:p w14:paraId="4311CA25"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kao osoba iz članka 251. stavka 1. točke 2. ZJN 2016 za sebe, za gospodarski subjekt i za sve osobe koje su članovi upravnog, upravljačkog ili nadzornog tijela ili imaju ovlasti zastupanja, donošenja odluka ili nadzora gospodarskog subjekta:</w:t>
      </w:r>
    </w:p>
    <w:p w14:paraId="6245555C" w14:textId="77777777" w:rsidR="006D04AE" w:rsidRPr="00B54AAF" w:rsidRDefault="006D04AE" w:rsidP="00726ECB">
      <w:pPr>
        <w:autoSpaceDE w:val="0"/>
        <w:autoSpaceDN w:val="0"/>
        <w:adjustRightInd w:val="0"/>
        <w:rPr>
          <w:rFonts w:cstheme="minorHAnsi"/>
          <w:lang w:val="hr-HR"/>
        </w:rPr>
      </w:pPr>
    </w:p>
    <w:p w14:paraId="18E8865D" w14:textId="77777777" w:rsidR="006D04AE" w:rsidRPr="00B54AAF" w:rsidRDefault="006D04AE" w:rsidP="00726ECB">
      <w:pPr>
        <w:autoSpaceDE w:val="0"/>
        <w:autoSpaceDN w:val="0"/>
        <w:adjustRightInd w:val="0"/>
        <w:rPr>
          <w:rFonts w:cstheme="minorHAnsi"/>
          <w:lang w:val="hr-HR"/>
        </w:rPr>
      </w:pPr>
    </w:p>
    <w:p w14:paraId="1C84BB25"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___________________________________________________________________________________</w:t>
      </w:r>
    </w:p>
    <w:p w14:paraId="2B0C3BC8"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(naziv i sjedište gospodarskog subjekta, OIB ili identifikacijski broj zemlje poslovnog nastana)</w:t>
      </w:r>
    </w:p>
    <w:p w14:paraId="2B774C64" w14:textId="77777777" w:rsidR="006D04AE" w:rsidRPr="00B54AAF" w:rsidRDefault="006D04AE" w:rsidP="00726ECB">
      <w:pPr>
        <w:autoSpaceDE w:val="0"/>
        <w:autoSpaceDN w:val="0"/>
        <w:adjustRightInd w:val="0"/>
        <w:rPr>
          <w:rFonts w:cstheme="minorHAnsi"/>
          <w:i/>
          <w:iCs/>
          <w:lang w:val="hr-HR"/>
        </w:rPr>
      </w:pPr>
    </w:p>
    <w:p w14:paraId="0F5E2A1F"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2A829F29"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a) sudjelovanje u zločinačkoj organizaciji, na temelju:</w:t>
      </w:r>
    </w:p>
    <w:p w14:paraId="7020AEB3" w14:textId="77777777" w:rsidR="00726ECB" w:rsidRPr="00B54AAF" w:rsidRDefault="00726ECB" w:rsidP="00481ABA">
      <w:pPr>
        <w:pStyle w:val="Odlomakpopisa"/>
        <w:numPr>
          <w:ilvl w:val="0"/>
          <w:numId w:val="38"/>
        </w:numPr>
        <w:autoSpaceDE w:val="0"/>
        <w:autoSpaceDN w:val="0"/>
        <w:adjustRightInd w:val="0"/>
        <w:spacing w:before="120" w:after="120"/>
        <w:jc w:val="both"/>
        <w:rPr>
          <w:rFonts w:cstheme="minorHAnsi"/>
          <w:lang w:val="hr-HR"/>
        </w:rPr>
      </w:pPr>
      <w:r w:rsidRPr="00B54AAF">
        <w:rPr>
          <w:rFonts w:cstheme="minorHAnsi"/>
          <w:lang w:val="hr-HR"/>
        </w:rPr>
        <w:t>članka 328. (zločinačko udruženje) i članka 329. (počinjenje kaznenog djela u sastavu zločinačkog udruženja) Kaznenog zakona i</w:t>
      </w:r>
    </w:p>
    <w:p w14:paraId="30DAFBD2" w14:textId="7F14FDE6" w:rsidR="00726ECB" w:rsidRPr="00B54AAF" w:rsidRDefault="00726ECB" w:rsidP="00481ABA">
      <w:pPr>
        <w:pStyle w:val="Odlomakpopisa"/>
        <w:numPr>
          <w:ilvl w:val="0"/>
          <w:numId w:val="38"/>
        </w:numPr>
        <w:autoSpaceDE w:val="0"/>
        <w:autoSpaceDN w:val="0"/>
        <w:adjustRightInd w:val="0"/>
        <w:spacing w:before="120" w:after="120"/>
        <w:jc w:val="both"/>
        <w:rPr>
          <w:rFonts w:cstheme="minorHAnsi"/>
          <w:lang w:val="hr-HR"/>
        </w:rPr>
      </w:pPr>
      <w:r w:rsidRPr="00B54AAF">
        <w:rPr>
          <w:rFonts w:cstheme="minorHAnsi"/>
          <w:lang w:val="hr-HR"/>
        </w:rPr>
        <w:t>članka 333. (udruživanje za počinjenje kaznenih djela), iz Kaznenog zakona (</w:t>
      </w:r>
      <w:r w:rsidRPr="00B54AAF">
        <w:rPr>
          <w:rFonts w:ascii="Cambria Math" w:hAnsi="Cambria Math" w:cs="Cambria Math"/>
          <w:lang w:val="hr-HR"/>
        </w:rPr>
        <w:t>≫</w:t>
      </w:r>
      <w:r w:rsidRPr="00B54AAF">
        <w:rPr>
          <w:rFonts w:cstheme="minorHAnsi"/>
          <w:lang w:val="hr-HR"/>
        </w:rPr>
        <w:t>Narodne novine</w:t>
      </w:r>
      <w:r w:rsidRPr="00B54AAF">
        <w:rPr>
          <w:rFonts w:ascii="Cambria Math" w:hAnsi="Cambria Math" w:cs="Cambria Math"/>
          <w:lang w:val="hr-HR"/>
        </w:rPr>
        <w:t>≪</w:t>
      </w:r>
      <w:r w:rsidRPr="00B54AAF">
        <w:rPr>
          <w:rFonts w:cstheme="minorHAnsi"/>
          <w:lang w:val="hr-HR"/>
        </w:rPr>
        <w:t>, br. 110/97., 27/98., 50/00., 129/00., 51/01., 111/03., 190/03., 105/04., 84/05., 71/06., 110/07., 152/08., 57/11., 77/11. i 143/12</w:t>
      </w:r>
      <w:r w:rsidR="003A73FF">
        <w:rPr>
          <w:rFonts w:cstheme="minorHAnsi"/>
          <w:lang w:val="hr-HR"/>
        </w:rPr>
        <w:t>, 126/19</w:t>
      </w:r>
      <w:r w:rsidRPr="00B54AAF">
        <w:rPr>
          <w:rFonts w:cstheme="minorHAnsi"/>
          <w:lang w:val="hr-HR"/>
        </w:rPr>
        <w:t>);</w:t>
      </w:r>
    </w:p>
    <w:p w14:paraId="5BFB6541"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b) korupciju, na temelju:</w:t>
      </w:r>
    </w:p>
    <w:p w14:paraId="566850C5" w14:textId="77777777" w:rsidR="00726ECB" w:rsidRPr="00B54AAF" w:rsidRDefault="00726ECB" w:rsidP="00481ABA">
      <w:pPr>
        <w:pStyle w:val="Odlomakpopisa"/>
        <w:numPr>
          <w:ilvl w:val="0"/>
          <w:numId w:val="39"/>
        </w:numPr>
        <w:autoSpaceDE w:val="0"/>
        <w:autoSpaceDN w:val="0"/>
        <w:adjustRightInd w:val="0"/>
        <w:spacing w:before="120" w:after="120"/>
        <w:jc w:val="both"/>
        <w:rPr>
          <w:rFonts w:cstheme="minorHAnsi"/>
          <w:lang w:val="hr-HR"/>
        </w:rPr>
      </w:pPr>
      <w:r w:rsidRPr="00B54AAF">
        <w:rPr>
          <w:rFonts w:cstheme="minorHAnsi"/>
          <w:lang w:val="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7AEF6D74" w14:textId="77777777" w:rsidR="00726ECB" w:rsidRPr="00B54AAF" w:rsidRDefault="00726ECB" w:rsidP="00481ABA">
      <w:pPr>
        <w:pStyle w:val="Odlomakpopisa"/>
        <w:numPr>
          <w:ilvl w:val="0"/>
          <w:numId w:val="39"/>
        </w:numPr>
        <w:autoSpaceDE w:val="0"/>
        <w:autoSpaceDN w:val="0"/>
        <w:adjustRightInd w:val="0"/>
        <w:spacing w:before="120" w:after="120"/>
        <w:jc w:val="both"/>
        <w:rPr>
          <w:rFonts w:cstheme="minorHAnsi"/>
          <w:lang w:val="hr-HR"/>
        </w:rPr>
      </w:pPr>
      <w:r w:rsidRPr="00B54AAF">
        <w:rPr>
          <w:rFonts w:cstheme="minorHAnsi"/>
          <w:lang w:val="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Pr="00B54AAF">
        <w:rPr>
          <w:rFonts w:ascii="Cambria Math" w:hAnsi="Cambria Math" w:cs="Cambria Math"/>
          <w:lang w:val="hr-HR"/>
        </w:rPr>
        <w:t>≫</w:t>
      </w:r>
      <w:r w:rsidRPr="00B54AAF">
        <w:rPr>
          <w:rFonts w:cstheme="minorHAnsi"/>
          <w:lang w:val="hr-HR"/>
        </w:rPr>
        <w:t>Narodne novine</w:t>
      </w:r>
      <w:r w:rsidRPr="00B54AAF">
        <w:rPr>
          <w:rFonts w:ascii="Cambria Math" w:hAnsi="Cambria Math" w:cs="Cambria Math"/>
          <w:lang w:val="hr-HR"/>
        </w:rPr>
        <w:t>≪</w:t>
      </w:r>
      <w:r w:rsidRPr="00B54AAF">
        <w:rPr>
          <w:rFonts w:cstheme="minorHAnsi"/>
          <w:lang w:val="hr-HR"/>
        </w:rPr>
        <w:t>, br. 110/97., 27/98., 50/00., 129/00., 51/01., 111/03., 190/03., 105/04., 84/05., 71/06., 110/07., 152/08., 57/11., 77/11. i 143/12.);</w:t>
      </w:r>
    </w:p>
    <w:p w14:paraId="4E46FDD1"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c) prijevaru, na temelju:</w:t>
      </w:r>
    </w:p>
    <w:p w14:paraId="14840C60" w14:textId="77777777" w:rsidR="00726ECB" w:rsidRPr="00B54AAF" w:rsidRDefault="00726ECB" w:rsidP="00481ABA">
      <w:pPr>
        <w:pStyle w:val="Odlomakpopisa"/>
        <w:numPr>
          <w:ilvl w:val="0"/>
          <w:numId w:val="40"/>
        </w:numPr>
        <w:autoSpaceDE w:val="0"/>
        <w:autoSpaceDN w:val="0"/>
        <w:adjustRightInd w:val="0"/>
        <w:spacing w:before="120" w:after="120"/>
        <w:jc w:val="both"/>
        <w:rPr>
          <w:rFonts w:cstheme="minorHAnsi"/>
          <w:lang w:val="hr-HR"/>
        </w:rPr>
      </w:pPr>
      <w:r w:rsidRPr="00B54AAF">
        <w:rPr>
          <w:rFonts w:cstheme="minorHAnsi"/>
          <w:lang w:val="hr-HR"/>
        </w:rPr>
        <w:t>članka 236. (prijevara), članka 247. (prijevara u gospodarskom poslovanju), članka 256. (utaja poreza ili carine) i članka 258. (subvencijska prijevara) Kaznenog zakona i</w:t>
      </w:r>
    </w:p>
    <w:p w14:paraId="28DB835C" w14:textId="77777777" w:rsidR="00726ECB" w:rsidRPr="00B54AAF" w:rsidRDefault="00726ECB" w:rsidP="00481ABA">
      <w:pPr>
        <w:pStyle w:val="Odlomakpopisa"/>
        <w:numPr>
          <w:ilvl w:val="0"/>
          <w:numId w:val="40"/>
        </w:numPr>
        <w:autoSpaceDE w:val="0"/>
        <w:autoSpaceDN w:val="0"/>
        <w:adjustRightInd w:val="0"/>
        <w:spacing w:before="120" w:after="120"/>
        <w:jc w:val="both"/>
        <w:rPr>
          <w:rFonts w:cstheme="minorHAnsi"/>
          <w:lang w:val="hr-HR"/>
        </w:rPr>
      </w:pPr>
      <w:r w:rsidRPr="00B54AAF">
        <w:rPr>
          <w:rFonts w:cstheme="minorHAnsi"/>
          <w:lang w:val="hr-HR"/>
        </w:rPr>
        <w:t>članka 224. (prijevara), članka 293. (prijevara u gospodarskom poslovanju) i članka 286. (utaja poreza i drugih davanja) iz Kaznenog zakona (</w:t>
      </w:r>
      <w:r w:rsidRPr="00B54AAF">
        <w:rPr>
          <w:rFonts w:ascii="Cambria Math" w:hAnsi="Cambria Math" w:cs="Cambria Math"/>
          <w:lang w:val="hr-HR"/>
        </w:rPr>
        <w:t>≫</w:t>
      </w:r>
      <w:r w:rsidRPr="00B54AAF">
        <w:rPr>
          <w:rFonts w:cstheme="minorHAnsi"/>
          <w:lang w:val="hr-HR"/>
        </w:rPr>
        <w:t>Narodne novine</w:t>
      </w:r>
      <w:r w:rsidRPr="00B54AAF">
        <w:rPr>
          <w:rFonts w:ascii="Cambria Math" w:hAnsi="Cambria Math" w:cs="Cambria Math"/>
          <w:lang w:val="hr-HR"/>
        </w:rPr>
        <w:t>≪</w:t>
      </w:r>
      <w:r w:rsidRPr="00B54AAF">
        <w:rPr>
          <w:rFonts w:cstheme="minorHAnsi"/>
          <w:lang w:val="hr-HR"/>
        </w:rPr>
        <w:t>, br. 110/97., 27/98., 50/00., 129/00., 51/01., 111/03., 190/03., 105/04., 84/05., 71/06., 110/07., 152/08., 57/11., 77/11. i 143/12.)</w:t>
      </w:r>
    </w:p>
    <w:p w14:paraId="084B3B04"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d) terorizam ili kaznena djela povezana s terorističkim aktivnostima, na temelju:</w:t>
      </w:r>
    </w:p>
    <w:p w14:paraId="4923ACB8" w14:textId="77777777" w:rsidR="00726ECB" w:rsidRPr="00B54AAF" w:rsidRDefault="00726ECB" w:rsidP="00481ABA">
      <w:pPr>
        <w:pStyle w:val="Odlomakpopisa"/>
        <w:numPr>
          <w:ilvl w:val="0"/>
          <w:numId w:val="41"/>
        </w:numPr>
        <w:autoSpaceDE w:val="0"/>
        <w:autoSpaceDN w:val="0"/>
        <w:adjustRightInd w:val="0"/>
        <w:spacing w:before="120" w:after="120"/>
        <w:jc w:val="both"/>
        <w:rPr>
          <w:rFonts w:cstheme="minorHAnsi"/>
          <w:lang w:val="hr-HR"/>
        </w:rPr>
      </w:pPr>
      <w:r w:rsidRPr="00B54AAF">
        <w:rPr>
          <w:rFonts w:cstheme="minorHAnsi"/>
          <w:lang w:val="hr-HR"/>
        </w:rPr>
        <w:t>članka 97. (terorizam), članka 99. (javno poticanje na terorizam), članka 100. (novačenje za terorizam), članka 101. (obuka za terorizam) i članka 102. (terorističko udruženje) Kaznenog zakona</w:t>
      </w:r>
    </w:p>
    <w:p w14:paraId="78A5E562" w14:textId="77777777" w:rsidR="00726ECB" w:rsidRPr="00B54AAF" w:rsidRDefault="00726ECB" w:rsidP="00481ABA">
      <w:pPr>
        <w:pStyle w:val="Odlomakpopisa"/>
        <w:numPr>
          <w:ilvl w:val="0"/>
          <w:numId w:val="41"/>
        </w:numPr>
        <w:autoSpaceDE w:val="0"/>
        <w:autoSpaceDN w:val="0"/>
        <w:adjustRightInd w:val="0"/>
        <w:spacing w:before="120" w:after="120"/>
        <w:jc w:val="both"/>
        <w:rPr>
          <w:rFonts w:cstheme="minorHAnsi"/>
          <w:lang w:val="hr-HR"/>
        </w:rPr>
      </w:pPr>
      <w:r w:rsidRPr="00B54AAF">
        <w:rPr>
          <w:rFonts w:cstheme="minorHAnsi"/>
          <w:lang w:val="hr-HR"/>
        </w:rPr>
        <w:t>članka 169. (terorizam), članka 169.a (javno poticanje na terorizam) i članka 169.b (novačenje i obuka za terorizam) iz Kaznenog zakona (</w:t>
      </w:r>
      <w:r w:rsidRPr="00B54AAF">
        <w:rPr>
          <w:rFonts w:ascii="Cambria Math" w:hAnsi="Cambria Math" w:cs="Cambria Math"/>
          <w:lang w:val="hr-HR"/>
        </w:rPr>
        <w:t>≫</w:t>
      </w:r>
      <w:r w:rsidRPr="00B54AAF">
        <w:rPr>
          <w:rFonts w:cstheme="minorHAnsi"/>
          <w:lang w:val="hr-HR"/>
        </w:rPr>
        <w:t>Narodne novine</w:t>
      </w:r>
      <w:r w:rsidRPr="00B54AAF">
        <w:rPr>
          <w:rFonts w:ascii="Cambria Math" w:hAnsi="Cambria Math" w:cs="Cambria Math"/>
          <w:lang w:val="hr-HR"/>
        </w:rPr>
        <w:t>≪</w:t>
      </w:r>
      <w:r w:rsidRPr="00B54AAF">
        <w:rPr>
          <w:rFonts w:cstheme="minorHAnsi"/>
          <w:lang w:val="hr-HR"/>
        </w:rPr>
        <w:t>, br. 110/97., 27/98., 50/00., 129/00., 51/01., 111/03., 190/03., 105/04., 84/05., 71/06., 110/07., 152/08., 57/11., 77/11. i 143/12.)</w:t>
      </w:r>
    </w:p>
    <w:p w14:paraId="0F5DD8F1"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e) pranje novca ili financiranje terorizma, na temelju:</w:t>
      </w:r>
    </w:p>
    <w:p w14:paraId="1E583E3D" w14:textId="77777777" w:rsidR="00726ECB" w:rsidRPr="00B54AAF" w:rsidRDefault="00726ECB" w:rsidP="00481ABA">
      <w:pPr>
        <w:pStyle w:val="Odlomakpopisa"/>
        <w:numPr>
          <w:ilvl w:val="0"/>
          <w:numId w:val="42"/>
        </w:numPr>
        <w:autoSpaceDE w:val="0"/>
        <w:autoSpaceDN w:val="0"/>
        <w:adjustRightInd w:val="0"/>
        <w:spacing w:before="120" w:after="120"/>
        <w:jc w:val="both"/>
        <w:rPr>
          <w:rFonts w:cstheme="minorHAnsi"/>
          <w:lang w:val="hr-HR"/>
        </w:rPr>
      </w:pPr>
      <w:r w:rsidRPr="00B54AAF">
        <w:rPr>
          <w:rFonts w:cstheme="minorHAnsi"/>
          <w:lang w:val="hr-HR"/>
        </w:rPr>
        <w:t>članka 98. (financiranje terorizma) i članka 265. (pranje novca) Kaznenog zakona i</w:t>
      </w:r>
    </w:p>
    <w:p w14:paraId="3A5875D7" w14:textId="77777777" w:rsidR="00726ECB" w:rsidRPr="00B54AAF" w:rsidRDefault="00726ECB" w:rsidP="00481ABA">
      <w:pPr>
        <w:pStyle w:val="Odlomakpopisa"/>
        <w:numPr>
          <w:ilvl w:val="0"/>
          <w:numId w:val="42"/>
        </w:numPr>
        <w:autoSpaceDE w:val="0"/>
        <w:autoSpaceDN w:val="0"/>
        <w:adjustRightInd w:val="0"/>
        <w:spacing w:before="120" w:after="120"/>
        <w:jc w:val="both"/>
        <w:rPr>
          <w:rFonts w:cstheme="minorHAnsi"/>
          <w:lang w:val="hr-HR"/>
        </w:rPr>
      </w:pPr>
      <w:r w:rsidRPr="00B54AAF">
        <w:rPr>
          <w:rFonts w:cstheme="minorHAnsi"/>
          <w:lang w:val="hr-HR"/>
        </w:rPr>
        <w:t>članka 279. (pranje novca) iz Kaznenog zakona (</w:t>
      </w:r>
      <w:r w:rsidRPr="00B54AAF">
        <w:rPr>
          <w:rFonts w:ascii="Cambria Math" w:hAnsi="Cambria Math" w:cs="Cambria Math"/>
          <w:lang w:val="hr-HR"/>
        </w:rPr>
        <w:t>≫</w:t>
      </w:r>
      <w:r w:rsidRPr="00B54AAF">
        <w:rPr>
          <w:rFonts w:cstheme="minorHAnsi"/>
          <w:lang w:val="hr-HR"/>
        </w:rPr>
        <w:t>Narodne novine</w:t>
      </w:r>
      <w:r w:rsidRPr="00B54AAF">
        <w:rPr>
          <w:rFonts w:ascii="Cambria Math" w:hAnsi="Cambria Math" w:cs="Cambria Math"/>
          <w:lang w:val="hr-HR"/>
        </w:rPr>
        <w:t>≪</w:t>
      </w:r>
      <w:r w:rsidRPr="00B54AAF">
        <w:rPr>
          <w:rFonts w:cstheme="minorHAnsi"/>
          <w:lang w:val="hr-HR"/>
        </w:rPr>
        <w:t>, br. 110/97., 27/98., 50/00., 129/00., 51/01., 111/03., 190/03., 105/04., 84/05., 71/06., 110/07., 152/08., 57/11., 77/11. i 143/12.)</w:t>
      </w:r>
    </w:p>
    <w:p w14:paraId="6EAD7E1D" w14:textId="77777777" w:rsidR="00726ECB" w:rsidRPr="00B54AAF" w:rsidRDefault="00726ECB" w:rsidP="00726ECB">
      <w:pPr>
        <w:autoSpaceDE w:val="0"/>
        <w:autoSpaceDN w:val="0"/>
        <w:adjustRightInd w:val="0"/>
        <w:rPr>
          <w:rFonts w:cstheme="minorHAnsi"/>
          <w:b/>
          <w:bCs/>
          <w:lang w:val="hr-HR"/>
        </w:rPr>
      </w:pPr>
      <w:r w:rsidRPr="00B54AAF">
        <w:rPr>
          <w:rFonts w:cstheme="minorHAnsi"/>
          <w:b/>
          <w:bCs/>
          <w:lang w:val="hr-HR"/>
        </w:rPr>
        <w:t>f) dječji rad ili druge oblike trgovanja ljudima, na temelju:</w:t>
      </w:r>
    </w:p>
    <w:p w14:paraId="10CC038B" w14:textId="77777777" w:rsidR="00726ECB" w:rsidRPr="00B54AAF" w:rsidRDefault="00726ECB" w:rsidP="00481ABA">
      <w:pPr>
        <w:pStyle w:val="Odlomakpopisa"/>
        <w:numPr>
          <w:ilvl w:val="0"/>
          <w:numId w:val="43"/>
        </w:numPr>
        <w:autoSpaceDE w:val="0"/>
        <w:autoSpaceDN w:val="0"/>
        <w:adjustRightInd w:val="0"/>
        <w:spacing w:before="120" w:after="120"/>
        <w:jc w:val="both"/>
        <w:rPr>
          <w:rFonts w:cstheme="minorHAnsi"/>
          <w:lang w:val="hr-HR"/>
        </w:rPr>
      </w:pPr>
      <w:r w:rsidRPr="00B54AAF">
        <w:rPr>
          <w:rFonts w:cstheme="minorHAnsi"/>
          <w:lang w:val="hr-HR"/>
        </w:rPr>
        <w:t>članka 106. (trgovanje ljudima) Kaznenog zakona</w:t>
      </w:r>
    </w:p>
    <w:p w14:paraId="7DB09946" w14:textId="77777777" w:rsidR="00726ECB" w:rsidRPr="00B54AAF" w:rsidRDefault="00726ECB" w:rsidP="00481ABA">
      <w:pPr>
        <w:pStyle w:val="Odlomakpopisa"/>
        <w:numPr>
          <w:ilvl w:val="0"/>
          <w:numId w:val="43"/>
        </w:numPr>
        <w:autoSpaceDE w:val="0"/>
        <w:autoSpaceDN w:val="0"/>
        <w:adjustRightInd w:val="0"/>
        <w:spacing w:before="120" w:after="120"/>
        <w:jc w:val="both"/>
        <w:rPr>
          <w:rFonts w:cstheme="minorHAnsi"/>
          <w:lang w:val="hr-HR"/>
        </w:rPr>
      </w:pPr>
      <w:r w:rsidRPr="00B54AAF">
        <w:rPr>
          <w:rFonts w:cstheme="minorHAnsi"/>
          <w:lang w:val="hr-HR"/>
        </w:rPr>
        <w:t>članka 175. (trgovanje ljudima i ropstvo) iz Kaznenog zakona (</w:t>
      </w:r>
      <w:r w:rsidRPr="00B54AAF">
        <w:rPr>
          <w:rFonts w:ascii="Cambria Math" w:hAnsi="Cambria Math" w:cs="Cambria Math"/>
          <w:lang w:val="hr-HR"/>
        </w:rPr>
        <w:t>≫</w:t>
      </w:r>
      <w:r w:rsidRPr="00B54AAF">
        <w:rPr>
          <w:rFonts w:cstheme="minorHAnsi"/>
          <w:lang w:val="hr-HR"/>
        </w:rPr>
        <w:t>Narodne novine</w:t>
      </w:r>
      <w:r w:rsidRPr="00B54AAF">
        <w:rPr>
          <w:rFonts w:ascii="Cambria Math" w:hAnsi="Cambria Math" w:cs="Cambria Math"/>
          <w:lang w:val="hr-HR"/>
        </w:rPr>
        <w:t>≪</w:t>
      </w:r>
      <w:r w:rsidRPr="00B54AAF">
        <w:rPr>
          <w:rFonts w:cstheme="minorHAnsi"/>
          <w:lang w:val="hr-HR"/>
        </w:rPr>
        <w:t>, br. 110/97., 27/98., 50/00., 129/00., 51/01., 111/03., 190/03., 105/04., 84/05., 71/06., 110/07., 152/08., 57/11., 77/11. i 143/12.)</w:t>
      </w:r>
    </w:p>
    <w:p w14:paraId="7AF511F4" w14:textId="77777777" w:rsidR="00726ECB" w:rsidRPr="00B54AAF" w:rsidRDefault="00726ECB" w:rsidP="00726ECB">
      <w:pPr>
        <w:rPr>
          <w:rFonts w:cstheme="minorHAnsi"/>
          <w:b/>
          <w:lang w:val="hr-HR"/>
        </w:rPr>
      </w:pPr>
      <w:r w:rsidRPr="00B54AAF">
        <w:rPr>
          <w:rFonts w:cstheme="minorHAnsi"/>
          <w:b/>
          <w:lang w:val="hr-HR"/>
        </w:rPr>
        <w:t>kao niti za odgovarajuća kaznena djela koja, prema nacionalnim propisima države poslovnog nastana gore navedenog gospodarskog subjekta, odnosno države/a čiji su državljani osobe koje su članovi upravnog, upravljačkog ili nadzornog tijela ili imaju ovlasti zastupanja, donošenja odluka ili nadzora gore navedenog gospodarskog subjekta, obuhvaćaju razloge za isključenje iz članka 57. stavka 1. točaka od (a) do (f) Direktive 2014/24/EU.</w:t>
      </w:r>
    </w:p>
    <w:p w14:paraId="26BEC3D7" w14:textId="77777777" w:rsidR="00726ECB" w:rsidRPr="00B54AAF" w:rsidRDefault="00726ECB" w:rsidP="00726ECB">
      <w:pPr>
        <w:rPr>
          <w:rFonts w:cstheme="minorHAnsi"/>
          <w:b/>
          <w:bCs/>
          <w:i/>
          <w:lang w:val="hr-HR"/>
        </w:rPr>
      </w:pPr>
    </w:p>
    <w:p w14:paraId="7F6BCEDE" w14:textId="77777777" w:rsidR="00726ECB" w:rsidRPr="00B54AAF" w:rsidRDefault="00726ECB" w:rsidP="00726ECB">
      <w:pPr>
        <w:rPr>
          <w:rFonts w:cstheme="minorHAnsi"/>
          <w:i/>
          <w:lang w:val="hr-HR"/>
        </w:rPr>
      </w:pPr>
      <w:r w:rsidRPr="00B54AAF">
        <w:rPr>
          <w:rFonts w:cstheme="minorHAnsi"/>
          <w:b/>
          <w:bCs/>
          <w:i/>
          <w:lang w:val="hr-HR"/>
        </w:rPr>
        <w:t>UPUTA:</w:t>
      </w:r>
      <w:r w:rsidRPr="00B54AAF">
        <w:rPr>
          <w:rFonts w:cstheme="minorHAnsi"/>
          <w:bCs/>
          <w:i/>
          <w:lang w:val="hr-HR"/>
        </w:rPr>
        <w:t xml:space="preserve"> </w:t>
      </w:r>
      <w:r w:rsidRPr="00B54AAF">
        <w:rPr>
          <w:rFonts w:cstheme="minorHAnsi"/>
          <w:i/>
          <w:lang w:val="hr-HR"/>
        </w:rPr>
        <w:t>Sukladno članku 20. stavku 10. Pravilnika o dokumentaciji o nabavi te ponudama u postupcima javne nabave (Narodne novine, broj: 65/17)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65EC0A97" w14:textId="77777777" w:rsidR="00726ECB" w:rsidRPr="00B54AAF" w:rsidRDefault="00726ECB" w:rsidP="00726ECB">
      <w:pPr>
        <w:pStyle w:val="Default"/>
        <w:jc w:val="both"/>
        <w:rPr>
          <w:rFonts w:asciiTheme="minorHAnsi" w:hAnsiTheme="minorHAnsi" w:cstheme="minorHAnsi"/>
          <w:bCs/>
          <w:i/>
          <w:color w:val="auto"/>
          <w:sz w:val="20"/>
          <w:szCs w:val="20"/>
          <w:lang w:val="hr-HR"/>
        </w:rPr>
      </w:pPr>
    </w:p>
    <w:p w14:paraId="2B5F2B15" w14:textId="77777777" w:rsidR="00726ECB" w:rsidRPr="00B54AAF" w:rsidRDefault="00726ECB" w:rsidP="00726ECB">
      <w:pPr>
        <w:pStyle w:val="Default"/>
        <w:jc w:val="both"/>
        <w:rPr>
          <w:rFonts w:asciiTheme="minorHAnsi" w:hAnsiTheme="minorHAnsi" w:cstheme="minorHAnsi"/>
          <w:i/>
          <w:sz w:val="20"/>
          <w:szCs w:val="20"/>
          <w:lang w:val="hr-HR"/>
        </w:rPr>
      </w:pPr>
      <w:r w:rsidRPr="00B54AAF">
        <w:rPr>
          <w:rFonts w:asciiTheme="minorHAnsi" w:hAnsiTheme="minorHAnsi" w:cstheme="minorHAnsi"/>
          <w:i/>
          <w:sz w:val="20"/>
          <w:szCs w:val="20"/>
          <w:lang w:val="hr-HR"/>
        </w:rPr>
        <w:t xml:space="preserve">Ovaj obrazac potpisuje osoba ovlaštena za samostalno i pojedinačno zastupanje gospodarskog subjekta (ili osobe koje su ovlaštene za skupno zastupanje gospodarskog subjekta). Izjava o nekažnjavanju mora biti dana pod prisegom ili, ako izjava pod prisegom prema pravu  dotične države ne postoji, izjava o nekažnjavanju mora biti s ovjerenim potpisom kod nadležne sudske ili upravne vlasti, javnog bilježnika ili strukovnog ili trgovinskog tijela u državi poslovnog nastana gospodarskog subjekta, odnosno državi čiji je osoba državljanin. </w:t>
      </w:r>
    </w:p>
    <w:p w14:paraId="7D049180" w14:textId="77777777" w:rsidR="00726ECB" w:rsidRPr="00B54AAF" w:rsidRDefault="00726ECB" w:rsidP="00726ECB">
      <w:pPr>
        <w:pStyle w:val="Default"/>
        <w:jc w:val="both"/>
        <w:rPr>
          <w:rFonts w:asciiTheme="minorHAnsi" w:hAnsiTheme="minorHAnsi" w:cstheme="minorHAnsi"/>
          <w:i/>
          <w:color w:val="auto"/>
          <w:sz w:val="20"/>
          <w:szCs w:val="20"/>
          <w:lang w:val="hr-HR"/>
        </w:rPr>
      </w:pPr>
      <w:r w:rsidRPr="00B54AAF">
        <w:rPr>
          <w:rFonts w:asciiTheme="minorHAnsi" w:hAnsiTheme="minorHAnsi" w:cstheme="minorHAnsi"/>
          <w:i/>
          <w:color w:val="auto"/>
          <w:sz w:val="20"/>
          <w:szCs w:val="20"/>
          <w:lang w:val="hr-HR"/>
        </w:rPr>
        <w:t>NAPOMENA: Prihvaća se i Izjava o nekažnjavanju s ovjerenim potpisom kod javnog bilježnika iz Republike Hrvatske.</w:t>
      </w:r>
    </w:p>
    <w:p w14:paraId="334EE9A4" w14:textId="77777777" w:rsidR="00726ECB" w:rsidRPr="00B54AAF" w:rsidRDefault="00726ECB" w:rsidP="00726ECB">
      <w:pPr>
        <w:rPr>
          <w:rFonts w:cstheme="minorHAnsi"/>
          <w:lang w:val="hr-HR"/>
        </w:rPr>
      </w:pPr>
      <w:r w:rsidRPr="00B54AAF">
        <w:rPr>
          <w:rFonts w:cstheme="minorHAnsi"/>
          <w:b/>
          <w:lang w:val="hr-HR"/>
        </w:rPr>
        <w:t>NAPOMENA:</w:t>
      </w:r>
      <w:r w:rsidRPr="00B54AAF">
        <w:rPr>
          <w:rFonts w:cstheme="minorHAnsi"/>
          <w:lang w:val="hr-HR"/>
        </w:rPr>
        <w:t xml:space="preserve"> Davatelj ove Izjave, ovom Izjavom kao ažuriranim popratnim dokumentom dokazuje da podaci koji su sadržani u dokumentu odgovaraju činjeničnom stanju u trenutku dostave naručitelju te dokazuju ono što je gospodarski subjekt naveo u EESPD-u.</w:t>
      </w:r>
    </w:p>
    <w:p w14:paraId="3E75BD92" w14:textId="77777777" w:rsidR="006D04AE" w:rsidRPr="00B54AAF" w:rsidRDefault="006D04AE" w:rsidP="00726ECB">
      <w:pPr>
        <w:rPr>
          <w:rFonts w:cstheme="minorHAnsi"/>
          <w:lang w:val="hr-HR"/>
        </w:rPr>
      </w:pPr>
    </w:p>
    <w:p w14:paraId="1ABA716C" w14:textId="77777777" w:rsidR="006D04AE" w:rsidRPr="00B54AAF" w:rsidRDefault="006D04AE" w:rsidP="00726ECB">
      <w:pPr>
        <w:rPr>
          <w:rFonts w:cstheme="minorHAnsi"/>
          <w:lang w:val="hr-HR"/>
        </w:rPr>
      </w:pPr>
    </w:p>
    <w:p w14:paraId="75660214" w14:textId="77777777" w:rsidR="00726ECB" w:rsidRPr="00B54AAF" w:rsidRDefault="00726ECB" w:rsidP="00726ECB">
      <w:pPr>
        <w:rPr>
          <w:rFonts w:cstheme="minorHAnsi"/>
          <w:iCs/>
          <w:lang w:val="hr-HR" w:bidi="en-US"/>
        </w:rPr>
      </w:pPr>
      <w:r w:rsidRPr="00B54AAF">
        <w:rPr>
          <w:rFonts w:cstheme="minorHAnsi"/>
          <w:b/>
          <w:iCs/>
          <w:lang w:val="hr-HR" w:bidi="en-US"/>
        </w:rPr>
        <w:t xml:space="preserve">ZA PONUDITELJA:                                 </w:t>
      </w:r>
      <w:r w:rsidRPr="00B54AAF">
        <w:rPr>
          <w:rFonts w:cstheme="minorHAnsi"/>
          <w:b/>
          <w:iCs/>
          <w:lang w:val="hr-HR" w:bidi="en-US"/>
        </w:rPr>
        <w:tab/>
      </w:r>
      <w:r w:rsidRPr="00B54AAF">
        <w:rPr>
          <w:rFonts w:cstheme="minorHAnsi"/>
          <w:iCs/>
          <w:lang w:val="hr-HR" w:bidi="en-US"/>
        </w:rPr>
        <w:t>_____________________________</w:t>
      </w:r>
    </w:p>
    <w:p w14:paraId="656AC0BC" w14:textId="77777777" w:rsidR="00726ECB" w:rsidRPr="00B54AAF" w:rsidRDefault="00726ECB" w:rsidP="00726ECB">
      <w:pPr>
        <w:ind w:left="2836" w:firstLine="709"/>
        <w:rPr>
          <w:rFonts w:cstheme="minorHAnsi"/>
          <w:iCs/>
          <w:lang w:val="hr-HR" w:bidi="en-US"/>
        </w:rPr>
      </w:pPr>
      <w:r w:rsidRPr="00B54AAF">
        <w:rPr>
          <w:rFonts w:cstheme="minorHAnsi"/>
          <w:iCs/>
          <w:lang w:val="hr-HR" w:bidi="en-US"/>
        </w:rPr>
        <w:t>(ime, prezime i funkcija ovlaštene osobe)</w:t>
      </w:r>
    </w:p>
    <w:p w14:paraId="4B70D5B8" w14:textId="77777777" w:rsidR="00726ECB" w:rsidRPr="00B54AAF" w:rsidRDefault="00726ECB" w:rsidP="00726ECB">
      <w:pPr>
        <w:rPr>
          <w:rFonts w:cstheme="minorHAnsi"/>
          <w:iCs/>
          <w:lang w:val="hr-HR" w:bidi="en-US"/>
        </w:rPr>
      </w:pPr>
      <w:r w:rsidRPr="00B54AAF">
        <w:rPr>
          <w:rFonts w:cstheme="minorHAnsi"/>
          <w:b/>
          <w:iCs/>
          <w:lang w:val="hr-HR" w:bidi="en-US"/>
        </w:rPr>
        <w:t>POTPIS OVLAŠTENE OSOBE:            MP</w:t>
      </w:r>
      <w:r w:rsidRPr="00B54AAF">
        <w:rPr>
          <w:rStyle w:val="Referencafusnote"/>
          <w:rFonts w:eastAsiaTheme="majorEastAsia" w:cstheme="minorHAnsi"/>
          <w:b/>
          <w:iCs/>
          <w:lang w:val="hr-HR" w:bidi="en-US"/>
        </w:rPr>
        <w:footnoteReference w:id="16"/>
      </w:r>
      <w:r w:rsidRPr="00B54AAF">
        <w:rPr>
          <w:rFonts w:cstheme="minorHAnsi"/>
          <w:b/>
          <w:iCs/>
          <w:lang w:val="hr-HR" w:bidi="en-US"/>
        </w:rPr>
        <w:tab/>
      </w:r>
      <w:r w:rsidRPr="00B54AAF">
        <w:rPr>
          <w:rFonts w:cstheme="minorHAnsi"/>
          <w:iCs/>
          <w:lang w:val="hr-HR" w:bidi="en-US"/>
        </w:rPr>
        <w:t>_____________________________</w:t>
      </w:r>
    </w:p>
    <w:p w14:paraId="5F47CC22" w14:textId="42C3E37D" w:rsidR="00726ECB" w:rsidRPr="00B54AAF" w:rsidRDefault="00726ECB" w:rsidP="00726ECB">
      <w:pPr>
        <w:pStyle w:val="BodyTextBoldheading"/>
        <w:jc w:val="left"/>
        <w:rPr>
          <w:rFonts w:asciiTheme="minorHAnsi" w:hAnsiTheme="minorHAnsi" w:cstheme="minorHAnsi"/>
          <w:iCs/>
          <w:lang w:val="hr-HR" w:bidi="en-US"/>
        </w:rPr>
      </w:pPr>
      <w:r w:rsidRPr="00B54AAF">
        <w:rPr>
          <w:rFonts w:asciiTheme="minorHAnsi" w:hAnsiTheme="minorHAnsi" w:cstheme="minorHAnsi"/>
          <w:b w:val="0"/>
          <w:iCs/>
          <w:lang w:val="hr-HR" w:bidi="en-US"/>
        </w:rPr>
        <w:t xml:space="preserve">Mjesto i datum:                                     </w:t>
      </w:r>
      <w:r w:rsidRPr="00B54AAF">
        <w:rPr>
          <w:rFonts w:asciiTheme="minorHAnsi" w:hAnsiTheme="minorHAnsi" w:cstheme="minorHAnsi"/>
          <w:b w:val="0"/>
          <w:iCs/>
          <w:lang w:val="hr-HR" w:bidi="en-US"/>
        </w:rPr>
        <w:tab/>
      </w:r>
      <w:r w:rsidRPr="00B54AAF">
        <w:rPr>
          <w:rFonts w:asciiTheme="minorHAnsi" w:hAnsiTheme="minorHAnsi" w:cstheme="minorHAnsi"/>
          <w:iCs/>
          <w:lang w:val="hr-HR" w:bidi="en-US"/>
        </w:rPr>
        <w:t>_____________________________</w:t>
      </w:r>
    </w:p>
    <w:p w14:paraId="645FBACC" w14:textId="5752BC6F" w:rsidR="00726ECB" w:rsidRPr="00B54AAF" w:rsidRDefault="003D73AB" w:rsidP="008F0EC9">
      <w:pPr>
        <w:pStyle w:val="Naslov21"/>
        <w:rPr>
          <w:lang w:val="hr-HR"/>
        </w:rPr>
      </w:pPr>
      <w:r w:rsidRPr="00B54AAF">
        <w:rPr>
          <w:rFonts w:asciiTheme="minorHAnsi" w:hAnsiTheme="minorHAnsi" w:cstheme="minorHAnsi"/>
          <w:iCs/>
          <w:lang w:val="hr-HR" w:bidi="en-US"/>
        </w:rPr>
        <w:br w:type="page"/>
      </w:r>
      <w:bookmarkStart w:id="218" w:name="_Toc526842229"/>
      <w:bookmarkStart w:id="219" w:name="_Toc2953286"/>
      <w:r w:rsidR="00726ECB" w:rsidRPr="00B54AAF">
        <w:rPr>
          <w:lang w:val="hr-HR"/>
        </w:rPr>
        <w:t xml:space="preserve">obrazac </w:t>
      </w:r>
      <w:r w:rsidR="00C05599" w:rsidRPr="00B54AAF">
        <w:rPr>
          <w:lang w:val="hr-HR"/>
        </w:rPr>
        <w:t>3</w:t>
      </w:r>
      <w:r w:rsidR="00726ECB" w:rsidRPr="00B54AAF">
        <w:rPr>
          <w:lang w:val="hr-HR"/>
        </w:rPr>
        <w:t>: izjava ponuditelja o nepostojanju okolnosti iz članka 252. stavak 1. točka 2. poslovni nastan izvan republike hrvatske</w:t>
      </w:r>
      <w:bookmarkEnd w:id="218"/>
      <w:bookmarkEnd w:id="219"/>
      <w:r w:rsidR="00703DD5">
        <w:rPr>
          <w:rStyle w:val="Referencafusnote"/>
          <w:lang w:val="hr-HR"/>
        </w:rPr>
        <w:footnoteReference w:id="17"/>
      </w:r>
    </w:p>
    <w:tbl>
      <w:tblPr>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1"/>
        <w:gridCol w:w="4428"/>
      </w:tblGrid>
      <w:tr w:rsidR="00726ECB" w:rsidRPr="00B54AAF" w14:paraId="2DC3BE50" w14:textId="77777777" w:rsidTr="00DA77CA">
        <w:trPr>
          <w:trHeight w:val="1348"/>
        </w:trPr>
        <w:tc>
          <w:tcPr>
            <w:tcW w:w="2564" w:type="pct"/>
            <w:shd w:val="clear" w:color="auto" w:fill="auto"/>
            <w:vAlign w:val="center"/>
          </w:tcPr>
          <w:p w14:paraId="478E2223" w14:textId="77777777" w:rsidR="00726ECB" w:rsidRPr="00B54AAF" w:rsidRDefault="00726ECB" w:rsidP="00DA77CA">
            <w:pPr>
              <w:spacing w:line="276" w:lineRule="auto"/>
              <w:rPr>
                <w:rFonts w:cstheme="minorHAnsi"/>
                <w:b/>
                <w:lang w:val="hr-HR"/>
              </w:rPr>
            </w:pPr>
            <w:r w:rsidRPr="00B54AAF">
              <w:rPr>
                <w:rFonts w:cstheme="minorHAnsi"/>
                <w:b/>
                <w:lang w:val="hr-HR"/>
              </w:rPr>
              <w:t>Fond za zaštitu okoliša i energetsku učinkovitost,</w:t>
            </w:r>
          </w:p>
          <w:p w14:paraId="32C0867C" w14:textId="77777777" w:rsidR="00726ECB" w:rsidRPr="00B54AAF" w:rsidRDefault="00726ECB" w:rsidP="00DA77CA">
            <w:pPr>
              <w:spacing w:line="276" w:lineRule="auto"/>
              <w:rPr>
                <w:rFonts w:eastAsia="PMingLiU" w:cstheme="minorHAnsi"/>
                <w:b/>
                <w:lang w:val="hr-HR" w:eastAsia="zh-CN"/>
              </w:rPr>
            </w:pPr>
            <w:r w:rsidRPr="00B54AAF">
              <w:rPr>
                <w:rFonts w:eastAsia="PMingLiU" w:cstheme="minorHAnsi"/>
                <w:b/>
                <w:lang w:val="hr-HR" w:eastAsia="zh-CN"/>
              </w:rPr>
              <w:t>Radnička cesta 80,</w:t>
            </w:r>
          </w:p>
          <w:p w14:paraId="1EF420DC" w14:textId="77777777" w:rsidR="00726ECB" w:rsidRPr="00B54AAF" w:rsidRDefault="00726ECB" w:rsidP="00DA77CA">
            <w:pPr>
              <w:spacing w:after="200" w:line="240" w:lineRule="exact"/>
              <w:rPr>
                <w:rFonts w:cstheme="minorHAnsi"/>
                <w:b/>
                <w:sz w:val="18"/>
                <w:szCs w:val="18"/>
                <w:lang w:val="hr-HR"/>
              </w:rPr>
            </w:pPr>
            <w:r w:rsidRPr="00B54AAF">
              <w:rPr>
                <w:rFonts w:eastAsia="PMingLiU" w:cstheme="minorHAnsi"/>
                <w:b/>
                <w:lang w:val="hr-HR" w:eastAsia="zh-CN"/>
              </w:rPr>
              <w:t>10000 Zagreb</w:t>
            </w:r>
          </w:p>
        </w:tc>
        <w:tc>
          <w:tcPr>
            <w:tcW w:w="2436" w:type="pct"/>
            <w:shd w:val="clear" w:color="auto" w:fill="auto"/>
            <w:vAlign w:val="center"/>
          </w:tcPr>
          <w:p w14:paraId="169D5B49" w14:textId="47FE2AE0" w:rsidR="00726ECB" w:rsidRPr="00B54AAF" w:rsidRDefault="00C05599" w:rsidP="00DA77CA">
            <w:pPr>
              <w:spacing w:after="200" w:line="240" w:lineRule="exact"/>
              <w:rPr>
                <w:rFonts w:cstheme="minorHAnsi"/>
                <w:b/>
                <w:sz w:val="18"/>
                <w:szCs w:val="18"/>
                <w:lang w:val="hr-HR"/>
              </w:rPr>
            </w:pPr>
            <w:r w:rsidRPr="00B54AAF">
              <w:rPr>
                <w:rFonts w:ascii="Calibri" w:hAnsi="Calibri" w:cs="Calibri"/>
                <w:b/>
                <w:bCs/>
                <w:color w:val="000000"/>
                <w:lang w:val="hr-HR"/>
              </w:rPr>
              <w:t>„</w:t>
            </w:r>
            <w:r w:rsidRPr="00B54AAF">
              <w:rPr>
                <w:rFonts w:ascii="Calibri" w:hAnsi="Calibri" w:cs="Calibri"/>
                <w:b/>
                <w:bCs/>
                <w:lang w:val="hr-HR"/>
              </w:rPr>
              <w:t xml:space="preserve">USLUGE </w:t>
            </w:r>
            <w:r w:rsidRPr="00B54AAF">
              <w:rPr>
                <w:rFonts w:ascii="Calibri" w:hAnsi="Calibri" w:cs="Calibri"/>
                <w:b/>
                <w:bCs/>
                <w:color w:val="000000"/>
                <w:lang w:val="hr-HR"/>
              </w:rPr>
              <w:t>VODITELJA PROJEKTA NA</w:t>
            </w:r>
            <w:r w:rsidRPr="00B54AAF">
              <w:rPr>
                <w:rFonts w:ascii="Calibri" w:hAnsi="Calibri" w:cs="Calibri"/>
                <w:b/>
                <w:bCs/>
                <w:lang w:val="hr-HR"/>
              </w:rPr>
              <w:t xml:space="preserve"> PROJEKTU SANACIJE JAME SOVJAK</w:t>
            </w:r>
            <w:r w:rsidRPr="00B54AAF">
              <w:rPr>
                <w:rFonts w:ascii="Calibri" w:hAnsi="Calibri" w:cs="Calibri"/>
                <w:b/>
                <w:bCs/>
                <w:color w:val="000000"/>
                <w:lang w:val="hr-HR"/>
              </w:rPr>
              <w:t>“</w:t>
            </w:r>
          </w:p>
        </w:tc>
      </w:tr>
    </w:tbl>
    <w:p w14:paraId="46E79700" w14:textId="77777777" w:rsidR="006D04AE" w:rsidRPr="00B54AAF" w:rsidRDefault="006D04AE" w:rsidP="00726ECB">
      <w:pPr>
        <w:autoSpaceDE w:val="0"/>
        <w:autoSpaceDN w:val="0"/>
        <w:adjustRightInd w:val="0"/>
        <w:jc w:val="center"/>
        <w:rPr>
          <w:rFonts w:cstheme="minorHAnsi"/>
          <w:b/>
          <w:bCs/>
          <w:lang w:val="hr-HR"/>
        </w:rPr>
      </w:pPr>
    </w:p>
    <w:p w14:paraId="3D98B9EF" w14:textId="77777777" w:rsidR="006D04AE" w:rsidRPr="00B54AAF" w:rsidRDefault="006D04AE" w:rsidP="00726ECB">
      <w:pPr>
        <w:autoSpaceDE w:val="0"/>
        <w:autoSpaceDN w:val="0"/>
        <w:adjustRightInd w:val="0"/>
        <w:jc w:val="center"/>
        <w:rPr>
          <w:rFonts w:cstheme="minorHAnsi"/>
          <w:b/>
          <w:bCs/>
          <w:lang w:val="hr-HR"/>
        </w:rPr>
      </w:pPr>
    </w:p>
    <w:p w14:paraId="4968BEC8" w14:textId="77777777" w:rsidR="00726ECB" w:rsidRPr="00B54AAF" w:rsidRDefault="00726ECB" w:rsidP="00726ECB">
      <w:pPr>
        <w:autoSpaceDE w:val="0"/>
        <w:autoSpaceDN w:val="0"/>
        <w:adjustRightInd w:val="0"/>
        <w:jc w:val="center"/>
        <w:rPr>
          <w:rFonts w:cstheme="minorHAnsi"/>
          <w:b/>
          <w:bCs/>
          <w:lang w:val="hr-HR"/>
        </w:rPr>
      </w:pPr>
      <w:r w:rsidRPr="00B54AAF">
        <w:rPr>
          <w:rFonts w:cstheme="minorHAnsi"/>
          <w:b/>
          <w:bCs/>
          <w:lang w:val="hr-HR"/>
        </w:rPr>
        <w:t>IZJAVA O NEPOSTOJANJU RAZLOGA ZA ISKLJUČENJE IZ ČLANKA 252. STAVAK 1. TOČKA 2</w:t>
      </w:r>
    </w:p>
    <w:p w14:paraId="526BCF94" w14:textId="77777777" w:rsidR="00726ECB" w:rsidRPr="00B54AAF" w:rsidRDefault="00726ECB" w:rsidP="00726ECB">
      <w:pPr>
        <w:tabs>
          <w:tab w:val="left" w:pos="2655"/>
        </w:tabs>
        <w:autoSpaceDE w:val="0"/>
        <w:autoSpaceDN w:val="0"/>
        <w:adjustRightInd w:val="0"/>
        <w:rPr>
          <w:rFonts w:cstheme="minorHAnsi"/>
          <w:sz w:val="18"/>
          <w:szCs w:val="18"/>
          <w:lang w:val="hr-HR"/>
        </w:rPr>
      </w:pPr>
      <w:r w:rsidRPr="00B54AAF">
        <w:rPr>
          <w:rFonts w:cstheme="minorHAnsi"/>
          <w:sz w:val="18"/>
          <w:szCs w:val="18"/>
          <w:lang w:val="hr-HR"/>
        </w:rPr>
        <w:tab/>
      </w:r>
    </w:p>
    <w:p w14:paraId="0D074134"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Temeljem članka 252 stavka 1. točka 2. i članka 265. stavka 2. ZJN 2016:</w:t>
      </w:r>
    </w:p>
    <w:p w14:paraId="7D9DEE95" w14:textId="77777777" w:rsidR="006D04AE" w:rsidRPr="00B54AAF" w:rsidRDefault="006D04AE" w:rsidP="00726ECB">
      <w:pPr>
        <w:autoSpaceDE w:val="0"/>
        <w:autoSpaceDN w:val="0"/>
        <w:adjustRightInd w:val="0"/>
        <w:rPr>
          <w:rFonts w:cstheme="minorHAnsi"/>
          <w:lang w:val="hr-HR"/>
        </w:rPr>
      </w:pPr>
    </w:p>
    <w:p w14:paraId="6A5D1299"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kojom ja _____________________________ iz ___________________________________________</w:t>
      </w:r>
    </w:p>
    <w:p w14:paraId="0F9F65F4"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w:t>
      </w:r>
      <w:r w:rsidRPr="00B54AAF">
        <w:rPr>
          <w:rFonts w:cstheme="minorHAnsi"/>
          <w:i/>
          <w:iCs/>
          <w:lang w:val="hr-HR"/>
        </w:rPr>
        <w:tab/>
      </w:r>
      <w:r w:rsidRPr="00B54AAF">
        <w:rPr>
          <w:rFonts w:cstheme="minorHAnsi"/>
          <w:i/>
          <w:iCs/>
          <w:lang w:val="hr-HR"/>
        </w:rPr>
        <w:tab/>
      </w:r>
      <w:r w:rsidRPr="00B54AAF">
        <w:rPr>
          <w:rFonts w:cstheme="minorHAnsi"/>
          <w:i/>
          <w:iCs/>
          <w:lang w:val="hr-HR"/>
        </w:rPr>
        <w:tab/>
        <w:t>(ime i prezime)                    (prebivalište i adresa stanovanja)</w:t>
      </w:r>
    </w:p>
    <w:p w14:paraId="2ED6CCBB" w14:textId="77777777" w:rsidR="006D04AE" w:rsidRPr="00B54AAF" w:rsidRDefault="006D04AE" w:rsidP="00726ECB">
      <w:pPr>
        <w:autoSpaceDE w:val="0"/>
        <w:autoSpaceDN w:val="0"/>
        <w:adjustRightInd w:val="0"/>
        <w:rPr>
          <w:rFonts w:cstheme="minorHAnsi"/>
          <w:i/>
          <w:iCs/>
          <w:lang w:val="hr-HR"/>
        </w:rPr>
      </w:pPr>
    </w:p>
    <w:p w14:paraId="71170A78"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broj identifikacijskog dokumenta _____________________ izdanog od _________________________</w:t>
      </w:r>
    </w:p>
    <w:p w14:paraId="1BF98CB7"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kao osoba ovlaštena po zakonu za zastupanje gospodarskog subjekta</w:t>
      </w:r>
    </w:p>
    <w:p w14:paraId="0178EC7E" w14:textId="77777777" w:rsidR="006D04AE" w:rsidRPr="00B54AAF" w:rsidRDefault="006D04AE" w:rsidP="00726ECB">
      <w:pPr>
        <w:autoSpaceDE w:val="0"/>
        <w:autoSpaceDN w:val="0"/>
        <w:adjustRightInd w:val="0"/>
        <w:rPr>
          <w:rFonts w:cstheme="minorHAnsi"/>
          <w:lang w:val="hr-HR"/>
        </w:rPr>
      </w:pPr>
    </w:p>
    <w:p w14:paraId="171546FD" w14:textId="77777777" w:rsidR="006D04AE" w:rsidRPr="00B54AAF" w:rsidRDefault="006D04AE" w:rsidP="00726ECB">
      <w:pPr>
        <w:autoSpaceDE w:val="0"/>
        <w:autoSpaceDN w:val="0"/>
        <w:adjustRightInd w:val="0"/>
        <w:rPr>
          <w:rFonts w:cstheme="minorHAnsi"/>
          <w:lang w:val="hr-HR"/>
        </w:rPr>
      </w:pPr>
    </w:p>
    <w:p w14:paraId="4F980A58"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_________________________________________________________________________________</w:t>
      </w:r>
    </w:p>
    <w:p w14:paraId="16D19ED9"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(naziv i sjedište gospodarskog subjekta, OIB ili identifikacijski broj države poslovnog nastana)</w:t>
      </w:r>
    </w:p>
    <w:p w14:paraId="265107A4" w14:textId="77777777" w:rsidR="006D04AE" w:rsidRPr="00B54AAF" w:rsidRDefault="006D04AE" w:rsidP="00726ECB">
      <w:pPr>
        <w:autoSpaceDE w:val="0"/>
        <w:autoSpaceDN w:val="0"/>
        <w:adjustRightInd w:val="0"/>
        <w:rPr>
          <w:rFonts w:cstheme="minorHAnsi"/>
          <w:i/>
          <w:iCs/>
          <w:lang w:val="hr-HR"/>
        </w:rPr>
      </w:pPr>
    </w:p>
    <w:p w14:paraId="02C7AC40" w14:textId="77777777" w:rsidR="00726ECB" w:rsidRPr="00B54AAF" w:rsidRDefault="00726ECB" w:rsidP="006D04AE">
      <w:pPr>
        <w:jc w:val="both"/>
        <w:rPr>
          <w:rFonts w:cstheme="minorHAnsi"/>
          <w:b/>
          <w:lang w:val="hr-HR"/>
        </w:rPr>
      </w:pPr>
      <w:r w:rsidRPr="00B54AAF">
        <w:rPr>
          <w:rFonts w:cstheme="minorHAnsi"/>
          <w:b/>
          <w:lang w:val="hr-HR"/>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poslovni nastan u Republici Hrvatskoj.</w:t>
      </w:r>
    </w:p>
    <w:p w14:paraId="4127B651" w14:textId="77777777" w:rsidR="00726ECB" w:rsidRPr="00B54AAF" w:rsidRDefault="00726ECB" w:rsidP="00726ECB">
      <w:pPr>
        <w:rPr>
          <w:rFonts w:cstheme="minorHAnsi"/>
          <w:b/>
          <w:iCs/>
          <w:lang w:val="hr-HR" w:bidi="en-US"/>
        </w:rPr>
      </w:pPr>
    </w:p>
    <w:p w14:paraId="74B77E50" w14:textId="77777777" w:rsidR="006D04AE" w:rsidRPr="00B54AAF" w:rsidRDefault="006D04AE" w:rsidP="00726ECB">
      <w:pPr>
        <w:rPr>
          <w:rFonts w:cstheme="minorHAnsi"/>
          <w:b/>
          <w:iCs/>
          <w:lang w:val="hr-HR" w:bidi="en-US"/>
        </w:rPr>
      </w:pPr>
    </w:p>
    <w:p w14:paraId="2B8A1B92" w14:textId="77777777" w:rsidR="00726ECB" w:rsidRPr="00B54AAF" w:rsidRDefault="00726ECB" w:rsidP="00726ECB">
      <w:pPr>
        <w:rPr>
          <w:rFonts w:cstheme="minorHAnsi"/>
          <w:iCs/>
          <w:lang w:val="hr-HR" w:bidi="en-US"/>
        </w:rPr>
      </w:pPr>
      <w:r w:rsidRPr="00B54AAF">
        <w:rPr>
          <w:rFonts w:cstheme="minorHAnsi"/>
          <w:b/>
          <w:iCs/>
          <w:lang w:val="hr-HR" w:bidi="en-US"/>
        </w:rPr>
        <w:t xml:space="preserve">ZA PONUDITELJA:                                 </w:t>
      </w:r>
      <w:r w:rsidRPr="00B54AAF">
        <w:rPr>
          <w:rFonts w:cstheme="minorHAnsi"/>
          <w:b/>
          <w:iCs/>
          <w:lang w:val="hr-HR" w:bidi="en-US"/>
        </w:rPr>
        <w:tab/>
      </w:r>
      <w:r w:rsidRPr="00B54AAF">
        <w:rPr>
          <w:rFonts w:cstheme="minorHAnsi"/>
          <w:iCs/>
          <w:lang w:val="hr-HR" w:bidi="en-US"/>
        </w:rPr>
        <w:t>_____________________________</w:t>
      </w:r>
    </w:p>
    <w:p w14:paraId="6C5067DC" w14:textId="77777777" w:rsidR="00726ECB" w:rsidRPr="00B54AAF" w:rsidRDefault="00726ECB" w:rsidP="00726ECB">
      <w:pPr>
        <w:ind w:left="2836" w:firstLine="709"/>
        <w:rPr>
          <w:rFonts w:cstheme="minorHAnsi"/>
          <w:iCs/>
          <w:lang w:val="hr-HR" w:bidi="en-US"/>
        </w:rPr>
      </w:pPr>
      <w:r w:rsidRPr="00B54AAF">
        <w:rPr>
          <w:rFonts w:cstheme="minorHAnsi"/>
          <w:iCs/>
          <w:lang w:val="hr-HR" w:bidi="en-US"/>
        </w:rPr>
        <w:t>(ime, prezime i funkcija ovlaštene osobe)</w:t>
      </w:r>
    </w:p>
    <w:p w14:paraId="63AD491F" w14:textId="77777777" w:rsidR="00726ECB" w:rsidRPr="00B54AAF" w:rsidRDefault="00726ECB" w:rsidP="00726ECB">
      <w:pPr>
        <w:rPr>
          <w:rFonts w:cstheme="minorHAnsi"/>
          <w:b/>
          <w:iCs/>
          <w:lang w:val="hr-HR" w:bidi="en-US"/>
        </w:rPr>
      </w:pPr>
    </w:p>
    <w:p w14:paraId="09DB212D" w14:textId="77777777" w:rsidR="00726ECB" w:rsidRPr="00B54AAF" w:rsidRDefault="00726ECB" w:rsidP="00726ECB">
      <w:pPr>
        <w:rPr>
          <w:rFonts w:cstheme="minorHAnsi"/>
          <w:iCs/>
          <w:lang w:val="hr-HR" w:bidi="en-US"/>
        </w:rPr>
      </w:pPr>
      <w:r w:rsidRPr="00B54AAF">
        <w:rPr>
          <w:rFonts w:cstheme="minorHAnsi"/>
          <w:b/>
          <w:iCs/>
          <w:lang w:val="hr-HR" w:bidi="en-US"/>
        </w:rPr>
        <w:t>POTPIS OVLAŠTENE OSOBE:            MP</w:t>
      </w:r>
      <w:r w:rsidRPr="00B54AAF">
        <w:rPr>
          <w:rStyle w:val="Referencafusnote"/>
          <w:rFonts w:eastAsiaTheme="majorEastAsia" w:cstheme="minorHAnsi"/>
          <w:b/>
          <w:iCs/>
          <w:lang w:val="hr-HR" w:bidi="en-US"/>
        </w:rPr>
        <w:footnoteReference w:id="18"/>
      </w:r>
      <w:r w:rsidRPr="00B54AAF">
        <w:rPr>
          <w:rFonts w:cstheme="minorHAnsi"/>
          <w:b/>
          <w:iCs/>
          <w:lang w:val="hr-HR" w:bidi="en-US"/>
        </w:rPr>
        <w:tab/>
      </w:r>
      <w:r w:rsidRPr="00B54AAF">
        <w:rPr>
          <w:rFonts w:cstheme="minorHAnsi"/>
          <w:iCs/>
          <w:lang w:val="hr-HR" w:bidi="en-US"/>
        </w:rPr>
        <w:t>_____________________________</w:t>
      </w:r>
    </w:p>
    <w:p w14:paraId="369478F1" w14:textId="77777777" w:rsidR="00726ECB" w:rsidRPr="00B54AAF" w:rsidRDefault="00726ECB" w:rsidP="00726ECB">
      <w:pPr>
        <w:rPr>
          <w:rFonts w:cstheme="minorHAnsi"/>
          <w:i/>
          <w:iCs/>
          <w:lang w:val="hr-HR" w:bidi="en-US"/>
        </w:rPr>
      </w:pPr>
    </w:p>
    <w:p w14:paraId="78F074DD" w14:textId="77777777" w:rsidR="00726ECB" w:rsidRPr="00B54AAF" w:rsidRDefault="00726ECB" w:rsidP="00726ECB">
      <w:pPr>
        <w:rPr>
          <w:rFonts w:cstheme="minorHAnsi"/>
          <w:b/>
          <w:iCs/>
          <w:lang w:val="hr-HR" w:bidi="en-US"/>
        </w:rPr>
      </w:pPr>
      <w:r w:rsidRPr="00B54AAF">
        <w:rPr>
          <w:rFonts w:cstheme="minorHAnsi"/>
          <w:b/>
          <w:iCs/>
          <w:lang w:val="hr-HR" w:bidi="en-US"/>
        </w:rPr>
        <w:t xml:space="preserve">Mjesto i datum:                                    </w:t>
      </w:r>
      <w:r w:rsidRPr="00B54AAF">
        <w:rPr>
          <w:rFonts w:cstheme="minorHAnsi"/>
          <w:b/>
          <w:iCs/>
          <w:lang w:val="hr-HR" w:bidi="en-US"/>
        </w:rPr>
        <w:tab/>
      </w:r>
      <w:r w:rsidRPr="00B54AAF">
        <w:rPr>
          <w:rFonts w:cstheme="minorHAnsi"/>
          <w:iCs/>
          <w:lang w:val="hr-HR" w:bidi="en-US"/>
        </w:rPr>
        <w:t>_____________________________</w:t>
      </w:r>
    </w:p>
    <w:p w14:paraId="3BC02EC8" w14:textId="77777777" w:rsidR="00726ECB" w:rsidRPr="00B54AAF" w:rsidRDefault="00726ECB" w:rsidP="00726ECB">
      <w:pPr>
        <w:rPr>
          <w:rFonts w:cstheme="minorHAnsi"/>
          <w:lang w:val="hr-HR" w:eastAsia="en-GB"/>
        </w:rPr>
      </w:pPr>
    </w:p>
    <w:p w14:paraId="56CF8918"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b/>
          <w:sz w:val="18"/>
          <w:szCs w:val="18"/>
          <w:lang w:val="hr-HR"/>
        </w:rPr>
        <w:t xml:space="preserve">UPUTA: </w:t>
      </w:r>
      <w:r w:rsidRPr="00B54AAF">
        <w:rPr>
          <w:rFonts w:cstheme="minorHAnsi"/>
          <w:sz w:val="18"/>
          <w:szCs w:val="18"/>
          <w:lang w:val="hr-HR"/>
        </w:rPr>
        <w:t>Ovaj obrazac potpisuje osoba ovlaštena za samostalno i pojedinačno zastupanje gospodarskog subjekta (ili osobe koje su ovlaštene za skupno zastupanje gospodarskog subjekta). Izjava o nepostojanju razloga za isključenje iz članka 252. stavka 1. točka 2. mora biti dana pod prisegom ili, ako izjava pod prisegom prema pravu  dotične države ne postoji, izjava o nekažnjavanju mora biti</w:t>
      </w:r>
      <w:r w:rsidRPr="00B54AAF">
        <w:rPr>
          <w:rFonts w:cstheme="minorHAnsi"/>
          <w:i/>
          <w:lang w:val="hr-HR"/>
        </w:rPr>
        <w:t xml:space="preserve"> </w:t>
      </w:r>
      <w:r w:rsidRPr="00B54AAF">
        <w:rPr>
          <w:rFonts w:cstheme="minorHAnsi"/>
          <w:sz w:val="18"/>
          <w:szCs w:val="18"/>
          <w:lang w:val="hr-HR"/>
        </w:rPr>
        <w:t>s ovjerenim potpisom kod nadležne sudske ili upravne vlasti, javnog bilježnika ili strukovnog ili trgovinskog tijela u državi poslovnog nastana gospodarskog subjekta, odnosno državi čiji je osoba državljanin.</w:t>
      </w:r>
    </w:p>
    <w:p w14:paraId="0D9EF89C" w14:textId="77777777" w:rsidR="006D04AE" w:rsidRPr="00B54AAF" w:rsidRDefault="006D04AE" w:rsidP="00726ECB">
      <w:pPr>
        <w:autoSpaceDE w:val="0"/>
        <w:autoSpaceDN w:val="0"/>
        <w:adjustRightInd w:val="0"/>
        <w:rPr>
          <w:rFonts w:cstheme="minorHAnsi"/>
          <w:sz w:val="18"/>
          <w:szCs w:val="18"/>
          <w:lang w:val="hr-HR"/>
        </w:rPr>
      </w:pPr>
    </w:p>
    <w:p w14:paraId="72CB40C5"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18"/>
          <w:szCs w:val="18"/>
          <w:lang w:val="hr-HR"/>
        </w:rPr>
        <w:t>NAPOMENA: Prihvaća se i Izjava s ovjerenim potpisom kod javnog bilježnika iz Republike Hrvatske.</w:t>
      </w:r>
    </w:p>
    <w:p w14:paraId="26B42239" w14:textId="77777777" w:rsidR="006D04AE" w:rsidRPr="00B54AAF" w:rsidRDefault="006D04AE" w:rsidP="00726ECB">
      <w:pPr>
        <w:autoSpaceDE w:val="0"/>
        <w:autoSpaceDN w:val="0"/>
        <w:adjustRightInd w:val="0"/>
        <w:rPr>
          <w:rFonts w:cstheme="minorHAnsi"/>
          <w:sz w:val="18"/>
          <w:szCs w:val="18"/>
          <w:lang w:val="hr-HR"/>
        </w:rPr>
      </w:pPr>
    </w:p>
    <w:p w14:paraId="7A80CAB6" w14:textId="38B4B64A" w:rsidR="00726ECB" w:rsidRPr="00B54AAF" w:rsidRDefault="00726ECB" w:rsidP="00726ECB">
      <w:pPr>
        <w:autoSpaceDE w:val="0"/>
        <w:autoSpaceDN w:val="0"/>
        <w:adjustRightInd w:val="0"/>
        <w:rPr>
          <w:rFonts w:cstheme="minorHAnsi"/>
          <w:sz w:val="18"/>
          <w:szCs w:val="18"/>
          <w:lang w:val="hr-HR"/>
        </w:rPr>
      </w:pPr>
      <w:r w:rsidRPr="00B54AAF">
        <w:rPr>
          <w:rFonts w:cstheme="minorHAnsi"/>
          <w:b/>
          <w:bCs/>
          <w:sz w:val="18"/>
          <w:szCs w:val="18"/>
          <w:lang w:val="hr-HR"/>
        </w:rPr>
        <w:t xml:space="preserve">NAPOMENA: </w:t>
      </w:r>
      <w:r w:rsidRPr="00B54AAF">
        <w:rPr>
          <w:rFonts w:cstheme="minorHAnsi"/>
          <w:sz w:val="18"/>
          <w:szCs w:val="18"/>
          <w:lang w:val="hr-HR"/>
        </w:rPr>
        <w:t xml:space="preserve">Ovom Izjavom kao ažuriranim popratnim dokumentom Gospodarski subjekt dokazuje da podaci koji su sadržani u dokumentu odgovaraju činjeničnom stanju u trenutku dostave naručitelju te dokazuju ono što je gospodarski subjekt naveo u EESPD-u. </w:t>
      </w:r>
    </w:p>
    <w:p w14:paraId="1BDBD25B" w14:textId="345D7657" w:rsidR="00726ECB" w:rsidRPr="00B54AAF" w:rsidRDefault="00726ECB" w:rsidP="00726ECB">
      <w:pPr>
        <w:autoSpaceDE w:val="0"/>
        <w:autoSpaceDN w:val="0"/>
        <w:adjustRightInd w:val="0"/>
        <w:rPr>
          <w:rFonts w:cstheme="minorHAnsi"/>
          <w:sz w:val="18"/>
          <w:szCs w:val="18"/>
          <w:lang w:val="hr-HR"/>
        </w:rPr>
      </w:pPr>
      <w:r w:rsidRPr="00B54AAF">
        <w:rPr>
          <w:rFonts w:cstheme="minorHAnsi"/>
          <w:sz w:val="18"/>
          <w:szCs w:val="18"/>
          <w:lang w:val="hr-HR"/>
        </w:rPr>
        <w:br w:type="page"/>
      </w:r>
    </w:p>
    <w:p w14:paraId="4BB662AE" w14:textId="77777777" w:rsidR="00726ECB" w:rsidRPr="00B54AAF" w:rsidRDefault="00726ECB" w:rsidP="00726ECB">
      <w:pPr>
        <w:autoSpaceDE w:val="0"/>
        <w:autoSpaceDN w:val="0"/>
        <w:adjustRightInd w:val="0"/>
        <w:rPr>
          <w:rFonts w:cstheme="minorHAnsi"/>
          <w:sz w:val="18"/>
          <w:szCs w:val="18"/>
          <w:lang w:val="hr-HR"/>
        </w:rPr>
      </w:pPr>
    </w:p>
    <w:p w14:paraId="39ED9FC7" w14:textId="38269011" w:rsidR="00726ECB" w:rsidRPr="00B54AAF" w:rsidRDefault="005762CF" w:rsidP="008F0EC9">
      <w:pPr>
        <w:pStyle w:val="Naslov21"/>
        <w:rPr>
          <w:lang w:val="hr-HR"/>
        </w:rPr>
      </w:pPr>
      <w:bookmarkStart w:id="220" w:name="_Toc488070020"/>
      <w:bookmarkStart w:id="221" w:name="_Toc488226910"/>
      <w:bookmarkStart w:id="222" w:name="_Toc526842230"/>
      <w:bookmarkStart w:id="223" w:name="_Toc2953287"/>
      <w:r w:rsidRPr="00B54AAF">
        <w:rPr>
          <w:lang w:val="hr-HR"/>
        </w:rPr>
        <w:t xml:space="preserve">obrazac </w:t>
      </w:r>
      <w:r w:rsidR="00C05599" w:rsidRPr="00B54AAF">
        <w:rPr>
          <w:lang w:val="hr-HR"/>
        </w:rPr>
        <w:t>4</w:t>
      </w:r>
      <w:r w:rsidR="00726ECB" w:rsidRPr="00B54AAF">
        <w:rPr>
          <w:lang w:val="hr-HR"/>
        </w:rPr>
        <w:t>: izjava ponuditelja o nepostojanju okolnosti iz članka 254. stavak 1. točka 2. – poslovni nastan u hrvatskoj ili u državi poslovnog nastana gospodarskog subjekta</w:t>
      </w:r>
      <w:bookmarkEnd w:id="220"/>
      <w:bookmarkEnd w:id="221"/>
      <w:bookmarkEnd w:id="222"/>
      <w:bookmarkEnd w:id="223"/>
      <w:r w:rsidR="00703DD5">
        <w:rPr>
          <w:rStyle w:val="Referencafusnote"/>
          <w:lang w:val="hr-HR"/>
        </w:rPr>
        <w:footnoteReference w:id="19"/>
      </w:r>
    </w:p>
    <w:tbl>
      <w:tblPr>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1"/>
        <w:gridCol w:w="4428"/>
      </w:tblGrid>
      <w:tr w:rsidR="00726ECB" w:rsidRPr="00B54AAF" w14:paraId="08D00CF5" w14:textId="77777777" w:rsidTr="00DA77CA">
        <w:trPr>
          <w:trHeight w:val="1348"/>
        </w:trPr>
        <w:tc>
          <w:tcPr>
            <w:tcW w:w="2564" w:type="pct"/>
            <w:shd w:val="clear" w:color="auto" w:fill="auto"/>
            <w:vAlign w:val="center"/>
          </w:tcPr>
          <w:p w14:paraId="6C177247" w14:textId="77777777" w:rsidR="00726ECB" w:rsidRPr="00B54AAF" w:rsidRDefault="00726ECB" w:rsidP="00DA77CA">
            <w:pPr>
              <w:spacing w:line="276" w:lineRule="auto"/>
              <w:rPr>
                <w:rFonts w:cstheme="minorHAnsi"/>
                <w:b/>
                <w:lang w:val="hr-HR"/>
              </w:rPr>
            </w:pPr>
            <w:r w:rsidRPr="00B54AAF">
              <w:rPr>
                <w:rFonts w:cstheme="minorHAnsi"/>
                <w:b/>
                <w:lang w:val="hr-HR"/>
              </w:rPr>
              <w:t>Fond za zaštitu okoliša i energetsku učinkovitost,</w:t>
            </w:r>
          </w:p>
          <w:p w14:paraId="5A87F797" w14:textId="77777777" w:rsidR="00726ECB" w:rsidRPr="00B54AAF" w:rsidRDefault="00726ECB" w:rsidP="00DA77CA">
            <w:pPr>
              <w:spacing w:line="276" w:lineRule="auto"/>
              <w:rPr>
                <w:rFonts w:eastAsia="PMingLiU" w:cstheme="minorHAnsi"/>
                <w:b/>
                <w:lang w:val="hr-HR" w:eastAsia="zh-CN"/>
              </w:rPr>
            </w:pPr>
            <w:r w:rsidRPr="00B54AAF">
              <w:rPr>
                <w:rFonts w:eastAsia="PMingLiU" w:cstheme="minorHAnsi"/>
                <w:b/>
                <w:lang w:val="hr-HR" w:eastAsia="zh-CN"/>
              </w:rPr>
              <w:t>Radnička cesta 80,</w:t>
            </w:r>
          </w:p>
          <w:p w14:paraId="2D3247FA" w14:textId="77777777" w:rsidR="00726ECB" w:rsidRPr="00B54AAF" w:rsidRDefault="00726ECB" w:rsidP="00DA77CA">
            <w:pPr>
              <w:spacing w:after="200" w:line="240" w:lineRule="exact"/>
              <w:rPr>
                <w:rFonts w:cstheme="minorHAnsi"/>
                <w:b/>
                <w:sz w:val="18"/>
                <w:szCs w:val="18"/>
                <w:lang w:val="hr-HR"/>
              </w:rPr>
            </w:pPr>
            <w:r w:rsidRPr="00B54AAF">
              <w:rPr>
                <w:rFonts w:eastAsia="PMingLiU" w:cstheme="minorHAnsi"/>
                <w:b/>
                <w:lang w:val="hr-HR" w:eastAsia="zh-CN"/>
              </w:rPr>
              <w:t>10000 Zagreb</w:t>
            </w:r>
          </w:p>
        </w:tc>
        <w:tc>
          <w:tcPr>
            <w:tcW w:w="2436" w:type="pct"/>
            <w:shd w:val="clear" w:color="auto" w:fill="auto"/>
            <w:vAlign w:val="center"/>
          </w:tcPr>
          <w:p w14:paraId="7D001FC7" w14:textId="61EBD710" w:rsidR="00726ECB" w:rsidRPr="00B54AAF" w:rsidRDefault="00C05599" w:rsidP="00DA77CA">
            <w:pPr>
              <w:spacing w:after="200" w:line="240" w:lineRule="exact"/>
              <w:rPr>
                <w:rFonts w:cstheme="minorHAnsi"/>
                <w:b/>
                <w:sz w:val="18"/>
                <w:szCs w:val="18"/>
                <w:lang w:val="hr-HR"/>
              </w:rPr>
            </w:pPr>
            <w:r w:rsidRPr="00B54AAF">
              <w:rPr>
                <w:rFonts w:ascii="Calibri" w:hAnsi="Calibri" w:cs="Calibri"/>
                <w:b/>
                <w:bCs/>
                <w:color w:val="000000"/>
                <w:lang w:val="hr-HR"/>
              </w:rPr>
              <w:t>„</w:t>
            </w:r>
            <w:r w:rsidRPr="00B54AAF">
              <w:rPr>
                <w:rFonts w:ascii="Calibri" w:hAnsi="Calibri" w:cs="Calibri"/>
                <w:b/>
                <w:bCs/>
                <w:lang w:val="hr-HR"/>
              </w:rPr>
              <w:t xml:space="preserve">USLUGE </w:t>
            </w:r>
            <w:r w:rsidRPr="00B54AAF">
              <w:rPr>
                <w:rFonts w:ascii="Calibri" w:hAnsi="Calibri" w:cs="Calibri"/>
                <w:b/>
                <w:bCs/>
                <w:color w:val="000000"/>
                <w:lang w:val="hr-HR"/>
              </w:rPr>
              <w:t>VODITELJA PROJEKTA NA</w:t>
            </w:r>
            <w:r w:rsidRPr="00B54AAF">
              <w:rPr>
                <w:rFonts w:ascii="Calibri" w:hAnsi="Calibri" w:cs="Calibri"/>
                <w:b/>
                <w:bCs/>
                <w:lang w:val="hr-HR"/>
              </w:rPr>
              <w:t xml:space="preserve"> PROJEKTU SANACIJE JAME SOVJAK</w:t>
            </w:r>
            <w:r w:rsidRPr="00B54AAF">
              <w:rPr>
                <w:rFonts w:ascii="Calibri" w:hAnsi="Calibri" w:cs="Calibri"/>
                <w:b/>
                <w:bCs/>
                <w:color w:val="000000"/>
                <w:lang w:val="hr-HR"/>
              </w:rPr>
              <w:t>“</w:t>
            </w:r>
          </w:p>
        </w:tc>
      </w:tr>
    </w:tbl>
    <w:p w14:paraId="308DC9A1" w14:textId="77777777" w:rsidR="00726ECB" w:rsidRPr="00B54AAF" w:rsidRDefault="00726ECB" w:rsidP="00726ECB">
      <w:pPr>
        <w:autoSpaceDE w:val="0"/>
        <w:autoSpaceDN w:val="0"/>
        <w:adjustRightInd w:val="0"/>
        <w:jc w:val="center"/>
        <w:rPr>
          <w:rFonts w:cstheme="minorHAnsi"/>
          <w:b/>
          <w:bCs/>
          <w:lang w:val="hr-HR"/>
        </w:rPr>
      </w:pPr>
    </w:p>
    <w:p w14:paraId="7615755F" w14:textId="77777777" w:rsidR="006D04AE" w:rsidRPr="00B54AAF" w:rsidRDefault="006D04AE" w:rsidP="00726ECB">
      <w:pPr>
        <w:autoSpaceDE w:val="0"/>
        <w:autoSpaceDN w:val="0"/>
        <w:adjustRightInd w:val="0"/>
        <w:jc w:val="center"/>
        <w:rPr>
          <w:rFonts w:cstheme="minorHAnsi"/>
          <w:b/>
          <w:bCs/>
          <w:lang w:val="hr-HR"/>
        </w:rPr>
      </w:pPr>
    </w:p>
    <w:p w14:paraId="4A7CE8EC" w14:textId="77777777" w:rsidR="00726ECB" w:rsidRPr="00B54AAF" w:rsidRDefault="00726ECB" w:rsidP="00726ECB">
      <w:pPr>
        <w:autoSpaceDE w:val="0"/>
        <w:autoSpaceDN w:val="0"/>
        <w:adjustRightInd w:val="0"/>
        <w:jc w:val="center"/>
        <w:rPr>
          <w:rFonts w:cstheme="minorHAnsi"/>
          <w:b/>
          <w:bCs/>
          <w:lang w:val="hr-HR"/>
        </w:rPr>
      </w:pPr>
      <w:r w:rsidRPr="00B54AAF">
        <w:rPr>
          <w:rFonts w:cstheme="minorHAnsi"/>
          <w:b/>
          <w:bCs/>
          <w:lang w:val="hr-HR"/>
        </w:rPr>
        <w:t>IZJAVA O NEPOSTOJANJU RAZLOGA ZA ISKLJUČENJE IZ ČLANKA 254.STAVAK 1.TOČKA 2.</w:t>
      </w:r>
    </w:p>
    <w:p w14:paraId="350091DB" w14:textId="77777777" w:rsidR="00726ECB" w:rsidRPr="00B54AAF" w:rsidRDefault="00726ECB" w:rsidP="00726ECB">
      <w:pPr>
        <w:autoSpaceDE w:val="0"/>
        <w:autoSpaceDN w:val="0"/>
        <w:adjustRightInd w:val="0"/>
        <w:rPr>
          <w:rFonts w:cstheme="minorHAnsi"/>
          <w:lang w:val="hr-HR" w:eastAsia="hr-HR"/>
        </w:rPr>
      </w:pPr>
    </w:p>
    <w:p w14:paraId="71E85C84"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lang w:val="hr-HR" w:eastAsia="hr-HR"/>
        </w:rPr>
        <w:t>Temeljem članka 254 stavka 1. točka 2. . te članka 265. stavka 2.  ZJN 2016 (NN br. 120/2016)</w:t>
      </w:r>
      <w:r w:rsidRPr="00B54AAF">
        <w:rPr>
          <w:rFonts w:cstheme="minorHAnsi"/>
          <w:sz w:val="18"/>
          <w:szCs w:val="18"/>
          <w:lang w:val="hr-HR"/>
        </w:rPr>
        <w:t>,</w:t>
      </w:r>
    </w:p>
    <w:p w14:paraId="6791A09C" w14:textId="77777777" w:rsidR="006D04AE" w:rsidRPr="00B54AAF" w:rsidRDefault="006D04AE" w:rsidP="00726ECB">
      <w:pPr>
        <w:autoSpaceDE w:val="0"/>
        <w:autoSpaceDN w:val="0"/>
        <w:adjustRightInd w:val="0"/>
        <w:rPr>
          <w:rFonts w:cstheme="minorHAnsi"/>
          <w:iCs/>
          <w:lang w:val="hr-HR"/>
        </w:rPr>
      </w:pPr>
    </w:p>
    <w:p w14:paraId="7A322B9C"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kojom ja _____________________________ iz ___________________________________________</w:t>
      </w:r>
    </w:p>
    <w:p w14:paraId="58CB7632" w14:textId="77777777" w:rsidR="006D04AE" w:rsidRPr="00B54AAF" w:rsidRDefault="006D04AE" w:rsidP="00726ECB">
      <w:pPr>
        <w:autoSpaceDE w:val="0"/>
        <w:autoSpaceDN w:val="0"/>
        <w:adjustRightInd w:val="0"/>
        <w:rPr>
          <w:rFonts w:cstheme="minorHAnsi"/>
          <w:lang w:val="hr-HR"/>
        </w:rPr>
      </w:pPr>
    </w:p>
    <w:p w14:paraId="71C00305"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w:t>
      </w:r>
      <w:r w:rsidRPr="00B54AAF">
        <w:rPr>
          <w:rFonts w:cstheme="minorHAnsi"/>
          <w:i/>
          <w:iCs/>
          <w:lang w:val="hr-HR"/>
        </w:rPr>
        <w:tab/>
      </w:r>
      <w:r w:rsidRPr="00B54AAF">
        <w:rPr>
          <w:rFonts w:cstheme="minorHAnsi"/>
          <w:i/>
          <w:iCs/>
          <w:lang w:val="hr-HR"/>
        </w:rPr>
        <w:tab/>
      </w:r>
      <w:r w:rsidRPr="00B54AAF">
        <w:rPr>
          <w:rFonts w:cstheme="minorHAnsi"/>
          <w:i/>
          <w:iCs/>
          <w:lang w:val="hr-HR"/>
        </w:rPr>
        <w:tab/>
        <w:t>(ime i prezime)                    (prebivalište i adresa stanovanja)</w:t>
      </w:r>
    </w:p>
    <w:p w14:paraId="10824584" w14:textId="77777777" w:rsidR="006D04AE" w:rsidRPr="00B54AAF" w:rsidRDefault="006D04AE" w:rsidP="00726ECB">
      <w:pPr>
        <w:autoSpaceDE w:val="0"/>
        <w:autoSpaceDN w:val="0"/>
        <w:adjustRightInd w:val="0"/>
        <w:rPr>
          <w:rFonts w:cstheme="minorHAnsi"/>
          <w:i/>
          <w:iCs/>
          <w:lang w:val="hr-HR"/>
        </w:rPr>
      </w:pPr>
    </w:p>
    <w:p w14:paraId="6E40C0B0"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broj identifikacijskog dokumenta _____________________ izdanog od _________________________</w:t>
      </w:r>
    </w:p>
    <w:p w14:paraId="452D131A"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kao osoba ovlaštena po zakonu za zastupanje gospodarskog subjekta</w:t>
      </w:r>
    </w:p>
    <w:p w14:paraId="70B19B43" w14:textId="77777777" w:rsidR="006D04AE" w:rsidRPr="00B54AAF" w:rsidRDefault="006D04AE" w:rsidP="00726ECB">
      <w:pPr>
        <w:autoSpaceDE w:val="0"/>
        <w:autoSpaceDN w:val="0"/>
        <w:adjustRightInd w:val="0"/>
        <w:rPr>
          <w:rFonts w:cstheme="minorHAnsi"/>
          <w:lang w:val="hr-HR"/>
        </w:rPr>
      </w:pPr>
    </w:p>
    <w:p w14:paraId="689E5006" w14:textId="77777777" w:rsidR="006D04AE" w:rsidRPr="00B54AAF" w:rsidRDefault="006D04AE" w:rsidP="00726ECB">
      <w:pPr>
        <w:autoSpaceDE w:val="0"/>
        <w:autoSpaceDN w:val="0"/>
        <w:adjustRightInd w:val="0"/>
        <w:rPr>
          <w:rFonts w:cstheme="minorHAnsi"/>
          <w:lang w:val="hr-HR"/>
        </w:rPr>
      </w:pPr>
    </w:p>
    <w:p w14:paraId="6D42AD53"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_________________________________________________________________________________</w:t>
      </w:r>
    </w:p>
    <w:p w14:paraId="32004409"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(naziv i sjedište gospodarskog subjekta, OIB </w:t>
      </w:r>
      <w:r w:rsidRPr="00B54AAF">
        <w:rPr>
          <w:rFonts w:cstheme="minorHAnsi"/>
          <w:i/>
          <w:sz w:val="18"/>
          <w:szCs w:val="18"/>
          <w:lang w:val="hr-HR"/>
        </w:rPr>
        <w:t>ili identifikacijski broj države poslovnog nastana</w:t>
      </w:r>
      <w:r w:rsidRPr="00B54AAF">
        <w:rPr>
          <w:rFonts w:cstheme="minorHAnsi"/>
          <w:i/>
          <w:iCs/>
          <w:lang w:val="hr-HR"/>
        </w:rPr>
        <w:t>)</w:t>
      </w:r>
    </w:p>
    <w:p w14:paraId="1C70EB98" w14:textId="77777777" w:rsidR="006D04AE" w:rsidRPr="00B54AAF" w:rsidRDefault="006D04AE" w:rsidP="00726ECB">
      <w:pPr>
        <w:autoSpaceDE w:val="0"/>
        <w:autoSpaceDN w:val="0"/>
        <w:adjustRightInd w:val="0"/>
        <w:rPr>
          <w:rFonts w:cstheme="minorHAnsi"/>
          <w:i/>
          <w:iCs/>
          <w:lang w:val="hr-HR"/>
        </w:rPr>
      </w:pPr>
    </w:p>
    <w:p w14:paraId="4F3EE2E9" w14:textId="77777777" w:rsidR="00726ECB" w:rsidRPr="00B54AAF" w:rsidRDefault="00726ECB" w:rsidP="00726ECB">
      <w:pPr>
        <w:rPr>
          <w:rFonts w:cstheme="minorHAnsi"/>
          <w:b/>
          <w:lang w:val="hr-HR"/>
        </w:rPr>
      </w:pPr>
      <w:r w:rsidRPr="00B54AAF">
        <w:rPr>
          <w:rFonts w:cstheme="minorHAnsi"/>
          <w:b/>
          <w:lang w:val="hr-HR"/>
        </w:rPr>
        <w:t>Izjavljujem da nad gospodarskim subjektom kojeg zastupam nije otvoren stečajni postupak, da nije nesposoban za plaćanje ili prezadužen, da nije u postupku likvidacije, da njegovom imovinom ne upravlja stečajni upravitelj ili sud, da nije u nagodbi s vjerovnicima, da nije obustavio poslovne aktivnosti ili nije u bilo kakvoj istovrsnoj situaciji koja proizlazi iz sličnog postupka prema nacionalnim zakonima i propisima.</w:t>
      </w:r>
    </w:p>
    <w:p w14:paraId="330AF1E6" w14:textId="77777777" w:rsidR="006D04AE" w:rsidRPr="00B54AAF" w:rsidRDefault="006D04AE" w:rsidP="00726ECB">
      <w:pPr>
        <w:rPr>
          <w:rFonts w:cstheme="minorHAnsi"/>
          <w:b/>
          <w:lang w:val="hr-HR"/>
        </w:rPr>
      </w:pPr>
    </w:p>
    <w:p w14:paraId="45EEC990" w14:textId="77777777" w:rsidR="006D04AE" w:rsidRPr="00B54AAF" w:rsidRDefault="006D04AE" w:rsidP="00726ECB">
      <w:pPr>
        <w:rPr>
          <w:rFonts w:cstheme="minorHAnsi"/>
          <w:b/>
          <w:lang w:val="hr-HR"/>
        </w:rPr>
      </w:pPr>
    </w:p>
    <w:p w14:paraId="3A93F616" w14:textId="77777777" w:rsidR="00726ECB" w:rsidRPr="00B54AAF" w:rsidRDefault="00726ECB" w:rsidP="00726ECB">
      <w:pPr>
        <w:rPr>
          <w:rFonts w:cstheme="minorHAnsi"/>
          <w:iCs/>
          <w:lang w:val="hr-HR" w:bidi="en-US"/>
        </w:rPr>
      </w:pPr>
      <w:r w:rsidRPr="00B54AAF">
        <w:rPr>
          <w:rFonts w:cstheme="minorHAnsi"/>
          <w:b/>
          <w:iCs/>
          <w:lang w:val="hr-HR" w:bidi="en-US"/>
        </w:rPr>
        <w:t xml:space="preserve">ZA PONUDITELJA:                                </w:t>
      </w:r>
      <w:r w:rsidRPr="00B54AAF">
        <w:rPr>
          <w:rFonts w:cstheme="minorHAnsi"/>
          <w:b/>
          <w:iCs/>
          <w:lang w:val="hr-HR" w:bidi="en-US"/>
        </w:rPr>
        <w:tab/>
      </w:r>
      <w:r w:rsidRPr="00B54AAF">
        <w:rPr>
          <w:rFonts w:cstheme="minorHAnsi"/>
          <w:iCs/>
          <w:lang w:val="hr-HR" w:bidi="en-US"/>
        </w:rPr>
        <w:t>_____________________________</w:t>
      </w:r>
    </w:p>
    <w:p w14:paraId="595483FB" w14:textId="77777777" w:rsidR="00726ECB" w:rsidRPr="00B54AAF" w:rsidRDefault="00726ECB" w:rsidP="00726ECB">
      <w:pPr>
        <w:ind w:left="2836" w:firstLine="709"/>
        <w:rPr>
          <w:rFonts w:cstheme="minorHAnsi"/>
          <w:iCs/>
          <w:lang w:val="hr-HR" w:bidi="en-US"/>
        </w:rPr>
      </w:pPr>
      <w:r w:rsidRPr="00B54AAF">
        <w:rPr>
          <w:rFonts w:cstheme="minorHAnsi"/>
          <w:iCs/>
          <w:lang w:val="hr-HR" w:bidi="en-US"/>
        </w:rPr>
        <w:t>(ime, prezime i funkcija ovlaštene osobe)</w:t>
      </w:r>
    </w:p>
    <w:p w14:paraId="1A5813CB" w14:textId="77777777" w:rsidR="00726ECB" w:rsidRPr="00B54AAF" w:rsidRDefault="00726ECB" w:rsidP="00726ECB">
      <w:pPr>
        <w:rPr>
          <w:rFonts w:cstheme="minorHAnsi"/>
          <w:b/>
          <w:iCs/>
          <w:lang w:val="hr-HR" w:bidi="en-US"/>
        </w:rPr>
      </w:pPr>
    </w:p>
    <w:p w14:paraId="3FFC23E5" w14:textId="77777777" w:rsidR="00726ECB" w:rsidRPr="00B54AAF" w:rsidRDefault="00726ECB" w:rsidP="00726ECB">
      <w:pPr>
        <w:rPr>
          <w:rFonts w:cstheme="minorHAnsi"/>
          <w:iCs/>
          <w:lang w:val="hr-HR" w:bidi="en-US"/>
        </w:rPr>
      </w:pPr>
      <w:r w:rsidRPr="00B54AAF">
        <w:rPr>
          <w:rFonts w:cstheme="minorHAnsi"/>
          <w:b/>
          <w:iCs/>
          <w:lang w:val="hr-HR" w:bidi="en-US"/>
        </w:rPr>
        <w:t>POTPIS OVLAŠTENE OSOBE:            MP</w:t>
      </w:r>
      <w:r w:rsidRPr="00B54AAF">
        <w:rPr>
          <w:rStyle w:val="Referencafusnote"/>
          <w:rFonts w:eastAsiaTheme="majorEastAsia" w:cstheme="minorHAnsi"/>
          <w:b/>
          <w:iCs/>
          <w:lang w:val="hr-HR" w:bidi="en-US"/>
        </w:rPr>
        <w:footnoteReference w:id="20"/>
      </w:r>
      <w:r w:rsidRPr="00B54AAF">
        <w:rPr>
          <w:rFonts w:cstheme="minorHAnsi"/>
          <w:b/>
          <w:iCs/>
          <w:lang w:val="hr-HR" w:bidi="en-US"/>
        </w:rPr>
        <w:tab/>
      </w:r>
      <w:r w:rsidRPr="00B54AAF">
        <w:rPr>
          <w:rFonts w:cstheme="minorHAnsi"/>
          <w:iCs/>
          <w:lang w:val="hr-HR" w:bidi="en-US"/>
        </w:rPr>
        <w:t>_____________________________</w:t>
      </w:r>
    </w:p>
    <w:p w14:paraId="46F9D72A" w14:textId="77777777" w:rsidR="00726ECB" w:rsidRPr="00B54AAF" w:rsidRDefault="00726ECB" w:rsidP="00726ECB">
      <w:pPr>
        <w:rPr>
          <w:rFonts w:cstheme="minorHAnsi"/>
          <w:i/>
          <w:iCs/>
          <w:lang w:val="hr-HR" w:bidi="en-US"/>
        </w:rPr>
      </w:pPr>
    </w:p>
    <w:p w14:paraId="79C05154" w14:textId="77777777" w:rsidR="00726ECB" w:rsidRPr="00B54AAF" w:rsidRDefault="00726ECB" w:rsidP="00726ECB">
      <w:pPr>
        <w:rPr>
          <w:rFonts w:cstheme="minorHAnsi"/>
          <w:iCs/>
          <w:lang w:val="hr-HR" w:bidi="en-US"/>
        </w:rPr>
      </w:pPr>
      <w:r w:rsidRPr="00B54AAF">
        <w:rPr>
          <w:rFonts w:cstheme="minorHAnsi"/>
          <w:b/>
          <w:iCs/>
          <w:lang w:val="hr-HR" w:bidi="en-US"/>
        </w:rPr>
        <w:t xml:space="preserve">Mjesto i datum:                                       </w:t>
      </w:r>
      <w:r w:rsidRPr="00B54AAF">
        <w:rPr>
          <w:rFonts w:cstheme="minorHAnsi"/>
          <w:b/>
          <w:iCs/>
          <w:lang w:val="hr-HR" w:bidi="en-US"/>
        </w:rPr>
        <w:tab/>
      </w:r>
      <w:r w:rsidRPr="00B54AAF">
        <w:rPr>
          <w:rFonts w:cstheme="minorHAnsi"/>
          <w:iCs/>
          <w:lang w:val="hr-HR" w:bidi="en-US"/>
        </w:rPr>
        <w:t>_____________________________</w:t>
      </w:r>
    </w:p>
    <w:p w14:paraId="61FCF302" w14:textId="77777777" w:rsidR="00726ECB" w:rsidRPr="00B54AAF" w:rsidRDefault="00726ECB" w:rsidP="00726ECB">
      <w:pPr>
        <w:autoSpaceDE w:val="0"/>
        <w:autoSpaceDN w:val="0"/>
        <w:adjustRightInd w:val="0"/>
        <w:rPr>
          <w:rFonts w:cstheme="minorHAnsi"/>
          <w:sz w:val="18"/>
          <w:szCs w:val="18"/>
          <w:lang w:val="hr-HR"/>
        </w:rPr>
      </w:pPr>
    </w:p>
    <w:p w14:paraId="4003785B"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18"/>
          <w:szCs w:val="18"/>
          <w:lang w:val="hr-HR"/>
        </w:rPr>
        <w:t>Ovaj obrazac Izjave potpisuje/u osoba/e ovlaštena/e po zakonu za zastupanje  gospodarskog subjekta u skladu s ovlastima navedenim u Izvodu iz sudskog, obrtnog, strukovnog ili drugog odgovarajućeg registra države sjedišta gospodarskog subjekta. Ova Izjava mora biti s  ovjerenim potpisom kod nadležne sudske ili upravne vlasti, javnog bilježnika ili strukovnog ili trgovinskog tijela u državi poslovnog nastana gospodarskog subjekta, odnosno državi čiji je osoba državljanin.</w:t>
      </w:r>
    </w:p>
    <w:p w14:paraId="602D12B9"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18"/>
          <w:szCs w:val="18"/>
          <w:lang w:val="hr-HR"/>
        </w:rPr>
        <w:t>NAPOMENA: Prihvaća se i Izjava s ovjerenim potpisom kod javnog bilježnika iz Republike Hrvatske.</w:t>
      </w:r>
    </w:p>
    <w:p w14:paraId="3C3430FA" w14:textId="77777777" w:rsidR="00726ECB" w:rsidRPr="00B54AAF" w:rsidRDefault="00726ECB" w:rsidP="00726ECB">
      <w:pPr>
        <w:autoSpaceDE w:val="0"/>
        <w:autoSpaceDN w:val="0"/>
        <w:adjustRightInd w:val="0"/>
        <w:rPr>
          <w:rFonts w:cstheme="minorHAnsi"/>
          <w:sz w:val="18"/>
          <w:szCs w:val="18"/>
          <w:lang w:val="hr-HR"/>
        </w:rPr>
      </w:pPr>
    </w:p>
    <w:p w14:paraId="3947C4A2"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b/>
          <w:bCs/>
          <w:sz w:val="18"/>
          <w:szCs w:val="18"/>
          <w:lang w:val="hr-HR"/>
        </w:rPr>
        <w:t xml:space="preserve">NAPOMENA: </w:t>
      </w:r>
      <w:r w:rsidRPr="00B54AAF">
        <w:rPr>
          <w:rFonts w:cstheme="minorHAnsi"/>
          <w:sz w:val="18"/>
          <w:szCs w:val="18"/>
          <w:lang w:val="hr-HR"/>
        </w:rPr>
        <w:t>Gospodarski subjekt ovom Izjavom, kao ažuriranim popratnim dokumentom dokazuje da podaci koji su sadržani u dokumentu odgovaraju činjeničnom stanju u trenutku dostave naručitelju te dokazuju ono što je gospodarski subjekt naveo u EESPD-u.</w:t>
      </w:r>
    </w:p>
    <w:p w14:paraId="114F3E37" w14:textId="4073527D" w:rsidR="00726ECB" w:rsidRPr="00B54AAF" w:rsidRDefault="00726ECB" w:rsidP="008F0EC9">
      <w:pPr>
        <w:pStyle w:val="Naslov21"/>
        <w:rPr>
          <w:lang w:val="hr-HR"/>
        </w:rPr>
      </w:pPr>
      <w:r w:rsidRPr="00B54AAF">
        <w:rPr>
          <w:sz w:val="18"/>
          <w:szCs w:val="18"/>
          <w:lang w:val="hr-HR"/>
        </w:rPr>
        <w:br w:type="page"/>
      </w:r>
      <w:bookmarkStart w:id="224" w:name="_Toc526842231"/>
      <w:bookmarkStart w:id="225" w:name="_Toc2953288"/>
      <w:r w:rsidRPr="00B54AAF">
        <w:rPr>
          <w:lang w:val="hr-HR"/>
        </w:rPr>
        <w:t xml:space="preserve">obrazac </w:t>
      </w:r>
      <w:r w:rsidR="00C05599" w:rsidRPr="00B54AAF">
        <w:rPr>
          <w:lang w:val="hr-HR"/>
        </w:rPr>
        <w:t>5</w:t>
      </w:r>
      <w:r w:rsidRPr="00B54AAF">
        <w:rPr>
          <w:lang w:val="hr-HR"/>
        </w:rPr>
        <w:t>: izjava ponuditelja o nepostojanju okolnosti iz članka 254. stavak 1. točkE 1., 3., 4., 5., 6., 7., 8. i 9.</w:t>
      </w:r>
      <w:bookmarkEnd w:id="224"/>
      <w:bookmarkEnd w:id="225"/>
      <w:r w:rsidR="00703DD5">
        <w:rPr>
          <w:rStyle w:val="Referencafusnote"/>
          <w:lang w:val="hr-HR"/>
        </w:rPr>
        <w:footnoteReference w:id="21"/>
      </w:r>
    </w:p>
    <w:tbl>
      <w:tblPr>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1"/>
        <w:gridCol w:w="4428"/>
      </w:tblGrid>
      <w:tr w:rsidR="00726ECB" w:rsidRPr="00B54AAF" w14:paraId="4F76F0EF" w14:textId="77777777" w:rsidTr="00DA77CA">
        <w:trPr>
          <w:trHeight w:val="1348"/>
        </w:trPr>
        <w:tc>
          <w:tcPr>
            <w:tcW w:w="2564" w:type="pct"/>
            <w:shd w:val="clear" w:color="auto" w:fill="auto"/>
            <w:vAlign w:val="center"/>
          </w:tcPr>
          <w:p w14:paraId="281282C6" w14:textId="77777777" w:rsidR="00726ECB" w:rsidRPr="00B54AAF" w:rsidRDefault="00726ECB" w:rsidP="00DA77CA">
            <w:pPr>
              <w:spacing w:line="276" w:lineRule="auto"/>
              <w:rPr>
                <w:rFonts w:cstheme="minorHAnsi"/>
                <w:b/>
                <w:lang w:val="hr-HR"/>
              </w:rPr>
            </w:pPr>
            <w:r w:rsidRPr="00B54AAF">
              <w:rPr>
                <w:rFonts w:cstheme="minorHAnsi"/>
                <w:b/>
                <w:lang w:val="hr-HR"/>
              </w:rPr>
              <w:t>Fond za zaštitu okoliša i energetsku učinkovitost,</w:t>
            </w:r>
          </w:p>
          <w:p w14:paraId="692FA1A5" w14:textId="77777777" w:rsidR="00726ECB" w:rsidRPr="00B54AAF" w:rsidRDefault="00726ECB" w:rsidP="00DA77CA">
            <w:pPr>
              <w:spacing w:line="276" w:lineRule="auto"/>
              <w:rPr>
                <w:rFonts w:eastAsia="PMingLiU" w:cstheme="minorHAnsi"/>
                <w:b/>
                <w:lang w:val="hr-HR" w:eastAsia="zh-CN"/>
              </w:rPr>
            </w:pPr>
            <w:r w:rsidRPr="00B54AAF">
              <w:rPr>
                <w:rFonts w:eastAsia="PMingLiU" w:cstheme="minorHAnsi"/>
                <w:b/>
                <w:lang w:val="hr-HR" w:eastAsia="zh-CN"/>
              </w:rPr>
              <w:t>Radnička cesta 80,</w:t>
            </w:r>
          </w:p>
          <w:p w14:paraId="63592E3A" w14:textId="77777777" w:rsidR="00726ECB" w:rsidRPr="00B54AAF" w:rsidRDefault="00726ECB" w:rsidP="00DA77CA">
            <w:pPr>
              <w:spacing w:after="200" w:line="240" w:lineRule="exact"/>
              <w:rPr>
                <w:rFonts w:cstheme="minorHAnsi"/>
                <w:b/>
                <w:sz w:val="18"/>
                <w:szCs w:val="18"/>
                <w:lang w:val="hr-HR"/>
              </w:rPr>
            </w:pPr>
            <w:r w:rsidRPr="00B54AAF">
              <w:rPr>
                <w:rFonts w:eastAsia="PMingLiU" w:cstheme="minorHAnsi"/>
                <w:b/>
                <w:lang w:val="hr-HR" w:eastAsia="zh-CN"/>
              </w:rPr>
              <w:t>10000 Zagreb</w:t>
            </w:r>
          </w:p>
        </w:tc>
        <w:tc>
          <w:tcPr>
            <w:tcW w:w="2436" w:type="pct"/>
            <w:shd w:val="clear" w:color="auto" w:fill="auto"/>
            <w:vAlign w:val="center"/>
          </w:tcPr>
          <w:p w14:paraId="6F4F4780" w14:textId="1E23F0FF" w:rsidR="00726ECB" w:rsidRPr="00B54AAF" w:rsidRDefault="00C05599" w:rsidP="00DA77CA">
            <w:pPr>
              <w:spacing w:after="200" w:line="240" w:lineRule="exact"/>
              <w:rPr>
                <w:rFonts w:cstheme="minorHAnsi"/>
                <w:b/>
                <w:sz w:val="18"/>
                <w:szCs w:val="18"/>
                <w:lang w:val="hr-HR"/>
              </w:rPr>
            </w:pPr>
            <w:r w:rsidRPr="00B54AAF">
              <w:rPr>
                <w:rFonts w:ascii="Calibri" w:hAnsi="Calibri" w:cs="Calibri"/>
                <w:b/>
                <w:bCs/>
                <w:color w:val="000000"/>
                <w:lang w:val="hr-HR"/>
              </w:rPr>
              <w:t>„</w:t>
            </w:r>
            <w:r w:rsidRPr="00B54AAF">
              <w:rPr>
                <w:rFonts w:ascii="Calibri" w:hAnsi="Calibri" w:cs="Calibri"/>
                <w:b/>
                <w:bCs/>
                <w:lang w:val="hr-HR"/>
              </w:rPr>
              <w:t xml:space="preserve">USLUGE </w:t>
            </w:r>
            <w:r w:rsidRPr="00B54AAF">
              <w:rPr>
                <w:rFonts w:ascii="Calibri" w:hAnsi="Calibri" w:cs="Calibri"/>
                <w:b/>
                <w:bCs/>
                <w:color w:val="000000"/>
                <w:lang w:val="hr-HR"/>
              </w:rPr>
              <w:t>VODITELJA PROJEKTA NA</w:t>
            </w:r>
            <w:r w:rsidRPr="00B54AAF">
              <w:rPr>
                <w:rFonts w:ascii="Calibri" w:hAnsi="Calibri" w:cs="Calibri"/>
                <w:b/>
                <w:bCs/>
                <w:lang w:val="hr-HR"/>
              </w:rPr>
              <w:t xml:space="preserve"> PROJEKTU SANACIJE JAME SOVJAK</w:t>
            </w:r>
            <w:r w:rsidRPr="00B54AAF">
              <w:rPr>
                <w:rFonts w:ascii="Calibri" w:hAnsi="Calibri" w:cs="Calibri"/>
                <w:b/>
                <w:bCs/>
                <w:color w:val="000000"/>
                <w:lang w:val="hr-HR"/>
              </w:rPr>
              <w:t>“</w:t>
            </w:r>
          </w:p>
        </w:tc>
      </w:tr>
    </w:tbl>
    <w:p w14:paraId="2105EF58" w14:textId="77777777" w:rsidR="00726ECB" w:rsidRPr="00B54AAF" w:rsidRDefault="00726ECB" w:rsidP="00726ECB">
      <w:pPr>
        <w:autoSpaceDE w:val="0"/>
        <w:autoSpaceDN w:val="0"/>
        <w:adjustRightInd w:val="0"/>
        <w:jc w:val="center"/>
        <w:rPr>
          <w:rFonts w:cstheme="minorHAnsi"/>
          <w:b/>
          <w:bCs/>
          <w:lang w:val="hr-HR"/>
        </w:rPr>
      </w:pPr>
    </w:p>
    <w:p w14:paraId="2BDD1B7D" w14:textId="77777777" w:rsidR="006D04AE" w:rsidRPr="00B54AAF" w:rsidRDefault="006D04AE" w:rsidP="00726ECB">
      <w:pPr>
        <w:autoSpaceDE w:val="0"/>
        <w:autoSpaceDN w:val="0"/>
        <w:adjustRightInd w:val="0"/>
        <w:jc w:val="center"/>
        <w:rPr>
          <w:rFonts w:cstheme="minorHAnsi"/>
          <w:b/>
          <w:bCs/>
          <w:lang w:val="hr-HR"/>
        </w:rPr>
      </w:pPr>
    </w:p>
    <w:p w14:paraId="7BBBD9BB" w14:textId="77777777" w:rsidR="00726ECB" w:rsidRPr="00B54AAF" w:rsidRDefault="00726ECB" w:rsidP="00726ECB">
      <w:pPr>
        <w:autoSpaceDE w:val="0"/>
        <w:autoSpaceDN w:val="0"/>
        <w:adjustRightInd w:val="0"/>
        <w:jc w:val="center"/>
        <w:rPr>
          <w:rFonts w:cstheme="minorHAnsi"/>
          <w:b/>
          <w:bCs/>
          <w:lang w:val="hr-HR"/>
        </w:rPr>
      </w:pPr>
      <w:r w:rsidRPr="00B54AAF">
        <w:rPr>
          <w:rFonts w:cstheme="minorHAnsi"/>
          <w:b/>
          <w:bCs/>
          <w:lang w:val="hr-HR"/>
        </w:rPr>
        <w:t>IZJAVA O NEPOSTOJANJU RAZLOGA ZA ISKLJUČENJE</w:t>
      </w:r>
    </w:p>
    <w:p w14:paraId="709CE82C" w14:textId="11D3D3FA" w:rsidR="00726ECB" w:rsidRPr="00B54AAF" w:rsidRDefault="00726ECB" w:rsidP="00726ECB">
      <w:pPr>
        <w:autoSpaceDE w:val="0"/>
        <w:autoSpaceDN w:val="0"/>
        <w:adjustRightInd w:val="0"/>
        <w:jc w:val="center"/>
        <w:rPr>
          <w:rFonts w:cstheme="minorHAnsi"/>
          <w:b/>
          <w:bCs/>
          <w:lang w:val="hr-HR"/>
        </w:rPr>
      </w:pPr>
      <w:r w:rsidRPr="00B54AAF">
        <w:rPr>
          <w:rFonts w:cstheme="minorHAnsi"/>
          <w:b/>
          <w:bCs/>
          <w:lang w:val="hr-HR"/>
        </w:rPr>
        <w:t>IZ ČLANKA 254.STAVAK 1.TOČKE 1., 3., ., 5., , 7., 8. i 9.</w:t>
      </w:r>
    </w:p>
    <w:p w14:paraId="4E83C8F5" w14:textId="77777777" w:rsidR="00726ECB" w:rsidRPr="00B54AAF" w:rsidRDefault="00726ECB" w:rsidP="00726ECB">
      <w:pPr>
        <w:autoSpaceDE w:val="0"/>
        <w:autoSpaceDN w:val="0"/>
        <w:adjustRightInd w:val="0"/>
        <w:rPr>
          <w:rFonts w:cstheme="minorHAnsi"/>
          <w:lang w:val="hr-HR" w:eastAsia="hr-HR"/>
        </w:rPr>
      </w:pPr>
    </w:p>
    <w:p w14:paraId="30C14B47" w14:textId="3C1E33DF" w:rsidR="00726ECB" w:rsidRPr="00B54AAF" w:rsidRDefault="00726ECB" w:rsidP="00726ECB">
      <w:pPr>
        <w:autoSpaceDE w:val="0"/>
        <w:autoSpaceDN w:val="0"/>
        <w:adjustRightInd w:val="0"/>
        <w:rPr>
          <w:rFonts w:cstheme="minorHAnsi"/>
          <w:sz w:val="18"/>
          <w:szCs w:val="18"/>
          <w:lang w:val="hr-HR"/>
        </w:rPr>
      </w:pPr>
      <w:r w:rsidRPr="00B54AAF">
        <w:rPr>
          <w:rFonts w:cstheme="minorHAnsi"/>
          <w:lang w:val="hr-HR" w:eastAsia="hr-HR"/>
        </w:rPr>
        <w:t>Temeljem članka 254 stavka 1. točaka 1., 3., , 5., , 7., 8. i 9. ZJN 2016 (NN br. 120/2016)</w:t>
      </w:r>
      <w:r w:rsidRPr="00B54AAF">
        <w:rPr>
          <w:rFonts w:cstheme="minorHAnsi"/>
          <w:sz w:val="18"/>
          <w:szCs w:val="18"/>
          <w:lang w:val="hr-HR"/>
        </w:rPr>
        <w:t>,</w:t>
      </w:r>
    </w:p>
    <w:p w14:paraId="39A8D229" w14:textId="77777777" w:rsidR="006D04AE" w:rsidRPr="00B54AAF" w:rsidRDefault="006D04AE" w:rsidP="00726ECB">
      <w:pPr>
        <w:autoSpaceDE w:val="0"/>
        <w:autoSpaceDN w:val="0"/>
        <w:adjustRightInd w:val="0"/>
        <w:rPr>
          <w:rFonts w:cstheme="minorHAnsi"/>
          <w:sz w:val="18"/>
          <w:szCs w:val="18"/>
          <w:lang w:val="hr-HR"/>
        </w:rPr>
      </w:pPr>
    </w:p>
    <w:p w14:paraId="3044A570" w14:textId="77777777" w:rsidR="006D04AE" w:rsidRPr="00B54AAF" w:rsidRDefault="006D04AE" w:rsidP="00726ECB">
      <w:pPr>
        <w:autoSpaceDE w:val="0"/>
        <w:autoSpaceDN w:val="0"/>
        <w:adjustRightInd w:val="0"/>
        <w:rPr>
          <w:rFonts w:cstheme="minorHAnsi"/>
          <w:iCs/>
          <w:lang w:val="hr-HR"/>
        </w:rPr>
      </w:pPr>
    </w:p>
    <w:p w14:paraId="548B9121" w14:textId="094B77DB" w:rsidR="006D04AE" w:rsidRPr="00B54AAF" w:rsidRDefault="00726ECB" w:rsidP="00726ECB">
      <w:pPr>
        <w:autoSpaceDE w:val="0"/>
        <w:autoSpaceDN w:val="0"/>
        <w:adjustRightInd w:val="0"/>
        <w:rPr>
          <w:rFonts w:cstheme="minorHAnsi"/>
          <w:lang w:val="hr-HR"/>
        </w:rPr>
      </w:pPr>
      <w:r w:rsidRPr="00B54AAF">
        <w:rPr>
          <w:rFonts w:cstheme="minorHAnsi"/>
          <w:lang w:val="hr-HR"/>
        </w:rPr>
        <w:t>kojom ja _____________________________ iz ___________________________________________</w:t>
      </w:r>
    </w:p>
    <w:p w14:paraId="5D536792"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w:t>
      </w:r>
      <w:r w:rsidRPr="00B54AAF">
        <w:rPr>
          <w:rFonts w:cstheme="minorHAnsi"/>
          <w:i/>
          <w:iCs/>
          <w:lang w:val="hr-HR"/>
        </w:rPr>
        <w:tab/>
      </w:r>
      <w:r w:rsidRPr="00B54AAF">
        <w:rPr>
          <w:rFonts w:cstheme="minorHAnsi"/>
          <w:i/>
          <w:iCs/>
          <w:lang w:val="hr-HR"/>
        </w:rPr>
        <w:tab/>
      </w:r>
      <w:r w:rsidRPr="00B54AAF">
        <w:rPr>
          <w:rFonts w:cstheme="minorHAnsi"/>
          <w:i/>
          <w:iCs/>
          <w:lang w:val="hr-HR"/>
        </w:rPr>
        <w:tab/>
        <w:t>(ime i prezime)                    (prebivalište i adresa stanovanja)</w:t>
      </w:r>
    </w:p>
    <w:p w14:paraId="1C935074" w14:textId="77777777" w:rsidR="006D04AE" w:rsidRPr="00B54AAF" w:rsidRDefault="006D04AE" w:rsidP="00726ECB">
      <w:pPr>
        <w:autoSpaceDE w:val="0"/>
        <w:autoSpaceDN w:val="0"/>
        <w:adjustRightInd w:val="0"/>
        <w:rPr>
          <w:rFonts w:cstheme="minorHAnsi"/>
          <w:i/>
          <w:iCs/>
          <w:lang w:val="hr-HR"/>
        </w:rPr>
      </w:pPr>
    </w:p>
    <w:p w14:paraId="2F41D05F" w14:textId="77777777" w:rsidR="006D04AE" w:rsidRPr="00B54AAF" w:rsidRDefault="006D04AE" w:rsidP="00726ECB">
      <w:pPr>
        <w:autoSpaceDE w:val="0"/>
        <w:autoSpaceDN w:val="0"/>
        <w:adjustRightInd w:val="0"/>
        <w:rPr>
          <w:rFonts w:cstheme="minorHAnsi"/>
          <w:i/>
          <w:iCs/>
          <w:lang w:val="hr-HR"/>
        </w:rPr>
      </w:pPr>
    </w:p>
    <w:p w14:paraId="63B929B3"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broj identifikacijskog dokumenta _____________________ izdanog od _________________________</w:t>
      </w:r>
    </w:p>
    <w:p w14:paraId="0AE38EC0" w14:textId="77777777" w:rsidR="006D04AE" w:rsidRPr="00B54AAF" w:rsidRDefault="006D04AE" w:rsidP="00726ECB">
      <w:pPr>
        <w:autoSpaceDE w:val="0"/>
        <w:autoSpaceDN w:val="0"/>
        <w:adjustRightInd w:val="0"/>
        <w:rPr>
          <w:rFonts w:cstheme="minorHAnsi"/>
          <w:lang w:val="hr-HR"/>
        </w:rPr>
      </w:pPr>
    </w:p>
    <w:p w14:paraId="5181AAD1"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kao osoba ovlaštena po zakonu za zastupanje gospodarskog subjekta</w:t>
      </w:r>
    </w:p>
    <w:p w14:paraId="56E8251B" w14:textId="77777777" w:rsidR="006D04AE" w:rsidRPr="00B54AAF" w:rsidRDefault="006D04AE" w:rsidP="00726ECB">
      <w:pPr>
        <w:autoSpaceDE w:val="0"/>
        <w:autoSpaceDN w:val="0"/>
        <w:adjustRightInd w:val="0"/>
        <w:rPr>
          <w:rFonts w:cstheme="minorHAnsi"/>
          <w:lang w:val="hr-HR"/>
        </w:rPr>
      </w:pPr>
    </w:p>
    <w:p w14:paraId="22E44FFB" w14:textId="77777777" w:rsidR="006D04AE" w:rsidRPr="00B54AAF" w:rsidRDefault="006D04AE" w:rsidP="00726ECB">
      <w:pPr>
        <w:autoSpaceDE w:val="0"/>
        <w:autoSpaceDN w:val="0"/>
        <w:adjustRightInd w:val="0"/>
        <w:rPr>
          <w:rFonts w:cstheme="minorHAnsi"/>
          <w:lang w:val="hr-HR"/>
        </w:rPr>
      </w:pPr>
    </w:p>
    <w:p w14:paraId="7682F840" w14:textId="77777777" w:rsidR="00726ECB" w:rsidRPr="00B54AAF" w:rsidRDefault="00726ECB" w:rsidP="00726ECB">
      <w:pPr>
        <w:autoSpaceDE w:val="0"/>
        <w:autoSpaceDN w:val="0"/>
        <w:adjustRightInd w:val="0"/>
        <w:rPr>
          <w:rFonts w:cstheme="minorHAnsi"/>
          <w:lang w:val="hr-HR"/>
        </w:rPr>
      </w:pPr>
      <w:r w:rsidRPr="00B54AAF">
        <w:rPr>
          <w:rFonts w:cstheme="minorHAnsi"/>
          <w:lang w:val="hr-HR"/>
        </w:rPr>
        <w:t>_________________________________________________________________________________</w:t>
      </w:r>
    </w:p>
    <w:p w14:paraId="197AB7C6" w14:textId="77777777" w:rsidR="00726ECB" w:rsidRPr="00B54AAF" w:rsidRDefault="00726ECB" w:rsidP="00726ECB">
      <w:pPr>
        <w:autoSpaceDE w:val="0"/>
        <w:autoSpaceDN w:val="0"/>
        <w:adjustRightInd w:val="0"/>
        <w:rPr>
          <w:rFonts w:cstheme="minorHAnsi"/>
          <w:i/>
          <w:iCs/>
          <w:lang w:val="hr-HR"/>
        </w:rPr>
      </w:pPr>
      <w:r w:rsidRPr="00B54AAF">
        <w:rPr>
          <w:rFonts w:cstheme="minorHAnsi"/>
          <w:i/>
          <w:iCs/>
          <w:lang w:val="hr-HR"/>
        </w:rPr>
        <w:t xml:space="preserve">  (naziv i sjedište gospodarskog subjekta, OIB </w:t>
      </w:r>
      <w:r w:rsidRPr="00B54AAF">
        <w:rPr>
          <w:rFonts w:cstheme="minorHAnsi"/>
          <w:i/>
          <w:sz w:val="18"/>
          <w:szCs w:val="18"/>
          <w:lang w:val="hr-HR"/>
        </w:rPr>
        <w:t>ili identifikacijski broj države poslovnog nastana</w:t>
      </w:r>
      <w:r w:rsidRPr="00B54AAF">
        <w:rPr>
          <w:rFonts w:cstheme="minorHAnsi"/>
          <w:i/>
          <w:iCs/>
          <w:lang w:val="hr-HR"/>
        </w:rPr>
        <w:t>)</w:t>
      </w:r>
    </w:p>
    <w:p w14:paraId="13E8D89C" w14:textId="77777777" w:rsidR="00726ECB" w:rsidRPr="00B54AAF" w:rsidRDefault="00726ECB" w:rsidP="00726ECB">
      <w:pPr>
        <w:rPr>
          <w:rFonts w:cstheme="minorHAnsi"/>
          <w:b/>
          <w:lang w:val="hr-HR"/>
        </w:rPr>
      </w:pPr>
    </w:p>
    <w:p w14:paraId="6570F661" w14:textId="77777777" w:rsidR="006D04AE" w:rsidRPr="00B54AAF" w:rsidRDefault="006D04AE" w:rsidP="00726ECB">
      <w:pPr>
        <w:rPr>
          <w:rFonts w:cstheme="minorHAnsi"/>
          <w:b/>
          <w:lang w:val="hr-HR"/>
        </w:rPr>
      </w:pPr>
    </w:p>
    <w:p w14:paraId="66CA9C8E" w14:textId="77777777" w:rsidR="00726ECB" w:rsidRPr="00B54AAF" w:rsidRDefault="00726ECB" w:rsidP="00726ECB">
      <w:pPr>
        <w:rPr>
          <w:rFonts w:cstheme="minorHAnsi"/>
          <w:b/>
          <w:lang w:val="hr-HR"/>
        </w:rPr>
      </w:pPr>
      <w:r w:rsidRPr="00B54AAF">
        <w:rPr>
          <w:rFonts w:cstheme="minorHAnsi"/>
          <w:b/>
          <w:lang w:val="hr-HR"/>
        </w:rPr>
        <w:t>Izjavljujem da gospodarski subjekt:</w:t>
      </w:r>
    </w:p>
    <w:p w14:paraId="759EBACB" w14:textId="77777777" w:rsidR="006D04AE" w:rsidRPr="00B54AAF" w:rsidRDefault="006D04AE" w:rsidP="00726ECB">
      <w:pPr>
        <w:rPr>
          <w:rFonts w:cstheme="minorHAnsi"/>
          <w:b/>
          <w:lang w:val="hr-HR"/>
        </w:rPr>
      </w:pPr>
    </w:p>
    <w:p w14:paraId="05E4E328" w14:textId="77777777" w:rsidR="00726ECB" w:rsidRPr="00B54AAF" w:rsidRDefault="00726ECB" w:rsidP="00481ABA">
      <w:pPr>
        <w:pStyle w:val="Odlomakpopisa"/>
        <w:numPr>
          <w:ilvl w:val="0"/>
          <w:numId w:val="44"/>
        </w:numPr>
        <w:spacing w:before="120" w:after="120"/>
        <w:ind w:left="567"/>
        <w:jc w:val="both"/>
        <w:rPr>
          <w:rFonts w:cstheme="minorHAnsi"/>
          <w:lang w:val="hr-HR"/>
        </w:rPr>
      </w:pPr>
      <w:r w:rsidRPr="00B54AAF">
        <w:rPr>
          <w:rFonts w:cstheme="minorHAnsi"/>
          <w:b/>
          <w:lang w:val="hr-HR" w:eastAsia="en-GB"/>
        </w:rPr>
        <w:t>nije kršio primjenjive obveze u području prava okoliša, socijalnog i radnog prava, uključujući kolektivne ugovore, a osobito obvezu isplate ugovorene plaće, ili odredbe međunarodnog prava okoliša, socijalnog i radnog prava navedenim u Prilogu XI. ZJN 2016,</w:t>
      </w:r>
    </w:p>
    <w:p w14:paraId="38EB3AC4" w14:textId="77777777" w:rsidR="00726ECB" w:rsidRPr="00B54AAF" w:rsidRDefault="00726ECB" w:rsidP="00481ABA">
      <w:pPr>
        <w:pStyle w:val="Odlomakpopisa"/>
        <w:numPr>
          <w:ilvl w:val="0"/>
          <w:numId w:val="44"/>
        </w:numPr>
        <w:spacing w:before="120" w:after="120"/>
        <w:ind w:left="567"/>
        <w:jc w:val="both"/>
        <w:rPr>
          <w:rFonts w:cstheme="minorHAnsi"/>
          <w:lang w:val="hr-HR"/>
        </w:rPr>
      </w:pPr>
      <w:r w:rsidRPr="00B54AAF">
        <w:rPr>
          <w:rFonts w:cstheme="minorHAnsi"/>
          <w:b/>
          <w:lang w:val="hr-HR" w:eastAsia="en-GB"/>
        </w:rPr>
        <w:t>nije subjekt kriv za teški profesionalni propust koji dovodi u pitanje njegov integritet,</w:t>
      </w:r>
    </w:p>
    <w:p w14:paraId="5D6C4188" w14:textId="77777777" w:rsidR="00726ECB" w:rsidRPr="00B54AAF" w:rsidRDefault="00726ECB" w:rsidP="00481ABA">
      <w:pPr>
        <w:pStyle w:val="Odlomakpopisa"/>
        <w:numPr>
          <w:ilvl w:val="0"/>
          <w:numId w:val="44"/>
        </w:numPr>
        <w:spacing w:before="120" w:after="120"/>
        <w:ind w:left="567"/>
        <w:jc w:val="both"/>
        <w:rPr>
          <w:rFonts w:cstheme="minorHAnsi"/>
          <w:lang w:val="hr-HR"/>
        </w:rPr>
      </w:pPr>
      <w:r w:rsidRPr="00B54AAF">
        <w:rPr>
          <w:rFonts w:cstheme="minorHAnsi"/>
          <w:b/>
          <w:lang w:val="hr-HR" w:eastAsia="en-GB"/>
        </w:rPr>
        <w:t>nema sukoba interesa u smislu poglavlja 8. glave III. dijela prvog ZJN 2016 koji se ne može učinkovito ukloniti drugim, manje drastičnim mjerama,</w:t>
      </w:r>
    </w:p>
    <w:p w14:paraId="29F7F9C9" w14:textId="77777777" w:rsidR="00726ECB" w:rsidRPr="00B54AAF" w:rsidRDefault="00726ECB" w:rsidP="00481ABA">
      <w:pPr>
        <w:pStyle w:val="Odlomakpopisa"/>
        <w:numPr>
          <w:ilvl w:val="0"/>
          <w:numId w:val="44"/>
        </w:numPr>
        <w:spacing w:before="120" w:after="120"/>
        <w:ind w:left="567"/>
        <w:jc w:val="both"/>
        <w:rPr>
          <w:rFonts w:cstheme="minorHAnsi"/>
          <w:lang w:val="hr-HR"/>
        </w:rPr>
      </w:pPr>
      <w:r w:rsidRPr="00B54AAF">
        <w:rPr>
          <w:rFonts w:cstheme="minorHAnsi"/>
          <w:b/>
          <w:lang w:val="hr-HR" w:eastAsia="en-GB"/>
        </w:rPr>
        <w:t>nije pokazao značajne ili opetovane nedostatke tijekom provedbe bitnih zahtjeva iz prethodnog ugovora o javnoj nabavi ili prethodnog ugovora o koncesiji čija je posljedica bila prijevremeni raskid tog ugovora, naknada štete ili druga slična sankcija,</w:t>
      </w:r>
    </w:p>
    <w:p w14:paraId="293654AF" w14:textId="77777777" w:rsidR="00726ECB" w:rsidRPr="00B54AAF" w:rsidRDefault="00726ECB" w:rsidP="00481ABA">
      <w:pPr>
        <w:pStyle w:val="Odlomakpopisa"/>
        <w:numPr>
          <w:ilvl w:val="0"/>
          <w:numId w:val="44"/>
        </w:numPr>
        <w:spacing w:before="120" w:after="120"/>
        <w:ind w:left="567"/>
        <w:jc w:val="both"/>
        <w:rPr>
          <w:rFonts w:cstheme="minorHAnsi"/>
          <w:lang w:val="hr-HR"/>
        </w:rPr>
      </w:pPr>
      <w:r w:rsidRPr="00B54AAF">
        <w:rPr>
          <w:rFonts w:cstheme="minorHAnsi"/>
          <w:b/>
          <w:lang w:val="hr-HR" w:eastAsia="en-GB"/>
        </w:rPr>
        <w:t>nije kriv za ozbiljno pogrešno prikazivanje činjenica pri dostavljanju podataka potrebnih za provjeru odsutnosti osnova za isključenje ili za ispunjenje kriterija za odabir gospodarskog subjekta, nije prikrio takve informacije te je u stanju priložiti popratne dokumente,</w:t>
      </w:r>
    </w:p>
    <w:p w14:paraId="245B8E0D" w14:textId="77777777" w:rsidR="00726ECB" w:rsidRPr="00B54AAF" w:rsidRDefault="00726ECB" w:rsidP="00481ABA">
      <w:pPr>
        <w:pStyle w:val="Odlomakpopisa"/>
        <w:numPr>
          <w:ilvl w:val="0"/>
          <w:numId w:val="44"/>
        </w:numPr>
        <w:spacing w:before="120" w:after="120"/>
        <w:ind w:left="567"/>
        <w:jc w:val="both"/>
        <w:rPr>
          <w:rFonts w:cstheme="minorHAnsi"/>
          <w:b/>
          <w:lang w:val="hr-HR"/>
        </w:rPr>
      </w:pPr>
      <w:r w:rsidRPr="00B54AAF">
        <w:rPr>
          <w:rFonts w:cstheme="minorHAnsi"/>
          <w:b/>
          <w:lang w:val="hr-HR" w:eastAsia="en-GB"/>
        </w:rPr>
        <w:t>nije pokušao na nepropisan način utjecati na postupak odlučivanja javnog naručitelja, doći do povjerljivih podataka koji bi mu mogli omogućiti nepoštenu prednost u postupku nabave te nije iz nemara dostavio pogrešnu informaciju koja može imati materijalni utjecaj na odluke koje se tiču isključenja, odabira gospodarskog subjekta ili dodjele ugovora.</w:t>
      </w:r>
    </w:p>
    <w:p w14:paraId="0E4E38D4" w14:textId="77777777" w:rsidR="004F30D5" w:rsidRPr="00B54AAF" w:rsidRDefault="004F30D5" w:rsidP="00726ECB">
      <w:pPr>
        <w:rPr>
          <w:rFonts w:cstheme="minorHAnsi"/>
          <w:b/>
          <w:iCs/>
          <w:lang w:val="hr-HR" w:bidi="en-US"/>
        </w:rPr>
      </w:pPr>
    </w:p>
    <w:p w14:paraId="69E6D24A" w14:textId="77777777" w:rsidR="004F30D5" w:rsidRPr="00B54AAF" w:rsidRDefault="004F30D5" w:rsidP="00726ECB">
      <w:pPr>
        <w:rPr>
          <w:rFonts w:cstheme="minorHAnsi"/>
          <w:b/>
          <w:iCs/>
          <w:lang w:val="hr-HR" w:bidi="en-US"/>
        </w:rPr>
      </w:pPr>
    </w:p>
    <w:p w14:paraId="323BFCC5" w14:textId="77777777" w:rsidR="00726ECB" w:rsidRPr="00B54AAF" w:rsidRDefault="00726ECB" w:rsidP="00726ECB">
      <w:pPr>
        <w:rPr>
          <w:rFonts w:cstheme="minorHAnsi"/>
          <w:iCs/>
          <w:lang w:val="hr-HR" w:bidi="en-US"/>
        </w:rPr>
      </w:pPr>
      <w:r w:rsidRPr="00B54AAF">
        <w:rPr>
          <w:rFonts w:cstheme="minorHAnsi"/>
          <w:b/>
          <w:iCs/>
          <w:lang w:val="hr-HR" w:bidi="en-US"/>
        </w:rPr>
        <w:t xml:space="preserve">ZA PONUDITELJA:                                </w:t>
      </w:r>
      <w:r w:rsidRPr="00B54AAF">
        <w:rPr>
          <w:rFonts w:cstheme="minorHAnsi"/>
          <w:b/>
          <w:iCs/>
          <w:lang w:val="hr-HR" w:bidi="en-US"/>
        </w:rPr>
        <w:tab/>
      </w:r>
      <w:r w:rsidRPr="00B54AAF">
        <w:rPr>
          <w:rFonts w:cstheme="minorHAnsi"/>
          <w:iCs/>
          <w:lang w:val="hr-HR" w:bidi="en-US"/>
        </w:rPr>
        <w:t>_____________________________</w:t>
      </w:r>
    </w:p>
    <w:p w14:paraId="425CD753" w14:textId="77777777" w:rsidR="00726ECB" w:rsidRPr="00B54AAF" w:rsidRDefault="00726ECB" w:rsidP="00726ECB">
      <w:pPr>
        <w:ind w:left="2836" w:firstLine="709"/>
        <w:rPr>
          <w:rFonts w:cstheme="minorHAnsi"/>
          <w:iCs/>
          <w:lang w:val="hr-HR" w:bidi="en-US"/>
        </w:rPr>
      </w:pPr>
      <w:r w:rsidRPr="00B54AAF">
        <w:rPr>
          <w:rFonts w:cstheme="minorHAnsi"/>
          <w:iCs/>
          <w:lang w:val="hr-HR" w:bidi="en-US"/>
        </w:rPr>
        <w:t>(ime, prezime i funkcija ovlaštene osobe)</w:t>
      </w:r>
    </w:p>
    <w:p w14:paraId="7EBD691C" w14:textId="77777777" w:rsidR="00726ECB" w:rsidRPr="00B54AAF" w:rsidRDefault="00726ECB" w:rsidP="00726ECB">
      <w:pPr>
        <w:rPr>
          <w:rFonts w:cstheme="minorHAnsi"/>
          <w:b/>
          <w:iCs/>
          <w:lang w:val="hr-HR" w:bidi="en-US"/>
        </w:rPr>
      </w:pPr>
    </w:p>
    <w:p w14:paraId="43764ED5" w14:textId="77777777" w:rsidR="00726ECB" w:rsidRPr="00B54AAF" w:rsidRDefault="00726ECB" w:rsidP="00726ECB">
      <w:pPr>
        <w:rPr>
          <w:rFonts w:cstheme="minorHAnsi"/>
          <w:iCs/>
          <w:lang w:val="hr-HR" w:bidi="en-US"/>
        </w:rPr>
      </w:pPr>
      <w:r w:rsidRPr="00B54AAF">
        <w:rPr>
          <w:rFonts w:cstheme="minorHAnsi"/>
          <w:b/>
          <w:iCs/>
          <w:lang w:val="hr-HR" w:bidi="en-US"/>
        </w:rPr>
        <w:t>POTPIS OVLAŠTENE OSOBE:            MP</w:t>
      </w:r>
      <w:r w:rsidRPr="00B54AAF">
        <w:rPr>
          <w:rStyle w:val="Referencafusnote"/>
          <w:rFonts w:eastAsiaTheme="majorEastAsia" w:cstheme="minorHAnsi"/>
          <w:b/>
          <w:iCs/>
          <w:lang w:val="hr-HR" w:bidi="en-US"/>
        </w:rPr>
        <w:footnoteReference w:id="22"/>
      </w:r>
      <w:r w:rsidRPr="00B54AAF">
        <w:rPr>
          <w:rFonts w:cstheme="minorHAnsi"/>
          <w:b/>
          <w:iCs/>
          <w:lang w:val="hr-HR" w:bidi="en-US"/>
        </w:rPr>
        <w:tab/>
      </w:r>
      <w:r w:rsidRPr="00B54AAF">
        <w:rPr>
          <w:rFonts w:cstheme="minorHAnsi"/>
          <w:iCs/>
          <w:lang w:val="hr-HR" w:bidi="en-US"/>
        </w:rPr>
        <w:t>_____________________________</w:t>
      </w:r>
    </w:p>
    <w:p w14:paraId="2CBB1E5E" w14:textId="77777777" w:rsidR="00726ECB" w:rsidRPr="00B54AAF" w:rsidRDefault="00726ECB" w:rsidP="00726ECB">
      <w:pPr>
        <w:rPr>
          <w:rFonts w:cstheme="minorHAnsi"/>
          <w:i/>
          <w:iCs/>
          <w:lang w:val="hr-HR" w:bidi="en-US"/>
        </w:rPr>
      </w:pPr>
    </w:p>
    <w:p w14:paraId="2188BF96" w14:textId="77777777" w:rsidR="00726ECB" w:rsidRPr="00B54AAF" w:rsidRDefault="00726ECB" w:rsidP="00726ECB">
      <w:pPr>
        <w:rPr>
          <w:rFonts w:cstheme="minorHAnsi"/>
          <w:iCs/>
          <w:lang w:val="hr-HR" w:bidi="en-US"/>
        </w:rPr>
      </w:pPr>
      <w:r w:rsidRPr="00B54AAF">
        <w:rPr>
          <w:rFonts w:cstheme="minorHAnsi"/>
          <w:b/>
          <w:iCs/>
          <w:lang w:val="hr-HR" w:bidi="en-US"/>
        </w:rPr>
        <w:t xml:space="preserve">Mjesto i datum:                                       </w:t>
      </w:r>
      <w:r w:rsidRPr="00B54AAF">
        <w:rPr>
          <w:rFonts w:cstheme="minorHAnsi"/>
          <w:b/>
          <w:iCs/>
          <w:lang w:val="hr-HR" w:bidi="en-US"/>
        </w:rPr>
        <w:tab/>
      </w:r>
      <w:r w:rsidRPr="00B54AAF">
        <w:rPr>
          <w:rFonts w:cstheme="minorHAnsi"/>
          <w:iCs/>
          <w:lang w:val="hr-HR" w:bidi="en-US"/>
        </w:rPr>
        <w:t>_____________________________</w:t>
      </w:r>
    </w:p>
    <w:p w14:paraId="571E4057" w14:textId="77777777" w:rsidR="004F30D5" w:rsidRPr="00B54AAF" w:rsidRDefault="004F30D5" w:rsidP="00726ECB">
      <w:pPr>
        <w:rPr>
          <w:rFonts w:cstheme="minorHAnsi"/>
          <w:iCs/>
          <w:lang w:val="hr-HR" w:bidi="en-US"/>
        </w:rPr>
      </w:pPr>
    </w:p>
    <w:p w14:paraId="162AA341" w14:textId="77777777" w:rsidR="00726ECB" w:rsidRPr="00B54AAF" w:rsidRDefault="00726ECB" w:rsidP="00726ECB">
      <w:pPr>
        <w:autoSpaceDE w:val="0"/>
        <w:autoSpaceDN w:val="0"/>
        <w:adjustRightInd w:val="0"/>
        <w:rPr>
          <w:rFonts w:cstheme="minorHAnsi"/>
          <w:sz w:val="18"/>
          <w:szCs w:val="18"/>
          <w:lang w:val="hr-HR"/>
        </w:rPr>
      </w:pPr>
    </w:p>
    <w:p w14:paraId="7CC5AC35"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18"/>
          <w:szCs w:val="18"/>
          <w:lang w:val="hr-HR"/>
        </w:rPr>
        <w:t>Ovaj obrazac Izjave potpisuje/u osoba/e ovlaštena/e po zakonu za zastupanje  gospodarskog subjekta u skladu s ovlastima navedenim u Izvodu iz sudskog, obrtnog, strukovnog ili drugog odgovarajućeg registra države sjedišta gospodarskog subjekta. Ova Izjava mora biti dana pod prisegom ili, ako izjava pod prisegom prema pravu dotične države ne postoji, izjava o nekažnjavanju mora biti s ovjerenim potpisom kod nadležne sudske ili upravne vlasti, javnog bilježnika ili strukovnog ili trgovinskog tijela u državi poslovnog nastana gospodarskog subjekta, odnosno državi čiji je osoba državljanin.</w:t>
      </w:r>
    </w:p>
    <w:p w14:paraId="466C64EA"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sz w:val="18"/>
          <w:szCs w:val="18"/>
          <w:lang w:val="hr-HR"/>
        </w:rPr>
        <w:t>NAPOMENA: Prihvaća se i Izjava s ovjerenim potpisom kod javnog bilježnika iz Republike Hrvatske.</w:t>
      </w:r>
    </w:p>
    <w:p w14:paraId="476841FE" w14:textId="77777777" w:rsidR="00726ECB" w:rsidRPr="00B54AAF" w:rsidRDefault="00726ECB" w:rsidP="00726ECB">
      <w:pPr>
        <w:autoSpaceDE w:val="0"/>
        <w:autoSpaceDN w:val="0"/>
        <w:adjustRightInd w:val="0"/>
        <w:rPr>
          <w:rFonts w:cstheme="minorHAnsi"/>
          <w:sz w:val="18"/>
          <w:szCs w:val="18"/>
          <w:lang w:val="hr-HR"/>
        </w:rPr>
      </w:pPr>
    </w:p>
    <w:p w14:paraId="05B89713" w14:textId="77777777" w:rsidR="00726ECB" w:rsidRPr="00B54AAF" w:rsidRDefault="00726ECB" w:rsidP="00726ECB">
      <w:pPr>
        <w:autoSpaceDE w:val="0"/>
        <w:autoSpaceDN w:val="0"/>
        <w:adjustRightInd w:val="0"/>
        <w:rPr>
          <w:rFonts w:cstheme="minorHAnsi"/>
          <w:sz w:val="18"/>
          <w:szCs w:val="18"/>
          <w:lang w:val="hr-HR"/>
        </w:rPr>
      </w:pPr>
      <w:r w:rsidRPr="00B54AAF">
        <w:rPr>
          <w:rFonts w:cstheme="minorHAnsi"/>
          <w:b/>
          <w:bCs/>
          <w:sz w:val="18"/>
          <w:szCs w:val="18"/>
          <w:lang w:val="hr-HR"/>
        </w:rPr>
        <w:t xml:space="preserve">NAPOMENA: </w:t>
      </w:r>
      <w:r w:rsidRPr="00B54AAF">
        <w:rPr>
          <w:rFonts w:cstheme="minorHAnsi"/>
          <w:sz w:val="18"/>
          <w:szCs w:val="18"/>
          <w:lang w:val="hr-HR"/>
        </w:rPr>
        <w:t>Gospodarski subjekt ovom Izjavom, kao ažuriranim popratnim dokumentom dokazuje da podaci koji su sadržani u dokumentu odgovaraju činjeničnom stanju u trenutku dostave naručitelju te dokazuju ono što je gospodarski subjekt naveo u EESPD-u.</w:t>
      </w:r>
    </w:p>
    <w:p w14:paraId="158879AA" w14:textId="77777777" w:rsidR="00726ECB" w:rsidRPr="00B54AAF" w:rsidRDefault="00726ECB" w:rsidP="00726ECB">
      <w:pPr>
        <w:rPr>
          <w:rFonts w:cstheme="minorHAnsi"/>
          <w:sz w:val="18"/>
          <w:szCs w:val="18"/>
          <w:lang w:val="hr-HR"/>
        </w:rPr>
      </w:pPr>
      <w:r w:rsidRPr="00B54AAF">
        <w:rPr>
          <w:rFonts w:cstheme="minorHAnsi"/>
          <w:sz w:val="18"/>
          <w:szCs w:val="18"/>
          <w:lang w:val="hr-HR"/>
        </w:rPr>
        <w:br w:type="page"/>
      </w:r>
    </w:p>
    <w:p w14:paraId="3538D774" w14:textId="77777777" w:rsidR="00726ECB" w:rsidRPr="00B54AAF" w:rsidRDefault="00726ECB" w:rsidP="00726ECB">
      <w:pPr>
        <w:rPr>
          <w:rFonts w:cstheme="minorHAnsi"/>
          <w:lang w:val="hr-HR"/>
        </w:rPr>
      </w:pPr>
    </w:p>
    <w:p w14:paraId="499342ED" w14:textId="77777777" w:rsidR="004F30D5" w:rsidRPr="00B54AAF" w:rsidRDefault="004F30D5" w:rsidP="004F30D5">
      <w:pPr>
        <w:rPr>
          <w:lang w:val="hr-HR"/>
        </w:rPr>
      </w:pPr>
    </w:p>
    <w:p w14:paraId="2A0EB176" w14:textId="5AC054D3" w:rsidR="003D73AB" w:rsidRPr="00B54AAF" w:rsidRDefault="00C05599" w:rsidP="008F0EC9">
      <w:pPr>
        <w:pStyle w:val="Naslov21"/>
        <w:rPr>
          <w:lang w:val="hr-HR"/>
        </w:rPr>
      </w:pPr>
      <w:bookmarkStart w:id="226" w:name="_Toc2953291"/>
      <w:r w:rsidRPr="00B54AAF">
        <w:rPr>
          <w:lang w:val="hr-HR"/>
        </w:rPr>
        <w:t xml:space="preserve">obrazac </w:t>
      </w:r>
      <w:r w:rsidR="00244CC6">
        <w:rPr>
          <w:lang w:val="hr-HR"/>
        </w:rPr>
        <w:t>6</w:t>
      </w:r>
      <w:r w:rsidR="003D73AB" w:rsidRPr="00B54AAF">
        <w:rPr>
          <w:lang w:val="hr-HR"/>
        </w:rPr>
        <w:t xml:space="preserve">: </w:t>
      </w:r>
      <w:r w:rsidR="00CD4626" w:rsidRPr="00B54AAF">
        <w:rPr>
          <w:lang w:val="hr-HR"/>
        </w:rPr>
        <w:t>obrazac jamstv</w:t>
      </w:r>
      <w:r w:rsidR="008F0EC9" w:rsidRPr="00B54AAF">
        <w:rPr>
          <w:lang w:val="hr-HR"/>
        </w:rPr>
        <w:t>a</w:t>
      </w:r>
      <w:r w:rsidR="00CD4626" w:rsidRPr="00B54AAF">
        <w:rPr>
          <w:lang w:val="hr-HR"/>
        </w:rPr>
        <w:t xml:space="preserve"> za ozbiljnost ponude</w:t>
      </w:r>
      <w:bookmarkEnd w:id="226"/>
      <w:r w:rsidR="00C14FB8">
        <w:rPr>
          <w:rStyle w:val="Referencafusnote"/>
          <w:lang w:val="hr-HR"/>
        </w:rPr>
        <w:footnoteReference w:id="23"/>
      </w:r>
    </w:p>
    <w:tbl>
      <w:tblPr>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1"/>
        <w:gridCol w:w="4428"/>
      </w:tblGrid>
      <w:tr w:rsidR="003D73AB" w:rsidRPr="00B54AAF" w14:paraId="69108889" w14:textId="77777777" w:rsidTr="00DA77CA">
        <w:trPr>
          <w:trHeight w:val="1348"/>
        </w:trPr>
        <w:tc>
          <w:tcPr>
            <w:tcW w:w="2564" w:type="pct"/>
            <w:shd w:val="clear" w:color="auto" w:fill="auto"/>
            <w:vAlign w:val="center"/>
          </w:tcPr>
          <w:p w14:paraId="10BAB5A4" w14:textId="77777777" w:rsidR="003D73AB" w:rsidRPr="00B54AAF" w:rsidRDefault="003D73AB" w:rsidP="00DA77CA">
            <w:pPr>
              <w:spacing w:line="276" w:lineRule="auto"/>
              <w:rPr>
                <w:rFonts w:cstheme="minorHAnsi"/>
                <w:b/>
                <w:lang w:val="hr-HR"/>
              </w:rPr>
            </w:pPr>
            <w:r w:rsidRPr="00B54AAF">
              <w:rPr>
                <w:rFonts w:cstheme="minorHAnsi"/>
                <w:b/>
                <w:lang w:val="hr-HR"/>
              </w:rPr>
              <w:t>Fond za zaštitu okoliša i energetsku učinkovitost,</w:t>
            </w:r>
          </w:p>
          <w:p w14:paraId="65D709C6" w14:textId="77777777" w:rsidR="003D73AB" w:rsidRPr="00B54AAF" w:rsidRDefault="003D73AB" w:rsidP="00DA77CA">
            <w:pPr>
              <w:spacing w:line="276" w:lineRule="auto"/>
              <w:rPr>
                <w:rFonts w:eastAsia="PMingLiU" w:cstheme="minorHAnsi"/>
                <w:b/>
                <w:lang w:val="hr-HR" w:eastAsia="zh-CN"/>
              </w:rPr>
            </w:pPr>
            <w:r w:rsidRPr="00B54AAF">
              <w:rPr>
                <w:rFonts w:eastAsia="PMingLiU" w:cstheme="minorHAnsi"/>
                <w:b/>
                <w:lang w:val="hr-HR" w:eastAsia="zh-CN"/>
              </w:rPr>
              <w:t>Radnička cesta 80,</w:t>
            </w:r>
          </w:p>
          <w:p w14:paraId="059EEFCA" w14:textId="77777777" w:rsidR="003D73AB" w:rsidRPr="00B54AAF" w:rsidRDefault="003D73AB" w:rsidP="00DA77CA">
            <w:pPr>
              <w:spacing w:line="240" w:lineRule="exact"/>
              <w:rPr>
                <w:rFonts w:cstheme="minorHAnsi"/>
                <w:b/>
                <w:sz w:val="18"/>
                <w:szCs w:val="18"/>
                <w:lang w:val="hr-HR"/>
              </w:rPr>
            </w:pPr>
            <w:r w:rsidRPr="00B54AAF">
              <w:rPr>
                <w:rFonts w:eastAsia="PMingLiU" w:cstheme="minorHAnsi"/>
                <w:b/>
                <w:lang w:val="hr-HR" w:eastAsia="zh-CN"/>
              </w:rPr>
              <w:t>10000 Zagreb</w:t>
            </w:r>
          </w:p>
        </w:tc>
        <w:tc>
          <w:tcPr>
            <w:tcW w:w="2436" w:type="pct"/>
            <w:shd w:val="clear" w:color="auto" w:fill="auto"/>
            <w:vAlign w:val="center"/>
          </w:tcPr>
          <w:p w14:paraId="3D61B95A" w14:textId="230F8B09" w:rsidR="003D73AB" w:rsidRPr="00B54AAF" w:rsidRDefault="00C05599" w:rsidP="00DA77CA">
            <w:pPr>
              <w:spacing w:after="200" w:line="240" w:lineRule="exact"/>
              <w:rPr>
                <w:rFonts w:cstheme="minorHAnsi"/>
                <w:b/>
                <w:sz w:val="18"/>
                <w:szCs w:val="18"/>
                <w:lang w:val="hr-HR"/>
              </w:rPr>
            </w:pPr>
            <w:r w:rsidRPr="00B54AAF">
              <w:rPr>
                <w:rFonts w:ascii="Calibri" w:hAnsi="Calibri" w:cs="Calibri"/>
                <w:b/>
                <w:bCs/>
                <w:color w:val="000000"/>
                <w:lang w:val="hr-HR"/>
              </w:rPr>
              <w:t>„</w:t>
            </w:r>
            <w:r w:rsidRPr="00B54AAF">
              <w:rPr>
                <w:rFonts w:ascii="Calibri" w:hAnsi="Calibri" w:cs="Calibri"/>
                <w:b/>
                <w:bCs/>
                <w:lang w:val="hr-HR"/>
              </w:rPr>
              <w:t xml:space="preserve">USLUGE </w:t>
            </w:r>
            <w:r w:rsidRPr="00B54AAF">
              <w:rPr>
                <w:rFonts w:ascii="Calibri" w:hAnsi="Calibri" w:cs="Calibri"/>
                <w:b/>
                <w:bCs/>
                <w:color w:val="000000"/>
                <w:lang w:val="hr-HR"/>
              </w:rPr>
              <w:t>VODITELJA PROJEKTA NA</w:t>
            </w:r>
            <w:r w:rsidRPr="00B54AAF">
              <w:rPr>
                <w:rFonts w:ascii="Calibri" w:hAnsi="Calibri" w:cs="Calibri"/>
                <w:b/>
                <w:bCs/>
                <w:lang w:val="hr-HR"/>
              </w:rPr>
              <w:t xml:space="preserve"> PROJEKTU SANACIJE JAME SOVJAK</w:t>
            </w:r>
            <w:r w:rsidRPr="00B54AAF">
              <w:rPr>
                <w:rFonts w:ascii="Calibri" w:hAnsi="Calibri" w:cs="Calibri"/>
                <w:b/>
                <w:bCs/>
                <w:color w:val="000000"/>
                <w:lang w:val="hr-HR"/>
              </w:rPr>
              <w:t>“</w:t>
            </w:r>
          </w:p>
        </w:tc>
      </w:tr>
    </w:tbl>
    <w:p w14:paraId="60AE3B68" w14:textId="77777777" w:rsidR="00726ECB" w:rsidRPr="00B54AAF" w:rsidRDefault="00726ECB" w:rsidP="00726ECB">
      <w:pPr>
        <w:rPr>
          <w:rFonts w:cstheme="minorHAnsi"/>
          <w:lang w:val="hr-HR"/>
        </w:rPr>
      </w:pPr>
    </w:p>
    <w:p w14:paraId="5734C31C" w14:textId="77777777" w:rsidR="00CE5B6D" w:rsidRPr="00B54AAF" w:rsidRDefault="00CE5B6D" w:rsidP="00CE5B6D">
      <w:pPr>
        <w:keepNext/>
        <w:tabs>
          <w:tab w:val="num" w:pos="450"/>
        </w:tabs>
        <w:spacing w:before="120" w:after="120"/>
        <w:ind w:left="360" w:right="272"/>
        <w:jc w:val="center"/>
        <w:rPr>
          <w:rFonts w:ascii="Calibri" w:hAnsi="Calibri" w:cs="Calibri"/>
          <w:b/>
          <w:bCs/>
          <w:caps/>
          <w:sz w:val="24"/>
          <w:szCs w:val="24"/>
          <w:lang w:val="hr-HR"/>
        </w:rPr>
      </w:pPr>
      <w:r w:rsidRPr="00B54AAF">
        <w:rPr>
          <w:rFonts w:ascii="Calibri" w:hAnsi="Calibri" w:cs="Calibri"/>
          <w:b/>
          <w:bCs/>
          <w:caps/>
          <w:sz w:val="24"/>
          <w:szCs w:val="24"/>
          <w:lang w:val="hr-HR"/>
        </w:rPr>
        <w:t>Obrazac jamstva za ozbiljnost ponude</w:t>
      </w:r>
    </w:p>
    <w:p w14:paraId="1E2DF78B" w14:textId="77777777" w:rsidR="00CE5B6D" w:rsidRPr="00B54AAF" w:rsidRDefault="00CE5B6D" w:rsidP="00CE5B6D">
      <w:pPr>
        <w:keepNext/>
        <w:ind w:right="272"/>
        <w:jc w:val="both"/>
        <w:rPr>
          <w:rFonts w:ascii="Calibri" w:hAnsi="Calibri" w:cs="Calibri"/>
          <w:b/>
          <w:bCs/>
          <w:caps/>
          <w:lang w:val="hr-HR"/>
        </w:rPr>
      </w:pPr>
    </w:p>
    <w:p w14:paraId="647E5853" w14:textId="77777777" w:rsidR="00CE5B6D" w:rsidRPr="00B54AAF" w:rsidRDefault="00CE5B6D" w:rsidP="00CE5B6D">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__________________________________ (</w:t>
      </w:r>
      <w:r w:rsidRPr="00B54AAF">
        <w:rPr>
          <w:rFonts w:ascii="Calibri" w:hAnsi="Calibri" w:cs="Calibri"/>
          <w:i/>
          <w:iCs/>
          <w:color w:val="000000"/>
          <w:lang w:val="hr-HR"/>
        </w:rPr>
        <w:t>naziv i adresa sjedišta banke</w:t>
      </w:r>
      <w:r w:rsidRPr="00B54AAF">
        <w:rPr>
          <w:rFonts w:ascii="Calibri" w:hAnsi="Calibri" w:cs="Calibri"/>
          <w:color w:val="000000"/>
          <w:lang w:val="hr-HR"/>
        </w:rPr>
        <w:t>) (u daljnjem tekstu: Banka) izdaje po nalogu i za račun Tvrtke</w:t>
      </w:r>
    </w:p>
    <w:p w14:paraId="5E0F5745" w14:textId="3EEB4FAD" w:rsidR="00CE5B6D" w:rsidRPr="00B54AAF" w:rsidRDefault="00CE5B6D" w:rsidP="00CE5B6D">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_____________________________________________ (</w:t>
      </w:r>
      <w:r w:rsidRPr="00B54AAF">
        <w:rPr>
          <w:rFonts w:ascii="Calibri" w:hAnsi="Calibri" w:cs="Calibri"/>
          <w:i/>
          <w:iCs/>
          <w:color w:val="000000"/>
          <w:lang w:val="hr-HR"/>
        </w:rPr>
        <w:t>naziv i adresa sjedišta gospodarskog subjekta i OIB</w:t>
      </w:r>
      <w:r w:rsidRPr="00B54AAF">
        <w:rPr>
          <w:rFonts w:ascii="Calibri" w:hAnsi="Calibri" w:cs="Calibri"/>
          <w:color w:val="000000"/>
          <w:lang w:val="hr-HR"/>
        </w:rPr>
        <w:t xml:space="preserve">) (u daljnjem tekstu: Nalogodavac), </w:t>
      </w:r>
      <w:r w:rsidR="0078120E">
        <w:rPr>
          <w:rFonts w:ascii="Calibri" w:hAnsi="Calibri" w:cs="Calibri"/>
          <w:color w:val="000000"/>
          <w:lang w:val="hr-HR"/>
        </w:rPr>
        <w:t>(</w:t>
      </w:r>
      <w:r w:rsidR="00A93525" w:rsidRPr="00453EB6">
        <w:rPr>
          <w:rFonts w:ascii="Calibri" w:hAnsi="Calibri" w:cs="Calibri"/>
          <w:color w:val="FF0000"/>
          <w:lang w:val="hr-HR"/>
        </w:rPr>
        <w:t xml:space="preserve">u zajednici </w:t>
      </w:r>
      <w:r w:rsidR="00A93525" w:rsidRPr="004E6C8D">
        <w:rPr>
          <w:rFonts w:ascii="Calibri" w:hAnsi="Calibri" w:cs="Calibri"/>
          <w:color w:val="FF0000"/>
          <w:lang w:val="hr-HR"/>
        </w:rPr>
        <w:t>gospodarskih subjekata</w:t>
      </w:r>
      <w:r w:rsidR="00A93525" w:rsidRPr="00453EB6">
        <w:rPr>
          <w:rFonts w:ascii="Calibri" w:hAnsi="Calibri" w:cs="Calibri"/>
          <w:color w:val="FF0000"/>
          <w:lang w:val="hr-HR"/>
        </w:rPr>
        <w:t xml:space="preserve"> koju čine</w:t>
      </w:r>
      <w:r w:rsidR="00A93525" w:rsidRPr="00453EB6">
        <w:rPr>
          <w:rStyle w:val="Referencafusnote"/>
          <w:rFonts w:ascii="Calibri" w:hAnsi="Calibri" w:cs="Calibri"/>
          <w:color w:val="FF0000"/>
          <w:lang w:val="hr-HR"/>
        </w:rPr>
        <w:footnoteReference w:id="24"/>
      </w:r>
      <w:r w:rsidR="00A93525" w:rsidRPr="00453EB6">
        <w:rPr>
          <w:rFonts w:ascii="Calibri" w:hAnsi="Calibri" w:cs="Calibri"/>
          <w:color w:val="FF0000"/>
          <w:lang w:val="hr-HR"/>
        </w:rPr>
        <w:t>:________</w:t>
      </w:r>
      <w:r w:rsidR="0078120E">
        <w:rPr>
          <w:rFonts w:ascii="Calibri" w:hAnsi="Calibri" w:cs="Calibri"/>
          <w:color w:val="000000"/>
          <w:lang w:val="hr-HR"/>
        </w:rPr>
        <w:t>)</w:t>
      </w:r>
    </w:p>
    <w:p w14:paraId="0D93DA38" w14:textId="77777777" w:rsidR="00CE5B6D" w:rsidRPr="00B54AAF" w:rsidRDefault="00CE5B6D" w:rsidP="00CE5B6D">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a u korist</w:t>
      </w:r>
    </w:p>
    <w:p w14:paraId="7C275C40" w14:textId="77777777" w:rsidR="00CE5B6D" w:rsidRPr="00B54AAF" w:rsidRDefault="00CE5B6D" w:rsidP="00CE5B6D">
      <w:pPr>
        <w:autoSpaceDE w:val="0"/>
        <w:autoSpaceDN w:val="0"/>
        <w:adjustRightInd w:val="0"/>
        <w:spacing w:after="120"/>
        <w:ind w:right="272"/>
        <w:jc w:val="both"/>
        <w:rPr>
          <w:rFonts w:ascii="Calibri" w:hAnsi="Calibri" w:cs="Calibri"/>
          <w:color w:val="000000"/>
          <w:lang w:val="hr-HR"/>
        </w:rPr>
      </w:pPr>
      <w:r w:rsidRPr="00B54AAF">
        <w:rPr>
          <w:rFonts w:ascii="Calibri" w:hAnsi="Calibri"/>
          <w:b/>
          <w:caps/>
          <w:lang w:val="hr-HR"/>
        </w:rPr>
        <w:t xml:space="preserve">FOND ZA ZAŠTITU OKOLIŠA I ENERGETSKU UČINKOVITOSTI, RADNIČKA CESTA 80 Hrvatska, OIB: </w:t>
      </w:r>
      <w:r w:rsidRPr="00B54AAF">
        <w:rPr>
          <w:rFonts w:cstheme="minorHAnsi"/>
          <w:b/>
          <w:lang w:val="hr-HR"/>
        </w:rPr>
        <w:t>85828625994</w:t>
      </w:r>
      <w:r w:rsidRPr="00B54AAF">
        <w:rPr>
          <w:rFonts w:ascii="Calibri" w:hAnsi="Calibri"/>
          <w:b/>
          <w:caps/>
          <w:lang w:val="hr-HR"/>
        </w:rPr>
        <w:t xml:space="preserve"> </w:t>
      </w:r>
      <w:r w:rsidRPr="00B54AAF">
        <w:rPr>
          <w:rFonts w:ascii="Calibri" w:hAnsi="Calibri" w:cs="Calibri"/>
          <w:color w:val="000000"/>
          <w:lang w:val="hr-HR"/>
        </w:rPr>
        <w:t>(u daljnjem tekstu: Korisnik jamstva)</w:t>
      </w:r>
    </w:p>
    <w:p w14:paraId="0D0AEF26" w14:textId="77777777" w:rsidR="00CE5B6D" w:rsidRPr="00B54AAF" w:rsidRDefault="00CE5B6D" w:rsidP="00CE5B6D">
      <w:pPr>
        <w:autoSpaceDE w:val="0"/>
        <w:autoSpaceDN w:val="0"/>
        <w:adjustRightInd w:val="0"/>
        <w:spacing w:after="120"/>
        <w:ind w:right="272"/>
        <w:jc w:val="both"/>
        <w:rPr>
          <w:rFonts w:ascii="Calibri" w:hAnsi="Calibri" w:cs="Calibri"/>
          <w:color w:val="000000"/>
          <w:lang w:val="hr-HR"/>
        </w:rPr>
      </w:pPr>
      <w:r w:rsidRPr="00B54AAF">
        <w:rPr>
          <w:rFonts w:ascii="Calibri" w:hAnsi="Calibri" w:cs="Calibri"/>
          <w:color w:val="000000"/>
          <w:lang w:val="hr-HR"/>
        </w:rPr>
        <w:t>sljedeće</w:t>
      </w:r>
    </w:p>
    <w:p w14:paraId="77854DDB" w14:textId="77777777" w:rsidR="00CE5B6D" w:rsidRPr="00B54AAF" w:rsidRDefault="00CE5B6D" w:rsidP="00CE5B6D">
      <w:pPr>
        <w:autoSpaceDE w:val="0"/>
        <w:autoSpaceDN w:val="0"/>
        <w:adjustRightInd w:val="0"/>
        <w:spacing w:after="120"/>
        <w:ind w:right="272"/>
        <w:jc w:val="center"/>
        <w:rPr>
          <w:rFonts w:ascii="Calibri" w:hAnsi="Calibri" w:cs="Calibri"/>
          <w:b/>
          <w:bCs/>
          <w:color w:val="000000"/>
          <w:lang w:val="hr-HR"/>
        </w:rPr>
      </w:pPr>
      <w:r w:rsidRPr="00B54AAF">
        <w:rPr>
          <w:rFonts w:ascii="Calibri" w:hAnsi="Calibri" w:cs="Calibri"/>
          <w:b/>
          <w:bCs/>
          <w:color w:val="000000"/>
          <w:lang w:val="hr-HR"/>
        </w:rPr>
        <w:t>JAMSTVO br.________________</w:t>
      </w:r>
    </w:p>
    <w:p w14:paraId="5008CE95" w14:textId="77777777" w:rsidR="00CE5B6D" w:rsidRPr="00AC64B0" w:rsidRDefault="00CE5B6D" w:rsidP="00CE5B6D">
      <w:pPr>
        <w:autoSpaceDE w:val="0"/>
        <w:autoSpaceDN w:val="0"/>
        <w:adjustRightInd w:val="0"/>
        <w:spacing w:after="120"/>
        <w:ind w:right="272"/>
        <w:jc w:val="center"/>
        <w:rPr>
          <w:rFonts w:ascii="Calibri" w:hAnsi="Calibri" w:cs="Calibri"/>
          <w:b/>
          <w:bCs/>
          <w:lang w:val="hr-HR"/>
        </w:rPr>
      </w:pPr>
      <w:r w:rsidRPr="00AC64B0">
        <w:rPr>
          <w:rFonts w:ascii="Calibri" w:hAnsi="Calibri" w:cs="Calibri"/>
          <w:b/>
          <w:bCs/>
          <w:lang w:val="hr-HR"/>
        </w:rPr>
        <w:t>za ozbiljnost ponude</w:t>
      </w:r>
    </w:p>
    <w:p w14:paraId="7CEA0610" w14:textId="645C86A6" w:rsidR="00CE5B6D" w:rsidRPr="00AC64B0" w:rsidRDefault="00CE5B6D" w:rsidP="00481ABA">
      <w:pPr>
        <w:numPr>
          <w:ilvl w:val="0"/>
          <w:numId w:val="19"/>
        </w:numPr>
        <w:autoSpaceDE w:val="0"/>
        <w:autoSpaceDN w:val="0"/>
        <w:adjustRightInd w:val="0"/>
        <w:spacing w:after="120"/>
        <w:ind w:right="272"/>
        <w:jc w:val="both"/>
        <w:rPr>
          <w:rFonts w:ascii="Calibri" w:hAnsi="Calibri" w:cs="Calibri"/>
          <w:lang w:val="hr-HR"/>
        </w:rPr>
      </w:pPr>
      <w:r w:rsidRPr="00AC64B0">
        <w:rPr>
          <w:rFonts w:ascii="Calibri" w:hAnsi="Calibri" w:cs="Calibri"/>
          <w:lang w:val="hr-HR"/>
        </w:rPr>
        <w:t>Banka je upoznata da Nalogodavac____________(</w:t>
      </w:r>
      <w:r w:rsidR="00A93525" w:rsidRPr="00A93525">
        <w:rPr>
          <w:rFonts w:ascii="Calibri" w:hAnsi="Calibri" w:cs="Calibri"/>
          <w:color w:val="FF0000"/>
          <w:lang w:val="hr-HR"/>
        </w:rPr>
        <w:t xml:space="preserve"> </w:t>
      </w:r>
      <w:r w:rsidR="00A93525" w:rsidRPr="00453EB6">
        <w:rPr>
          <w:rFonts w:ascii="Calibri" w:hAnsi="Calibri" w:cs="Calibri"/>
          <w:color w:val="FF0000"/>
          <w:lang w:val="hr-HR"/>
        </w:rPr>
        <w:t xml:space="preserve">u zajednici </w:t>
      </w:r>
      <w:r w:rsidR="00A93525" w:rsidRPr="004E6C8D">
        <w:rPr>
          <w:rFonts w:ascii="Calibri" w:hAnsi="Calibri" w:cs="Calibri"/>
          <w:color w:val="FF0000"/>
          <w:lang w:val="hr-HR"/>
        </w:rPr>
        <w:t>gospodarskih subjekata</w:t>
      </w:r>
      <w:r w:rsidR="00A93525" w:rsidRPr="00453EB6">
        <w:rPr>
          <w:rFonts w:ascii="Calibri" w:hAnsi="Calibri" w:cs="Calibri"/>
          <w:color w:val="FF0000"/>
          <w:lang w:val="hr-HR"/>
        </w:rPr>
        <w:t xml:space="preserve"> koju čine</w:t>
      </w:r>
      <w:r w:rsidR="00A93525" w:rsidRPr="00453EB6">
        <w:rPr>
          <w:rStyle w:val="Referencafusnote"/>
          <w:rFonts w:ascii="Calibri" w:hAnsi="Calibri" w:cs="Calibri"/>
          <w:color w:val="FF0000"/>
          <w:lang w:val="hr-HR"/>
        </w:rPr>
        <w:footnoteReference w:id="25"/>
      </w:r>
      <w:r w:rsidR="00A93525" w:rsidRPr="00453EB6">
        <w:rPr>
          <w:rFonts w:ascii="Calibri" w:hAnsi="Calibri" w:cs="Calibri"/>
          <w:color w:val="FF0000"/>
          <w:lang w:val="hr-HR"/>
        </w:rPr>
        <w:t>:________</w:t>
      </w:r>
      <w:r w:rsidRPr="00AC64B0">
        <w:rPr>
          <w:rFonts w:ascii="Calibri" w:hAnsi="Calibri" w:cs="Calibri"/>
          <w:lang w:val="hr-HR"/>
        </w:rPr>
        <w:t xml:space="preserve">:________)  podnosi ponudu za predmet nabave: </w:t>
      </w:r>
      <w:r w:rsidRPr="00AC64B0">
        <w:rPr>
          <w:rFonts w:ascii="Calibri" w:hAnsi="Calibri" w:cs="Calibri"/>
          <w:b/>
          <w:bCs/>
          <w:lang w:val="hr-HR"/>
        </w:rPr>
        <w:t>„</w:t>
      </w:r>
      <w:r w:rsidR="006D04AE" w:rsidRPr="00AC64B0">
        <w:rPr>
          <w:rFonts w:ascii="Calibri" w:hAnsi="Calibri" w:cs="Calibri"/>
          <w:b/>
          <w:bCs/>
          <w:lang w:val="hr-HR"/>
        </w:rPr>
        <w:t>USLUGE VODITELJA PROJEKTA NA PROJEKTU SANACIJE JAME SOVJAK</w:t>
      </w:r>
      <w:r w:rsidRPr="00AC64B0">
        <w:rPr>
          <w:rFonts w:ascii="Calibri" w:hAnsi="Calibri" w:cs="Calibri"/>
          <w:b/>
          <w:bCs/>
          <w:lang w:val="hr-HR"/>
        </w:rPr>
        <w:t>“</w:t>
      </w:r>
      <w:r w:rsidRPr="00AC64B0">
        <w:rPr>
          <w:rFonts w:ascii="Calibri" w:hAnsi="Calibri" w:cs="Calibri"/>
          <w:lang w:val="hr-HR"/>
        </w:rPr>
        <w:t xml:space="preserve"> temeljem oglasa objavljenog dana ___ u Elektroničkom oglasniku javne nabave pod brojem objave: ___, evidencijski broj nabave: ______ od strane Korisnika garancije. Jamstvo se izdaje u iznosu od: </w:t>
      </w:r>
      <w:r w:rsidRPr="00AC64B0">
        <w:rPr>
          <w:rFonts w:ascii="Calibri" w:hAnsi="Calibri" w:cs="ArialMT"/>
          <w:b/>
          <w:lang w:val="hr-HR"/>
        </w:rPr>
        <w:t>115.000,00 kuna</w:t>
      </w:r>
      <w:r w:rsidRPr="00AC64B0">
        <w:rPr>
          <w:rFonts w:ascii="Calibri" w:hAnsi="Calibri" w:cs="Calibri"/>
          <w:lang w:val="hr-HR"/>
        </w:rPr>
        <w:t>.</w:t>
      </w:r>
    </w:p>
    <w:p w14:paraId="0C3B57AF" w14:textId="282C9726" w:rsidR="00CE5B6D" w:rsidRPr="00A93525" w:rsidRDefault="00CE5B6D" w:rsidP="008D443E">
      <w:pPr>
        <w:numPr>
          <w:ilvl w:val="0"/>
          <w:numId w:val="20"/>
        </w:numPr>
        <w:autoSpaceDE w:val="0"/>
        <w:autoSpaceDN w:val="0"/>
        <w:adjustRightInd w:val="0"/>
        <w:spacing w:after="120"/>
        <w:ind w:right="272"/>
        <w:jc w:val="both"/>
        <w:rPr>
          <w:rFonts w:ascii="Calibri" w:hAnsi="Calibri" w:cs="Calibri"/>
          <w:lang w:val="hr-HR"/>
        </w:rPr>
      </w:pPr>
      <w:r w:rsidRPr="00A93525">
        <w:rPr>
          <w:rFonts w:ascii="Calibri" w:hAnsi="Calibri" w:cs="ArialMT"/>
          <w:lang w:val="hr-HR"/>
        </w:rPr>
        <w:t xml:space="preserve">Ovim Jamstvom Banka se obvezuje da će Korisniku jamstva neopozivo, bezuvjetno, na prvi pisani poziv i bez prava prigovora isplatiti jamčeni iznos od </w:t>
      </w:r>
      <w:r w:rsidRPr="00A93525">
        <w:rPr>
          <w:rFonts w:ascii="Calibri" w:hAnsi="Calibri" w:cs="ArialMT"/>
          <w:b/>
          <w:lang w:val="hr-HR"/>
        </w:rPr>
        <w:t>115.000,00 kuna</w:t>
      </w:r>
      <w:r w:rsidRPr="00A93525">
        <w:rPr>
          <w:rFonts w:ascii="Calibri" w:hAnsi="Calibri" w:cs="ArialMT"/>
          <w:lang w:val="hr-HR"/>
        </w:rPr>
        <w:t xml:space="preserve"> (slovima: tristoosamdesetpettisuća kuna) na temelju pisanog zahtjeva Korisnika jamstva u kojem će stajati </w:t>
      </w:r>
      <w:r w:rsidR="00A93525">
        <w:rPr>
          <w:rFonts w:ascii="Calibri" w:hAnsi="Calibri" w:cs="ArialMT"/>
          <w:lang w:val="hr-HR"/>
        </w:rPr>
        <w:t>(</w:t>
      </w:r>
      <w:r w:rsidR="00A93525" w:rsidRPr="0004503D">
        <w:rPr>
          <w:rFonts w:ascii="Calibri" w:hAnsi="Calibri" w:cs="ArialMT"/>
          <w:color w:val="FF0000"/>
          <w:lang w:val="hr-HR"/>
        </w:rPr>
        <w:t xml:space="preserve">ili bilo koji član zajednice </w:t>
      </w:r>
      <w:r w:rsidR="00A93525" w:rsidRPr="004E6C8D">
        <w:rPr>
          <w:rFonts w:ascii="Calibri" w:hAnsi="Calibri" w:cs="ArialMT"/>
          <w:color w:val="FF0000"/>
          <w:lang w:val="hr-HR"/>
        </w:rPr>
        <w:t>gospodarskih subjekata</w:t>
      </w:r>
      <w:r w:rsidR="00A93525" w:rsidRPr="004E6C8D">
        <w:rPr>
          <w:rStyle w:val="Referencafusnote"/>
          <w:rFonts w:ascii="Calibri" w:hAnsi="Calibri" w:cs="ArialMT"/>
          <w:color w:val="FF0000"/>
          <w:lang w:val="hr-HR"/>
        </w:rPr>
        <w:t xml:space="preserve"> </w:t>
      </w:r>
      <w:r w:rsidR="00A93525" w:rsidRPr="0004503D">
        <w:rPr>
          <w:rStyle w:val="Referencafusnote"/>
          <w:rFonts w:ascii="Calibri" w:hAnsi="Calibri" w:cs="ArialMT"/>
          <w:color w:val="FF0000"/>
          <w:lang w:val="hr-HR"/>
        </w:rPr>
        <w:footnoteReference w:id="26"/>
      </w:r>
      <w:r w:rsidR="00A93525">
        <w:rPr>
          <w:rFonts w:ascii="Calibri" w:hAnsi="Calibri" w:cs="ArialMT"/>
          <w:lang w:val="hr-HR"/>
        </w:rPr>
        <w:t xml:space="preserve">) </w:t>
      </w:r>
      <w:r w:rsidR="00A93525" w:rsidRPr="00025D4A">
        <w:rPr>
          <w:rFonts w:ascii="Calibri" w:hAnsi="Calibri" w:cs="ArialMT"/>
          <w:lang w:val="hr-HR"/>
        </w:rPr>
        <w:t>krši svoju obvezu ili obveze i na koji način, a u slučaju da Nalogodavac</w:t>
      </w:r>
      <w:r w:rsidR="00A93525">
        <w:rPr>
          <w:rFonts w:ascii="Calibri" w:hAnsi="Calibri" w:cs="ArialMT"/>
          <w:lang w:val="hr-HR"/>
        </w:rPr>
        <w:t xml:space="preserve"> (</w:t>
      </w:r>
      <w:r w:rsidR="00A93525" w:rsidRPr="00453EB6">
        <w:rPr>
          <w:rFonts w:ascii="Calibri" w:hAnsi="Calibri" w:cs="ArialMT"/>
          <w:color w:val="FF0000"/>
          <w:lang w:val="hr-HR"/>
        </w:rPr>
        <w:t xml:space="preserve">ili bilo koji član zajednice </w:t>
      </w:r>
      <w:r w:rsidR="00A93525" w:rsidRPr="004E6C8D">
        <w:rPr>
          <w:rFonts w:ascii="Calibri" w:hAnsi="Calibri" w:cs="ArialMT"/>
          <w:color w:val="FF0000"/>
          <w:lang w:val="hr-HR"/>
        </w:rPr>
        <w:t>gospodarskih subjekata</w:t>
      </w:r>
      <w:r w:rsidR="00A93525" w:rsidRPr="00453EB6">
        <w:rPr>
          <w:rStyle w:val="Referencafusnote"/>
          <w:rFonts w:ascii="Calibri" w:hAnsi="Calibri" w:cs="ArialMT"/>
          <w:color w:val="FF0000"/>
          <w:lang w:val="hr-HR"/>
        </w:rPr>
        <w:footnoteReference w:id="27"/>
      </w:r>
      <w:r w:rsidR="00A93525">
        <w:rPr>
          <w:rFonts w:ascii="Calibri" w:hAnsi="Calibri" w:cs="ArialMT"/>
          <w:lang w:val="hr-HR"/>
        </w:rPr>
        <w:t>)</w:t>
      </w:r>
      <w:r w:rsidRPr="00A93525">
        <w:rPr>
          <w:rFonts w:ascii="Calibri" w:hAnsi="Calibri" w:cs="Calibri"/>
          <w:lang w:val="hr-HR"/>
        </w:rPr>
        <w:t>odustane od svoje ponude u roku njezine valjanosti,</w:t>
      </w:r>
    </w:p>
    <w:p w14:paraId="5B9F94DD" w14:textId="77777777" w:rsidR="00CE5B6D" w:rsidRPr="00AC64B0" w:rsidRDefault="00CE5B6D" w:rsidP="00481ABA">
      <w:pPr>
        <w:numPr>
          <w:ilvl w:val="0"/>
          <w:numId w:val="20"/>
        </w:numPr>
        <w:autoSpaceDE w:val="0"/>
        <w:autoSpaceDN w:val="0"/>
        <w:adjustRightInd w:val="0"/>
        <w:spacing w:after="120"/>
        <w:ind w:right="272"/>
        <w:jc w:val="both"/>
        <w:rPr>
          <w:rFonts w:ascii="Calibri" w:hAnsi="Calibri" w:cs="Calibri"/>
          <w:lang w:val="hr-HR"/>
        </w:rPr>
      </w:pPr>
      <w:r w:rsidRPr="00AC64B0">
        <w:rPr>
          <w:rFonts w:ascii="Calibri" w:hAnsi="Calibri" w:cs="Calibri"/>
          <w:lang w:val="hr-HR"/>
        </w:rPr>
        <w:t>ne dostavi ažurirane popratne dokumente sukladno članku 263. Zakona o javnoj nabavi</w:t>
      </w:r>
    </w:p>
    <w:p w14:paraId="141EB648" w14:textId="77777777" w:rsidR="00CE5B6D" w:rsidRPr="00AC64B0" w:rsidRDefault="00CE5B6D" w:rsidP="00481ABA">
      <w:pPr>
        <w:numPr>
          <w:ilvl w:val="0"/>
          <w:numId w:val="20"/>
        </w:numPr>
        <w:autoSpaceDE w:val="0"/>
        <w:autoSpaceDN w:val="0"/>
        <w:adjustRightInd w:val="0"/>
        <w:spacing w:after="120"/>
        <w:ind w:right="272"/>
        <w:jc w:val="both"/>
        <w:rPr>
          <w:rFonts w:ascii="Calibri" w:hAnsi="Calibri" w:cs="Calibri"/>
          <w:lang w:val="hr-HR"/>
        </w:rPr>
      </w:pPr>
      <w:r w:rsidRPr="00AC64B0">
        <w:rPr>
          <w:rFonts w:ascii="Calibri" w:hAnsi="Calibri" w:cs="Calibri"/>
          <w:lang w:val="hr-HR"/>
        </w:rPr>
        <w:t xml:space="preserve">ne prihvati ispravak računske greške </w:t>
      </w:r>
    </w:p>
    <w:p w14:paraId="7943B362" w14:textId="77777777" w:rsidR="00CE5B6D" w:rsidRPr="00AC64B0" w:rsidRDefault="00CE5B6D" w:rsidP="00481ABA">
      <w:pPr>
        <w:numPr>
          <w:ilvl w:val="0"/>
          <w:numId w:val="20"/>
        </w:numPr>
        <w:autoSpaceDE w:val="0"/>
        <w:autoSpaceDN w:val="0"/>
        <w:adjustRightInd w:val="0"/>
        <w:spacing w:after="120"/>
        <w:ind w:right="272"/>
        <w:jc w:val="both"/>
        <w:rPr>
          <w:rFonts w:ascii="Calibri" w:hAnsi="Calibri" w:cs="Calibri"/>
          <w:lang w:val="hr-HR"/>
        </w:rPr>
      </w:pPr>
      <w:r w:rsidRPr="00AC64B0">
        <w:rPr>
          <w:rFonts w:ascii="Calibri" w:hAnsi="Calibri" w:cs="Calibri"/>
          <w:lang w:val="hr-HR"/>
        </w:rPr>
        <w:t>odbije potpisati ugovor o javnoj nabavi</w:t>
      </w:r>
    </w:p>
    <w:p w14:paraId="35459E87" w14:textId="77777777" w:rsidR="00CE5B6D" w:rsidRPr="00AC64B0" w:rsidRDefault="00CE5B6D" w:rsidP="00481ABA">
      <w:pPr>
        <w:numPr>
          <w:ilvl w:val="0"/>
          <w:numId w:val="20"/>
        </w:numPr>
        <w:autoSpaceDE w:val="0"/>
        <w:autoSpaceDN w:val="0"/>
        <w:adjustRightInd w:val="0"/>
        <w:spacing w:after="120"/>
        <w:ind w:right="272"/>
        <w:jc w:val="both"/>
        <w:rPr>
          <w:rFonts w:ascii="Calibri" w:hAnsi="Calibri" w:cs="Calibri"/>
          <w:lang w:val="hr-HR"/>
        </w:rPr>
      </w:pPr>
      <w:r w:rsidRPr="00AC64B0">
        <w:rPr>
          <w:rFonts w:ascii="Calibri" w:hAnsi="Calibri" w:cs="Calibri"/>
          <w:lang w:val="hr-HR"/>
        </w:rPr>
        <w:t>ne dostavi jamstvo za uredno ispunjenje Ugovora o javnoj nabavi u roku od 28 dana od dana primitka potpisanog Sporazuma od strane naručitelja</w:t>
      </w:r>
    </w:p>
    <w:p w14:paraId="4ADF787C" w14:textId="77777777" w:rsidR="00CE5B6D" w:rsidRPr="00AC64B0" w:rsidRDefault="00CE5B6D" w:rsidP="00481ABA">
      <w:pPr>
        <w:numPr>
          <w:ilvl w:val="0"/>
          <w:numId w:val="19"/>
        </w:numPr>
        <w:autoSpaceDE w:val="0"/>
        <w:autoSpaceDN w:val="0"/>
        <w:adjustRightInd w:val="0"/>
        <w:spacing w:after="120"/>
        <w:ind w:left="426" w:right="272" w:hanging="426"/>
        <w:jc w:val="both"/>
        <w:rPr>
          <w:rFonts w:ascii="Calibri" w:hAnsi="Calibri" w:cs="Calibri"/>
          <w:lang w:val="hr-HR"/>
        </w:rPr>
      </w:pPr>
      <w:r w:rsidRPr="00AC64B0">
        <w:rPr>
          <w:rFonts w:ascii="Calibri" w:hAnsi="Calibri" w:cs="Calibri"/>
          <w:lang w:val="hr-HR"/>
        </w:rPr>
        <w:t>Ovo Jamstvo stupa na snagu [upisati datum] i vrijedi do [upisati datum] i svaki zahtjev za plaćanje prema ovom Jamstvu, zajedno sa dokazima iz prethodnog stavka ovog Jamstva mora biti zaprimljen u Banci unutar tog roka.</w:t>
      </w:r>
    </w:p>
    <w:p w14:paraId="7A1E05E9" w14:textId="77777777" w:rsidR="00CE5B6D" w:rsidRPr="00AC64B0" w:rsidRDefault="00CE5B6D" w:rsidP="00CE5B6D">
      <w:pPr>
        <w:autoSpaceDE w:val="0"/>
        <w:autoSpaceDN w:val="0"/>
        <w:adjustRightInd w:val="0"/>
        <w:spacing w:after="120"/>
        <w:ind w:right="272"/>
        <w:jc w:val="both"/>
        <w:rPr>
          <w:rFonts w:ascii="Calibri" w:hAnsi="Calibri" w:cs="Calibri"/>
          <w:lang w:val="hr-HR"/>
        </w:rPr>
      </w:pPr>
      <w:r w:rsidRPr="00AC64B0">
        <w:rPr>
          <w:rFonts w:ascii="Calibri" w:hAnsi="Calibri" w:cs="Calibri"/>
          <w:lang w:val="hr-HR"/>
        </w:rPr>
        <w:t>Po isteku roka važnosti prestaje obveza Banke po ovom Jamstvu i bez povrata istog.</w:t>
      </w:r>
    </w:p>
    <w:p w14:paraId="5B472B99" w14:textId="77777777" w:rsidR="00CE5B6D" w:rsidRPr="00B54AAF" w:rsidRDefault="00CE5B6D" w:rsidP="00CE5B6D">
      <w:pPr>
        <w:autoSpaceDE w:val="0"/>
        <w:autoSpaceDN w:val="0"/>
        <w:adjustRightInd w:val="0"/>
        <w:spacing w:after="120"/>
        <w:ind w:right="272"/>
        <w:rPr>
          <w:rFonts w:ascii="Calibri" w:hAnsi="Calibri" w:cs="Calibri"/>
          <w:color w:val="000000"/>
          <w:lang w:val="hr-HR"/>
        </w:rPr>
      </w:pPr>
      <w:r w:rsidRPr="00B54AAF">
        <w:rPr>
          <w:rFonts w:ascii="Calibri" w:hAnsi="Calibri" w:cs="Calibri"/>
          <w:color w:val="000000"/>
          <w:lang w:val="hr-HR"/>
        </w:rPr>
        <w:t>(M.P)</w:t>
      </w:r>
      <w:r w:rsidRPr="00B54AAF">
        <w:rPr>
          <w:rFonts w:ascii="Calibri" w:hAnsi="Calibri" w:cs="Calibri"/>
          <w:color w:val="000000"/>
          <w:lang w:val="hr-HR"/>
        </w:rPr>
        <w:tab/>
      </w:r>
      <w:r w:rsidRPr="00B54AAF">
        <w:rPr>
          <w:rFonts w:ascii="Calibri" w:hAnsi="Calibri" w:cs="Calibri"/>
          <w:color w:val="000000"/>
          <w:lang w:val="hr-HR"/>
        </w:rPr>
        <w:tab/>
        <w:t>BANKA:</w:t>
      </w:r>
    </w:p>
    <w:p w14:paraId="54608358" w14:textId="77777777" w:rsidR="00CE5B6D" w:rsidRPr="00B54AAF" w:rsidRDefault="00CE5B6D" w:rsidP="00CE5B6D">
      <w:pPr>
        <w:autoSpaceDE w:val="0"/>
        <w:autoSpaceDN w:val="0"/>
        <w:adjustRightInd w:val="0"/>
        <w:spacing w:after="120"/>
        <w:ind w:left="5103" w:right="272" w:firstLine="709"/>
        <w:jc w:val="both"/>
        <w:rPr>
          <w:rFonts w:ascii="Calibri" w:hAnsi="Calibri" w:cs="Calibri"/>
          <w:color w:val="000000"/>
          <w:lang w:val="hr-HR"/>
        </w:rPr>
      </w:pPr>
      <w:r w:rsidRPr="00B54AAF">
        <w:rPr>
          <w:rFonts w:ascii="Calibri" w:hAnsi="Calibri" w:cs="Calibri"/>
          <w:color w:val="000000"/>
          <w:lang w:val="hr-HR"/>
        </w:rPr>
        <w:t>________________________</w:t>
      </w:r>
    </w:p>
    <w:p w14:paraId="159B9CFD" w14:textId="77777777" w:rsidR="00CE5B6D" w:rsidRPr="00B54AAF" w:rsidRDefault="00CE5B6D" w:rsidP="00CE5B6D">
      <w:pPr>
        <w:tabs>
          <w:tab w:val="left" w:pos="6379"/>
        </w:tabs>
        <w:autoSpaceDE w:val="0"/>
        <w:autoSpaceDN w:val="0"/>
        <w:adjustRightInd w:val="0"/>
        <w:ind w:left="5812" w:right="272"/>
        <w:jc w:val="center"/>
        <w:rPr>
          <w:rFonts w:ascii="Calibri" w:hAnsi="Calibri" w:cs="Calibri"/>
          <w:color w:val="000000"/>
          <w:lang w:val="hr-HR"/>
        </w:rPr>
      </w:pPr>
      <w:r w:rsidRPr="00B54AAF">
        <w:rPr>
          <w:rFonts w:ascii="Calibri" w:hAnsi="Calibri" w:cs="Calibri"/>
          <w:color w:val="000000"/>
          <w:lang w:val="hr-HR"/>
        </w:rPr>
        <w:t>(ime i prezime ovlaštene</w:t>
      </w:r>
    </w:p>
    <w:p w14:paraId="0DE25D78" w14:textId="77777777" w:rsidR="00CE5B6D" w:rsidRPr="00B54AAF" w:rsidRDefault="00CE5B6D" w:rsidP="00CE5B6D">
      <w:pPr>
        <w:tabs>
          <w:tab w:val="left" w:pos="6379"/>
        </w:tabs>
        <w:autoSpaceDE w:val="0"/>
        <w:autoSpaceDN w:val="0"/>
        <w:adjustRightInd w:val="0"/>
        <w:ind w:left="5812" w:right="272"/>
        <w:jc w:val="center"/>
        <w:rPr>
          <w:rFonts w:ascii="Calibri" w:hAnsi="Calibri" w:cs="Calibri"/>
          <w:color w:val="000000"/>
          <w:lang w:val="hr-HR"/>
        </w:rPr>
      </w:pPr>
      <w:r w:rsidRPr="00B54AAF">
        <w:rPr>
          <w:rFonts w:ascii="Calibri" w:hAnsi="Calibri" w:cs="Calibri"/>
          <w:color w:val="000000"/>
          <w:lang w:val="hr-HR"/>
        </w:rPr>
        <w:t>osobe za izdavanje jamstva i</w:t>
      </w:r>
    </w:p>
    <w:p w14:paraId="402889FA" w14:textId="77777777" w:rsidR="00CE5B6D" w:rsidRPr="00B54AAF" w:rsidRDefault="00CE5B6D" w:rsidP="00CE5B6D">
      <w:pPr>
        <w:tabs>
          <w:tab w:val="left" w:pos="6379"/>
        </w:tabs>
        <w:autoSpaceDE w:val="0"/>
        <w:autoSpaceDN w:val="0"/>
        <w:adjustRightInd w:val="0"/>
        <w:ind w:left="5812" w:right="272"/>
        <w:jc w:val="center"/>
        <w:rPr>
          <w:rFonts w:ascii="Calibri" w:hAnsi="Calibri" w:cs="Calibri"/>
          <w:color w:val="000000"/>
          <w:lang w:val="hr-HR"/>
        </w:rPr>
      </w:pPr>
      <w:r w:rsidRPr="00B54AAF">
        <w:rPr>
          <w:rFonts w:ascii="Calibri" w:hAnsi="Calibri" w:cs="Calibri"/>
          <w:color w:val="000000"/>
          <w:lang w:val="hr-HR"/>
        </w:rPr>
        <w:t>potpis)</w:t>
      </w:r>
    </w:p>
    <w:p w14:paraId="6E421D4D" w14:textId="77777777" w:rsidR="00CE5B6D" w:rsidRPr="00B54AAF" w:rsidRDefault="00CE5B6D" w:rsidP="00CE5B6D">
      <w:pPr>
        <w:ind w:right="272"/>
        <w:rPr>
          <w:rFonts w:ascii="Calibri" w:hAnsi="Calibri" w:cs="Calibri"/>
          <w:b/>
          <w:bCs/>
          <w:color w:val="FF0000"/>
          <w:lang w:val="hr-HR"/>
        </w:rPr>
      </w:pPr>
      <w:r w:rsidRPr="00B54AAF">
        <w:rPr>
          <w:rFonts w:ascii="Calibri" w:hAnsi="Calibri" w:cs="Calibri"/>
          <w:b/>
          <w:bCs/>
          <w:color w:val="FF0000"/>
          <w:lang w:val="hr-HR"/>
        </w:rPr>
        <w:br w:type="page"/>
      </w:r>
    </w:p>
    <w:p w14:paraId="6DB64372" w14:textId="51AF4F1E" w:rsidR="00CD4626" w:rsidRPr="00B54AAF" w:rsidRDefault="00CD4626" w:rsidP="008F0EC9">
      <w:pPr>
        <w:pStyle w:val="Naslov21"/>
        <w:rPr>
          <w:lang w:val="hr-HR"/>
        </w:rPr>
      </w:pPr>
      <w:bookmarkStart w:id="227" w:name="_Toc2953292"/>
      <w:r w:rsidRPr="00B54AAF">
        <w:rPr>
          <w:lang w:val="hr-HR"/>
        </w:rPr>
        <w:t xml:space="preserve">obrazac </w:t>
      </w:r>
      <w:r w:rsidR="00244CC6">
        <w:rPr>
          <w:lang w:val="hr-HR"/>
        </w:rPr>
        <w:t>7</w:t>
      </w:r>
      <w:r w:rsidRPr="00B54AAF">
        <w:rPr>
          <w:lang w:val="hr-HR"/>
        </w:rPr>
        <w:t>: iskustvo gospodarskog subjekta</w:t>
      </w:r>
      <w:bookmarkEnd w:id="227"/>
      <w:r w:rsidR="00C14FB8">
        <w:rPr>
          <w:rStyle w:val="Referencafusnote"/>
          <w:lang w:val="hr-HR"/>
        </w:rPr>
        <w:footnoteReference w:id="28"/>
      </w:r>
    </w:p>
    <w:p w14:paraId="17DA846A" w14:textId="32FC998F" w:rsidR="00CE5B6D" w:rsidRPr="00B54AAF" w:rsidRDefault="004F30D5" w:rsidP="00CE5B6D">
      <w:pPr>
        <w:keepNext/>
        <w:spacing w:before="120" w:after="120"/>
        <w:ind w:right="272"/>
        <w:jc w:val="center"/>
        <w:rPr>
          <w:rFonts w:ascii="Calibri" w:hAnsi="Calibri" w:cs="Calibri"/>
          <w:b/>
          <w:bCs/>
          <w:caps/>
          <w:sz w:val="24"/>
          <w:szCs w:val="24"/>
          <w:lang w:val="hr-HR"/>
        </w:rPr>
      </w:pPr>
      <w:r w:rsidRPr="00B54AAF">
        <w:rPr>
          <w:rFonts w:ascii="Calibri" w:hAnsi="Calibri" w:cs="Calibri"/>
          <w:b/>
          <w:bCs/>
          <w:caps/>
          <w:sz w:val="24"/>
          <w:szCs w:val="24"/>
          <w:lang w:val="hr-HR"/>
        </w:rPr>
        <w:t xml:space="preserve">POPIS GLAVNIH PRUŽENIH USLUGA </w:t>
      </w:r>
      <w:r w:rsidR="00CD4626" w:rsidRPr="00B54AAF">
        <w:rPr>
          <w:rFonts w:ascii="Calibri" w:hAnsi="Calibri" w:cs="Calibri"/>
          <w:b/>
          <w:bCs/>
          <w:caps/>
          <w:sz w:val="24"/>
          <w:szCs w:val="24"/>
          <w:lang w:val="hr-HR"/>
        </w:rPr>
        <w:t>GOSPODARSKOG SUBJEKTA</w:t>
      </w:r>
      <w:r w:rsidR="00CE5B6D" w:rsidRPr="00B54AAF">
        <w:rPr>
          <w:rFonts w:ascii="Calibri" w:hAnsi="Calibri" w:cs="Calibri"/>
          <w:b/>
          <w:bCs/>
          <w:caps/>
          <w:sz w:val="24"/>
          <w:szCs w:val="24"/>
          <w:lang w:val="hr-HR"/>
        </w:rPr>
        <w:t xml:space="preserve"> u pružanju usluga </w:t>
      </w:r>
      <w:r w:rsidR="00CA4F51" w:rsidRPr="00B54AAF">
        <w:rPr>
          <w:rFonts w:ascii="Calibri" w:hAnsi="Calibri" w:cs="Calibri"/>
          <w:b/>
          <w:bCs/>
          <w:caps/>
          <w:sz w:val="24"/>
          <w:szCs w:val="24"/>
          <w:lang w:val="hr-HR"/>
        </w:rPr>
        <w:t>voditelja projekta</w:t>
      </w:r>
    </w:p>
    <w:p w14:paraId="3516A4A9" w14:textId="77777777" w:rsidR="00CE5B6D" w:rsidRPr="00B54AAF" w:rsidRDefault="00CE5B6D" w:rsidP="00CE5B6D">
      <w:pPr>
        <w:keepNext/>
        <w:spacing w:before="120" w:after="120"/>
        <w:ind w:right="272"/>
        <w:jc w:val="center"/>
        <w:rPr>
          <w:rFonts w:ascii="Calibri" w:hAnsi="Calibri" w:cs="Calibri"/>
          <w:b/>
          <w:bCs/>
          <w:caps/>
          <w:sz w:val="24"/>
          <w:szCs w:val="24"/>
          <w:lang w:val="hr-HR"/>
        </w:rPr>
      </w:pPr>
    </w:p>
    <w:p w14:paraId="40B7AC2E" w14:textId="5671EE85" w:rsidR="00CE5B6D" w:rsidRPr="00B54AAF" w:rsidRDefault="00CE5B6D" w:rsidP="00CE5B6D">
      <w:pPr>
        <w:rPr>
          <w:rFonts w:cstheme="minorHAnsi"/>
          <w:lang w:val="hr-HR"/>
        </w:rPr>
      </w:pPr>
      <w:r w:rsidRPr="00B54AAF">
        <w:rPr>
          <w:rFonts w:cstheme="minorHAnsi"/>
          <w:lang w:val="hr-HR"/>
        </w:rPr>
        <w:t xml:space="preserve">Opisati detalje o uredno ispunjenim </w:t>
      </w:r>
      <w:r w:rsidR="004F30D5" w:rsidRPr="00B54AAF">
        <w:rPr>
          <w:rFonts w:cstheme="minorHAnsi"/>
          <w:lang w:val="hr-HR"/>
        </w:rPr>
        <w:t xml:space="preserve">GLAVNIM uslugama </w:t>
      </w:r>
      <w:r w:rsidRPr="00B54AAF">
        <w:rPr>
          <w:rFonts w:cstheme="minorHAnsi"/>
          <w:lang w:val="hr-HR"/>
        </w:rPr>
        <w:t xml:space="preserve"> s istim ili sličnim uslugama kao u predmetu nabave.</w:t>
      </w:r>
    </w:p>
    <w:p w14:paraId="615530CF" w14:textId="77777777" w:rsidR="00CE5B6D" w:rsidRPr="00B54AAF" w:rsidRDefault="00CE5B6D" w:rsidP="00CE5B6D">
      <w:pPr>
        <w:keepNext/>
        <w:spacing w:before="120" w:after="120"/>
        <w:ind w:right="272"/>
        <w:jc w:val="center"/>
        <w:rPr>
          <w:rFonts w:ascii="Calibri" w:hAnsi="Calibri" w:cs="Calibri"/>
          <w:b/>
          <w:bCs/>
          <w:caps/>
          <w:sz w:val="24"/>
          <w:szCs w:val="24"/>
          <w:lang w:val="hr-HR"/>
        </w:rPr>
      </w:pPr>
    </w:p>
    <w:tbl>
      <w:tblPr>
        <w:tblW w:w="5000" w:type="pct"/>
        <w:tblLayout w:type="fixed"/>
        <w:tblLook w:val="04A0" w:firstRow="1" w:lastRow="0" w:firstColumn="1" w:lastColumn="0" w:noHBand="0" w:noVBand="1"/>
      </w:tblPr>
      <w:tblGrid>
        <w:gridCol w:w="2230"/>
        <w:gridCol w:w="1439"/>
        <w:gridCol w:w="1926"/>
        <w:gridCol w:w="1720"/>
        <w:gridCol w:w="1745"/>
      </w:tblGrid>
      <w:tr w:rsidR="00CE5B6D" w:rsidRPr="00B54AAF" w14:paraId="336FBBF0" w14:textId="77777777" w:rsidTr="00271C7E">
        <w:trPr>
          <w:trHeight w:val="600"/>
        </w:trPr>
        <w:tc>
          <w:tcPr>
            <w:tcW w:w="12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3E55B6" w14:textId="79DB5AA1" w:rsidR="00CE5B6D" w:rsidRPr="00B54AAF" w:rsidRDefault="00CE5B6D" w:rsidP="00356B3C">
            <w:pPr>
              <w:ind w:right="272"/>
              <w:jc w:val="center"/>
              <w:rPr>
                <w:b/>
                <w:bCs/>
                <w:lang w:val="hr-HR"/>
              </w:rPr>
            </w:pPr>
            <w:r w:rsidRPr="00B54AAF">
              <w:rPr>
                <w:rFonts w:cstheme="minorHAnsi"/>
                <w:lang w:val="hr-HR"/>
              </w:rPr>
              <w:t xml:space="preserve">Naziv projekta/ Vrsta </w:t>
            </w:r>
            <w:r w:rsidR="00356B3C" w:rsidRPr="00B54AAF">
              <w:rPr>
                <w:rFonts w:cstheme="minorHAnsi"/>
                <w:lang w:val="hr-HR"/>
              </w:rPr>
              <w:t>usluga</w:t>
            </w:r>
            <w:r w:rsidRPr="00B54AAF">
              <w:rPr>
                <w:rFonts w:cstheme="minorHAnsi"/>
                <w:lang w:val="hr-HR"/>
              </w:rPr>
              <w:t xml:space="preserve"> i kratak opis izvršenih usluga (na način da ponuditelj dokaže  ispunjavanje uvjeta tehničke sposobnosti prema ovoj Dokumentaciji o nabavi</w:t>
            </w:r>
          </w:p>
        </w:tc>
        <w:tc>
          <w:tcPr>
            <w:tcW w:w="794" w:type="pct"/>
            <w:tcBorders>
              <w:top w:val="single" w:sz="4" w:space="0" w:color="auto"/>
              <w:left w:val="nil"/>
              <w:bottom w:val="single" w:sz="4" w:space="0" w:color="auto"/>
              <w:right w:val="single" w:sz="4" w:space="0" w:color="auto"/>
            </w:tcBorders>
            <w:shd w:val="clear" w:color="auto" w:fill="auto"/>
            <w:vAlign w:val="center"/>
            <w:hideMark/>
          </w:tcPr>
          <w:p w14:paraId="1E6AD8CC" w14:textId="7AF86BD7" w:rsidR="00CE5B6D" w:rsidRPr="00B54AAF" w:rsidRDefault="00CE5B6D" w:rsidP="00271C7E">
            <w:pPr>
              <w:ind w:right="272"/>
              <w:jc w:val="center"/>
              <w:rPr>
                <w:b/>
                <w:bCs/>
                <w:lang w:val="hr-HR"/>
              </w:rPr>
            </w:pPr>
            <w:r w:rsidRPr="00B54AAF">
              <w:rPr>
                <w:rFonts w:cstheme="minorHAnsi"/>
                <w:lang w:val="hr-HR"/>
              </w:rPr>
              <w:t>Naručitelj</w:t>
            </w:r>
            <w:r w:rsidR="00356B3C" w:rsidRPr="00B54AAF">
              <w:rPr>
                <w:rFonts w:cstheme="minorHAnsi"/>
                <w:lang w:val="hr-HR"/>
              </w:rPr>
              <w:t>, kontakt naručitelja</w:t>
            </w:r>
            <w:r w:rsidRPr="00B54AAF">
              <w:rPr>
                <w:rFonts w:cstheme="minorHAnsi"/>
                <w:lang w:val="hr-HR"/>
              </w:rPr>
              <w:t xml:space="preserve"> i mjesto</w:t>
            </w:r>
          </w:p>
        </w:tc>
        <w:tc>
          <w:tcPr>
            <w:tcW w:w="1063" w:type="pct"/>
            <w:tcBorders>
              <w:top w:val="single" w:sz="4" w:space="0" w:color="auto"/>
              <w:left w:val="nil"/>
              <w:bottom w:val="single" w:sz="4" w:space="0" w:color="auto"/>
              <w:right w:val="single" w:sz="4" w:space="0" w:color="auto"/>
            </w:tcBorders>
            <w:shd w:val="clear" w:color="auto" w:fill="auto"/>
            <w:vAlign w:val="center"/>
            <w:hideMark/>
          </w:tcPr>
          <w:p w14:paraId="040BCE00" w14:textId="77777777" w:rsidR="00CE5B6D" w:rsidRPr="00B54AAF" w:rsidRDefault="00CE5B6D" w:rsidP="00271C7E">
            <w:pPr>
              <w:ind w:right="272"/>
              <w:jc w:val="center"/>
              <w:rPr>
                <w:b/>
                <w:bCs/>
                <w:lang w:val="hr-HR"/>
              </w:rPr>
            </w:pPr>
            <w:r w:rsidRPr="00B54AAF">
              <w:rPr>
                <w:rFonts w:cstheme="minorHAnsi"/>
                <w:lang w:val="hr-HR"/>
              </w:rPr>
              <w:t>Predmet ugovora i ukupna vrijednost ugovora te vrijednost dijela ugovora za kojeg je Ponuditelj odgovoran</w:t>
            </w:r>
          </w:p>
        </w:tc>
        <w:tc>
          <w:tcPr>
            <w:tcW w:w="949" w:type="pct"/>
            <w:tcBorders>
              <w:top w:val="single" w:sz="4" w:space="0" w:color="auto"/>
              <w:left w:val="nil"/>
              <w:bottom w:val="single" w:sz="4" w:space="0" w:color="auto"/>
              <w:right w:val="single" w:sz="4" w:space="0" w:color="auto"/>
            </w:tcBorders>
            <w:vAlign w:val="center"/>
          </w:tcPr>
          <w:p w14:paraId="53EA78D7" w14:textId="77777777" w:rsidR="00CE5B6D" w:rsidRPr="00B54AAF" w:rsidRDefault="00CE5B6D" w:rsidP="00271C7E">
            <w:pPr>
              <w:ind w:right="272"/>
              <w:jc w:val="center"/>
              <w:rPr>
                <w:b/>
                <w:bCs/>
                <w:lang w:val="hr-HR"/>
              </w:rPr>
            </w:pPr>
            <w:r w:rsidRPr="00B54AAF">
              <w:rPr>
                <w:rFonts w:cstheme="minorHAnsi"/>
                <w:lang w:val="hr-HR"/>
              </w:rPr>
              <w:t>Opis pruženih usluga</w:t>
            </w:r>
          </w:p>
        </w:tc>
        <w:tc>
          <w:tcPr>
            <w:tcW w:w="963" w:type="pct"/>
            <w:tcBorders>
              <w:top w:val="single" w:sz="4" w:space="0" w:color="auto"/>
              <w:left w:val="single" w:sz="4" w:space="0" w:color="auto"/>
              <w:bottom w:val="single" w:sz="4" w:space="0" w:color="auto"/>
              <w:right w:val="single" w:sz="4" w:space="0" w:color="auto"/>
            </w:tcBorders>
            <w:shd w:val="clear" w:color="auto" w:fill="auto"/>
            <w:vAlign w:val="center"/>
          </w:tcPr>
          <w:p w14:paraId="652ABBB3" w14:textId="77777777" w:rsidR="00CE5B6D" w:rsidRPr="00B54AAF" w:rsidRDefault="00CE5B6D" w:rsidP="00271C7E">
            <w:pPr>
              <w:ind w:right="272"/>
              <w:jc w:val="center"/>
              <w:rPr>
                <w:b/>
                <w:bCs/>
                <w:lang w:val="hr-HR"/>
              </w:rPr>
            </w:pPr>
            <w:r w:rsidRPr="00B54AAF">
              <w:rPr>
                <w:rFonts w:cstheme="minorHAnsi"/>
                <w:lang w:val="hr-HR"/>
              </w:rPr>
              <w:t>Razdoblje izvršenja usluge (od datuma/do datuma)</w:t>
            </w:r>
          </w:p>
        </w:tc>
      </w:tr>
      <w:tr w:rsidR="002278DB" w:rsidRPr="00B54AAF" w14:paraId="0967C2E8" w14:textId="77777777" w:rsidTr="00224669">
        <w:trPr>
          <w:trHeight w:val="1217"/>
        </w:trPr>
        <w:tc>
          <w:tcPr>
            <w:tcW w:w="1231" w:type="pct"/>
            <w:tcBorders>
              <w:top w:val="nil"/>
              <w:left w:val="single" w:sz="4" w:space="0" w:color="auto"/>
              <w:bottom w:val="nil"/>
              <w:right w:val="single" w:sz="4" w:space="0" w:color="auto"/>
            </w:tcBorders>
            <w:shd w:val="clear" w:color="auto" w:fill="auto"/>
            <w:noWrap/>
            <w:vAlign w:val="center"/>
          </w:tcPr>
          <w:p w14:paraId="6089ADF8" w14:textId="77777777" w:rsidR="002278DB" w:rsidRPr="00B54AAF" w:rsidRDefault="002278DB" w:rsidP="00271C7E">
            <w:pPr>
              <w:ind w:right="272"/>
              <w:rPr>
                <w:b/>
                <w:highlight w:val="yellow"/>
                <w:lang w:val="hr-HR"/>
              </w:rPr>
            </w:pPr>
          </w:p>
        </w:tc>
        <w:tc>
          <w:tcPr>
            <w:tcW w:w="794" w:type="pct"/>
            <w:tcBorders>
              <w:top w:val="nil"/>
              <w:left w:val="nil"/>
              <w:bottom w:val="nil"/>
              <w:right w:val="single" w:sz="4" w:space="0" w:color="auto"/>
            </w:tcBorders>
            <w:shd w:val="clear" w:color="auto" w:fill="auto"/>
            <w:vAlign w:val="center"/>
          </w:tcPr>
          <w:p w14:paraId="1CE3DD63" w14:textId="77777777" w:rsidR="002278DB" w:rsidRPr="00B54AAF" w:rsidRDefault="002278DB" w:rsidP="00271C7E">
            <w:pPr>
              <w:ind w:right="272"/>
              <w:rPr>
                <w:highlight w:val="yellow"/>
                <w:lang w:val="hr-HR"/>
              </w:rPr>
            </w:pPr>
          </w:p>
        </w:tc>
        <w:tc>
          <w:tcPr>
            <w:tcW w:w="1063" w:type="pct"/>
            <w:tcBorders>
              <w:top w:val="nil"/>
              <w:left w:val="nil"/>
              <w:bottom w:val="nil"/>
              <w:right w:val="single" w:sz="4" w:space="0" w:color="auto"/>
            </w:tcBorders>
            <w:shd w:val="clear" w:color="auto" w:fill="auto"/>
            <w:noWrap/>
            <w:vAlign w:val="center"/>
          </w:tcPr>
          <w:p w14:paraId="6CB0CDB8" w14:textId="77777777" w:rsidR="002278DB" w:rsidRPr="00B54AAF" w:rsidRDefault="002278DB" w:rsidP="00271C7E">
            <w:pPr>
              <w:ind w:right="272"/>
              <w:jc w:val="center"/>
              <w:rPr>
                <w:highlight w:val="yellow"/>
                <w:lang w:val="hr-HR"/>
              </w:rPr>
            </w:pPr>
          </w:p>
        </w:tc>
        <w:tc>
          <w:tcPr>
            <w:tcW w:w="949" w:type="pct"/>
            <w:vMerge w:val="restart"/>
            <w:tcBorders>
              <w:top w:val="single" w:sz="4" w:space="0" w:color="auto"/>
              <w:left w:val="nil"/>
              <w:right w:val="single" w:sz="4" w:space="0" w:color="auto"/>
            </w:tcBorders>
          </w:tcPr>
          <w:p w14:paraId="55D0F2DF" w14:textId="77777777" w:rsidR="002278DB" w:rsidRPr="00B54AAF" w:rsidRDefault="002278DB" w:rsidP="00271C7E">
            <w:pPr>
              <w:ind w:right="272"/>
              <w:rPr>
                <w:highlight w:val="yellow"/>
                <w:lang w:val="hr-HR"/>
              </w:rPr>
            </w:pPr>
          </w:p>
        </w:tc>
        <w:tc>
          <w:tcPr>
            <w:tcW w:w="963" w:type="pct"/>
            <w:vMerge w:val="restart"/>
            <w:tcBorders>
              <w:top w:val="single" w:sz="4" w:space="0" w:color="auto"/>
              <w:left w:val="single" w:sz="4" w:space="0" w:color="auto"/>
              <w:right w:val="single" w:sz="4" w:space="0" w:color="auto"/>
            </w:tcBorders>
            <w:shd w:val="clear" w:color="auto" w:fill="auto"/>
            <w:noWrap/>
            <w:vAlign w:val="center"/>
          </w:tcPr>
          <w:p w14:paraId="4C02258F" w14:textId="77777777" w:rsidR="002278DB" w:rsidRPr="00B54AAF" w:rsidRDefault="002278DB" w:rsidP="00271C7E">
            <w:pPr>
              <w:ind w:right="272"/>
              <w:rPr>
                <w:highlight w:val="yellow"/>
                <w:lang w:val="hr-HR"/>
              </w:rPr>
            </w:pPr>
          </w:p>
        </w:tc>
      </w:tr>
      <w:tr w:rsidR="002278DB" w:rsidRPr="00B54AAF" w14:paraId="5D7AA5D9" w14:textId="77777777" w:rsidTr="00224669">
        <w:trPr>
          <w:trHeight w:val="1217"/>
        </w:trPr>
        <w:tc>
          <w:tcPr>
            <w:tcW w:w="1231" w:type="pct"/>
            <w:tcBorders>
              <w:top w:val="nil"/>
              <w:left w:val="single" w:sz="4" w:space="0" w:color="auto"/>
              <w:bottom w:val="nil"/>
              <w:right w:val="single" w:sz="4" w:space="0" w:color="auto"/>
            </w:tcBorders>
            <w:shd w:val="clear" w:color="auto" w:fill="auto"/>
            <w:noWrap/>
            <w:vAlign w:val="center"/>
          </w:tcPr>
          <w:p w14:paraId="05A0767B" w14:textId="77777777" w:rsidR="002278DB" w:rsidRPr="00B54AAF" w:rsidRDefault="002278DB" w:rsidP="00271C7E">
            <w:pPr>
              <w:ind w:right="272"/>
              <w:rPr>
                <w:b/>
                <w:highlight w:val="yellow"/>
                <w:lang w:val="hr-HR"/>
              </w:rPr>
            </w:pPr>
          </w:p>
        </w:tc>
        <w:tc>
          <w:tcPr>
            <w:tcW w:w="794" w:type="pct"/>
            <w:tcBorders>
              <w:top w:val="nil"/>
              <w:left w:val="nil"/>
              <w:bottom w:val="nil"/>
              <w:right w:val="single" w:sz="4" w:space="0" w:color="auto"/>
            </w:tcBorders>
            <w:shd w:val="clear" w:color="auto" w:fill="auto"/>
            <w:vAlign w:val="center"/>
          </w:tcPr>
          <w:p w14:paraId="77EE0DF1" w14:textId="77777777" w:rsidR="002278DB" w:rsidRPr="00B54AAF" w:rsidRDefault="002278DB" w:rsidP="00271C7E">
            <w:pPr>
              <w:ind w:right="272"/>
              <w:rPr>
                <w:highlight w:val="yellow"/>
                <w:lang w:val="hr-HR"/>
              </w:rPr>
            </w:pPr>
          </w:p>
        </w:tc>
        <w:tc>
          <w:tcPr>
            <w:tcW w:w="1063" w:type="pct"/>
            <w:tcBorders>
              <w:top w:val="nil"/>
              <w:left w:val="nil"/>
              <w:bottom w:val="nil"/>
              <w:right w:val="single" w:sz="4" w:space="0" w:color="auto"/>
            </w:tcBorders>
            <w:shd w:val="clear" w:color="auto" w:fill="auto"/>
            <w:noWrap/>
            <w:vAlign w:val="center"/>
          </w:tcPr>
          <w:p w14:paraId="0299DEC6" w14:textId="77777777" w:rsidR="002278DB" w:rsidRPr="00B54AAF" w:rsidRDefault="002278DB" w:rsidP="00271C7E">
            <w:pPr>
              <w:ind w:right="272"/>
              <w:jc w:val="center"/>
              <w:rPr>
                <w:highlight w:val="yellow"/>
                <w:lang w:val="hr-HR"/>
              </w:rPr>
            </w:pPr>
          </w:p>
        </w:tc>
        <w:tc>
          <w:tcPr>
            <w:tcW w:w="949" w:type="pct"/>
            <w:vMerge/>
            <w:tcBorders>
              <w:left w:val="nil"/>
              <w:right w:val="single" w:sz="4" w:space="0" w:color="auto"/>
            </w:tcBorders>
          </w:tcPr>
          <w:p w14:paraId="64040E18" w14:textId="77777777" w:rsidR="002278DB" w:rsidRPr="00B54AAF" w:rsidRDefault="002278DB" w:rsidP="00271C7E">
            <w:pPr>
              <w:ind w:right="272"/>
              <w:rPr>
                <w:highlight w:val="yellow"/>
                <w:lang w:val="hr-HR"/>
              </w:rPr>
            </w:pPr>
          </w:p>
        </w:tc>
        <w:tc>
          <w:tcPr>
            <w:tcW w:w="963" w:type="pct"/>
            <w:vMerge/>
            <w:tcBorders>
              <w:left w:val="single" w:sz="4" w:space="0" w:color="auto"/>
              <w:right w:val="single" w:sz="4" w:space="0" w:color="auto"/>
            </w:tcBorders>
            <w:shd w:val="clear" w:color="auto" w:fill="auto"/>
            <w:noWrap/>
            <w:vAlign w:val="center"/>
          </w:tcPr>
          <w:p w14:paraId="0A9DA975" w14:textId="77777777" w:rsidR="002278DB" w:rsidRPr="00B54AAF" w:rsidRDefault="002278DB" w:rsidP="00271C7E">
            <w:pPr>
              <w:ind w:right="272"/>
              <w:rPr>
                <w:highlight w:val="yellow"/>
                <w:lang w:val="hr-HR"/>
              </w:rPr>
            </w:pPr>
          </w:p>
        </w:tc>
      </w:tr>
      <w:tr w:rsidR="002278DB" w:rsidRPr="00B54AAF" w14:paraId="04209CFE" w14:textId="77777777" w:rsidTr="00224669">
        <w:trPr>
          <w:trHeight w:val="1217"/>
        </w:trPr>
        <w:tc>
          <w:tcPr>
            <w:tcW w:w="1231" w:type="pct"/>
            <w:tcBorders>
              <w:top w:val="nil"/>
              <w:left w:val="single" w:sz="4" w:space="0" w:color="auto"/>
              <w:bottom w:val="single" w:sz="4" w:space="0" w:color="auto"/>
              <w:right w:val="single" w:sz="4" w:space="0" w:color="auto"/>
            </w:tcBorders>
            <w:shd w:val="clear" w:color="auto" w:fill="auto"/>
            <w:noWrap/>
            <w:vAlign w:val="center"/>
          </w:tcPr>
          <w:p w14:paraId="56447ACC" w14:textId="77777777" w:rsidR="002278DB" w:rsidRPr="00B54AAF" w:rsidRDefault="002278DB" w:rsidP="00271C7E">
            <w:pPr>
              <w:ind w:right="272"/>
              <w:rPr>
                <w:b/>
                <w:highlight w:val="yellow"/>
                <w:lang w:val="hr-HR"/>
              </w:rPr>
            </w:pPr>
          </w:p>
        </w:tc>
        <w:tc>
          <w:tcPr>
            <w:tcW w:w="794" w:type="pct"/>
            <w:tcBorders>
              <w:top w:val="nil"/>
              <w:left w:val="nil"/>
              <w:bottom w:val="single" w:sz="4" w:space="0" w:color="auto"/>
              <w:right w:val="single" w:sz="4" w:space="0" w:color="auto"/>
            </w:tcBorders>
            <w:shd w:val="clear" w:color="auto" w:fill="auto"/>
            <w:vAlign w:val="center"/>
          </w:tcPr>
          <w:p w14:paraId="1C27BF26" w14:textId="77777777" w:rsidR="002278DB" w:rsidRPr="00B54AAF" w:rsidRDefault="002278DB" w:rsidP="00271C7E">
            <w:pPr>
              <w:ind w:right="272"/>
              <w:rPr>
                <w:highlight w:val="yellow"/>
                <w:lang w:val="hr-HR"/>
              </w:rPr>
            </w:pPr>
          </w:p>
        </w:tc>
        <w:tc>
          <w:tcPr>
            <w:tcW w:w="1063" w:type="pct"/>
            <w:tcBorders>
              <w:top w:val="nil"/>
              <w:left w:val="nil"/>
              <w:bottom w:val="single" w:sz="4" w:space="0" w:color="auto"/>
              <w:right w:val="single" w:sz="4" w:space="0" w:color="auto"/>
            </w:tcBorders>
            <w:shd w:val="clear" w:color="auto" w:fill="auto"/>
            <w:noWrap/>
            <w:vAlign w:val="center"/>
          </w:tcPr>
          <w:p w14:paraId="3BDCE2E1" w14:textId="77777777" w:rsidR="002278DB" w:rsidRPr="00B54AAF" w:rsidRDefault="002278DB" w:rsidP="00271C7E">
            <w:pPr>
              <w:ind w:right="272"/>
              <w:jc w:val="center"/>
              <w:rPr>
                <w:highlight w:val="yellow"/>
                <w:lang w:val="hr-HR"/>
              </w:rPr>
            </w:pPr>
          </w:p>
        </w:tc>
        <w:tc>
          <w:tcPr>
            <w:tcW w:w="949" w:type="pct"/>
            <w:vMerge/>
            <w:tcBorders>
              <w:left w:val="nil"/>
              <w:bottom w:val="single" w:sz="4" w:space="0" w:color="auto"/>
              <w:right w:val="single" w:sz="4" w:space="0" w:color="auto"/>
            </w:tcBorders>
          </w:tcPr>
          <w:p w14:paraId="23F8B5EB" w14:textId="77777777" w:rsidR="002278DB" w:rsidRPr="00B54AAF" w:rsidRDefault="002278DB" w:rsidP="00271C7E">
            <w:pPr>
              <w:ind w:right="272"/>
              <w:rPr>
                <w:highlight w:val="yellow"/>
                <w:lang w:val="hr-HR"/>
              </w:rPr>
            </w:pPr>
          </w:p>
        </w:tc>
        <w:tc>
          <w:tcPr>
            <w:tcW w:w="963" w:type="pct"/>
            <w:vMerge/>
            <w:tcBorders>
              <w:left w:val="single" w:sz="4" w:space="0" w:color="auto"/>
              <w:bottom w:val="single" w:sz="4" w:space="0" w:color="auto"/>
              <w:right w:val="single" w:sz="4" w:space="0" w:color="auto"/>
            </w:tcBorders>
            <w:shd w:val="clear" w:color="auto" w:fill="auto"/>
            <w:noWrap/>
            <w:vAlign w:val="center"/>
          </w:tcPr>
          <w:p w14:paraId="1767CC98" w14:textId="77777777" w:rsidR="002278DB" w:rsidRPr="00B54AAF" w:rsidRDefault="002278DB" w:rsidP="00271C7E">
            <w:pPr>
              <w:ind w:right="272"/>
              <w:rPr>
                <w:highlight w:val="yellow"/>
                <w:lang w:val="hr-HR"/>
              </w:rPr>
            </w:pPr>
          </w:p>
        </w:tc>
      </w:tr>
    </w:tbl>
    <w:p w14:paraId="6CACFD98" w14:textId="77777777" w:rsidR="00CE5B6D" w:rsidRPr="00B54AAF" w:rsidRDefault="00CE5B6D" w:rsidP="00CE5B6D">
      <w:pPr>
        <w:ind w:right="272"/>
        <w:rPr>
          <w:highlight w:val="yellow"/>
          <w:lang w:val="hr-HR"/>
        </w:rPr>
      </w:pPr>
    </w:p>
    <w:p w14:paraId="43899CB7" w14:textId="77777777" w:rsidR="00CE5B6D" w:rsidRPr="00B54AAF" w:rsidRDefault="00CE5B6D" w:rsidP="00CE5B6D">
      <w:pPr>
        <w:ind w:right="272"/>
        <w:rPr>
          <w:highlight w:val="yellow"/>
          <w:lang w:val="hr-HR"/>
        </w:rPr>
      </w:pPr>
    </w:p>
    <w:p w14:paraId="114DF2EC" w14:textId="77777777" w:rsidR="00CE5B6D" w:rsidRPr="00B54AAF" w:rsidRDefault="00CE5B6D" w:rsidP="00CE5B6D">
      <w:pPr>
        <w:ind w:right="272"/>
        <w:rPr>
          <w:highlight w:val="yellow"/>
          <w:lang w:val="hr-HR"/>
        </w:rPr>
      </w:pPr>
    </w:p>
    <w:p w14:paraId="766D046C" w14:textId="77777777" w:rsidR="00CE5B6D" w:rsidRPr="00B54AAF" w:rsidRDefault="00CE5B6D" w:rsidP="00CE5B6D">
      <w:pPr>
        <w:ind w:right="272"/>
        <w:rPr>
          <w:highlight w:val="yellow"/>
          <w:lang w:val="hr-HR"/>
        </w:rPr>
      </w:pPr>
    </w:p>
    <w:p w14:paraId="4F4FA862" w14:textId="77777777" w:rsidR="00CE5B6D" w:rsidRPr="00B54AAF" w:rsidRDefault="00CE5B6D" w:rsidP="00CE5B6D">
      <w:pPr>
        <w:ind w:right="272"/>
        <w:rPr>
          <w:lang w:val="hr-HR"/>
        </w:rPr>
      </w:pPr>
    </w:p>
    <w:p w14:paraId="3DFB88E6" w14:textId="77777777" w:rsidR="00CE5B6D" w:rsidRPr="00B54AAF" w:rsidRDefault="00CE5B6D" w:rsidP="00CE5B6D">
      <w:pPr>
        <w:ind w:right="272"/>
        <w:rPr>
          <w:lang w:val="hr-HR"/>
        </w:rPr>
      </w:pPr>
    </w:p>
    <w:p w14:paraId="75BFBC76" w14:textId="77777777" w:rsidR="00CE5B6D" w:rsidRPr="00B54AAF" w:rsidRDefault="00CE5B6D" w:rsidP="00CE5B6D">
      <w:pPr>
        <w:ind w:right="272"/>
        <w:rPr>
          <w:lang w:val="hr-HR"/>
        </w:rPr>
      </w:pPr>
    </w:p>
    <w:p w14:paraId="57AE040F" w14:textId="77777777" w:rsidR="00CE5B6D" w:rsidRPr="00B54AAF" w:rsidRDefault="00CE5B6D" w:rsidP="00CE5B6D">
      <w:pPr>
        <w:ind w:right="272"/>
        <w:rPr>
          <w:u w:val="single"/>
          <w:lang w:val="hr-HR"/>
        </w:rPr>
      </w:pPr>
      <w:r w:rsidRPr="00B54AAF">
        <w:rPr>
          <w:lang w:val="hr-HR"/>
        </w:rPr>
        <w:t xml:space="preserve">U </w:t>
      </w:r>
      <w:r w:rsidRPr="00B54AAF">
        <w:rPr>
          <w:u w:val="single"/>
          <w:lang w:val="hr-HR"/>
        </w:rPr>
        <w:tab/>
      </w:r>
      <w:r w:rsidRPr="00B54AAF">
        <w:rPr>
          <w:u w:val="single"/>
          <w:lang w:val="hr-HR"/>
        </w:rPr>
        <w:tab/>
        <w:t>,</w:t>
      </w:r>
      <w:r w:rsidRPr="00B54AAF">
        <w:rPr>
          <w:u w:val="single"/>
          <w:lang w:val="hr-HR"/>
        </w:rPr>
        <w:tab/>
      </w:r>
      <w:r w:rsidRPr="00B54AAF">
        <w:rPr>
          <w:u w:val="single"/>
          <w:lang w:val="hr-HR"/>
        </w:rPr>
        <w:tab/>
      </w:r>
    </w:p>
    <w:p w14:paraId="49DEA3C4" w14:textId="3041D3AE" w:rsidR="00CE5B6D" w:rsidRPr="00B54AAF" w:rsidRDefault="00CE5B6D" w:rsidP="00CE5B6D">
      <w:pPr>
        <w:ind w:right="272"/>
        <w:rPr>
          <w:lang w:val="hr-HR"/>
        </w:rPr>
      </w:pPr>
      <w:r w:rsidRPr="00B54AAF">
        <w:rPr>
          <w:lang w:val="hr-HR"/>
        </w:rPr>
        <w:t xml:space="preserve">    (mjesto i datum)</w:t>
      </w:r>
      <w:r w:rsidRPr="00B54AAF">
        <w:rPr>
          <w:lang w:val="hr-HR"/>
        </w:rPr>
        <w:tab/>
      </w:r>
      <w:r w:rsidRPr="00B54AAF">
        <w:rPr>
          <w:lang w:val="hr-HR"/>
        </w:rPr>
        <w:tab/>
      </w:r>
      <w:r w:rsidRPr="00B54AAF">
        <w:rPr>
          <w:lang w:val="hr-HR"/>
        </w:rPr>
        <w:tab/>
      </w:r>
      <w:r w:rsidRPr="00B54AAF">
        <w:rPr>
          <w:lang w:val="hr-HR"/>
        </w:rPr>
        <w:tab/>
        <w:t>M.P.</w:t>
      </w:r>
      <w:r w:rsidR="00C14FB8">
        <w:rPr>
          <w:rStyle w:val="Referencafusnote"/>
          <w:lang w:val="hr-HR"/>
        </w:rPr>
        <w:footnoteReference w:id="29"/>
      </w:r>
    </w:p>
    <w:p w14:paraId="7D3D7AC1" w14:textId="77777777" w:rsidR="00CE5B6D" w:rsidRPr="00B54AAF" w:rsidRDefault="00CE5B6D" w:rsidP="00CE5B6D">
      <w:pPr>
        <w:ind w:right="272"/>
        <w:rPr>
          <w:lang w:val="hr-HR"/>
        </w:rPr>
      </w:pPr>
    </w:p>
    <w:p w14:paraId="3A9B352D" w14:textId="77777777" w:rsidR="00CE5B6D" w:rsidRPr="00B54AAF" w:rsidRDefault="00CE5B6D" w:rsidP="00CE5B6D">
      <w:pPr>
        <w:ind w:right="272"/>
        <w:rPr>
          <w:u w:val="single"/>
          <w:lang w:val="hr-HR"/>
        </w:rPr>
      </w:pPr>
      <w:r w:rsidRPr="00B54AAF">
        <w:rPr>
          <w:lang w:val="hr-HR"/>
        </w:rPr>
        <w:tab/>
      </w:r>
      <w:r w:rsidRPr="00B54AAF">
        <w:rPr>
          <w:lang w:val="hr-HR"/>
        </w:rPr>
        <w:tab/>
      </w:r>
      <w:r w:rsidRPr="00B54AAF">
        <w:rPr>
          <w:lang w:val="hr-HR"/>
        </w:rPr>
        <w:tab/>
      </w:r>
      <w:r w:rsidRPr="00B54AAF">
        <w:rPr>
          <w:lang w:val="hr-HR"/>
        </w:rPr>
        <w:tab/>
      </w:r>
      <w:r w:rsidRPr="00B54AAF">
        <w:rPr>
          <w:lang w:val="hr-HR"/>
        </w:rPr>
        <w:tab/>
      </w:r>
      <w:r w:rsidRPr="00B54AAF">
        <w:rPr>
          <w:lang w:val="hr-HR"/>
        </w:rPr>
        <w:tab/>
      </w:r>
      <w:r w:rsidRPr="00B54AAF">
        <w:rPr>
          <w:lang w:val="hr-HR"/>
        </w:rPr>
        <w:tab/>
      </w:r>
      <w:r w:rsidRPr="00B54AAF">
        <w:rPr>
          <w:lang w:val="hr-HR"/>
        </w:rPr>
        <w:tab/>
      </w:r>
      <w:r w:rsidRPr="00B54AAF">
        <w:rPr>
          <w:u w:val="single"/>
          <w:lang w:val="hr-HR"/>
        </w:rPr>
        <w:tab/>
      </w:r>
      <w:r w:rsidRPr="00B54AAF">
        <w:rPr>
          <w:u w:val="single"/>
          <w:lang w:val="hr-HR"/>
        </w:rPr>
        <w:tab/>
      </w:r>
      <w:r w:rsidRPr="00B54AAF">
        <w:rPr>
          <w:u w:val="single"/>
          <w:lang w:val="hr-HR"/>
        </w:rPr>
        <w:tab/>
      </w:r>
      <w:r w:rsidRPr="00B54AAF">
        <w:rPr>
          <w:u w:val="single"/>
          <w:lang w:val="hr-HR"/>
        </w:rPr>
        <w:tab/>
      </w:r>
    </w:p>
    <w:p w14:paraId="6F53CAF3" w14:textId="77777777" w:rsidR="00CE5B6D" w:rsidRPr="00B54AAF" w:rsidRDefault="00CE5B6D" w:rsidP="00CE5B6D">
      <w:pPr>
        <w:ind w:left="5670" w:right="272"/>
        <w:rPr>
          <w:lang w:val="hr-HR"/>
        </w:rPr>
      </w:pPr>
      <w:r w:rsidRPr="00B54AAF">
        <w:rPr>
          <w:lang w:val="hr-HR"/>
        </w:rPr>
        <w:t>(ime, prezime i funkcija odgovorne osobe)</w:t>
      </w:r>
    </w:p>
    <w:p w14:paraId="228A3F61" w14:textId="77777777" w:rsidR="00734F3C" w:rsidRPr="00B54AAF" w:rsidRDefault="00734F3C" w:rsidP="00CE5B6D">
      <w:pPr>
        <w:spacing w:before="120"/>
        <w:ind w:right="272"/>
        <w:jc w:val="both"/>
        <w:rPr>
          <w:rFonts w:ascii="Calibri" w:hAnsi="Calibri" w:cs="Calibri"/>
          <w:b/>
          <w:bCs/>
          <w:caps/>
          <w:color w:val="003399"/>
          <w:lang w:val="hr-HR"/>
        </w:rPr>
        <w:sectPr w:rsidR="00734F3C" w:rsidRPr="00B54AAF" w:rsidSect="00FD1F39">
          <w:headerReference w:type="default" r:id="rId30"/>
          <w:pgSz w:w="11906" w:h="16838"/>
          <w:pgMar w:top="1418" w:right="1418" w:bottom="1418" w:left="1418" w:header="709" w:footer="709" w:gutter="0"/>
          <w:cols w:space="708"/>
          <w:docGrid w:linePitch="360"/>
        </w:sectPr>
      </w:pPr>
    </w:p>
    <w:p w14:paraId="51A17D0D" w14:textId="18665CB1" w:rsidR="00734F3C" w:rsidRPr="00B54AAF" w:rsidRDefault="00CD4626" w:rsidP="00AD3ED4">
      <w:pPr>
        <w:pStyle w:val="Naslov21"/>
        <w:rPr>
          <w:lang w:val="hr-HR"/>
        </w:rPr>
      </w:pPr>
      <w:bookmarkStart w:id="228" w:name="_Toc2953293"/>
      <w:r w:rsidRPr="00B54AAF">
        <w:rPr>
          <w:lang w:val="hr-HR"/>
        </w:rPr>
        <w:t xml:space="preserve">obrazac </w:t>
      </w:r>
      <w:r w:rsidR="00244CC6">
        <w:rPr>
          <w:lang w:val="hr-HR"/>
        </w:rPr>
        <w:t>8</w:t>
      </w:r>
      <w:r w:rsidRPr="00B54AAF">
        <w:rPr>
          <w:lang w:val="hr-HR"/>
        </w:rPr>
        <w:t>: obrazac životopis stručnjaka</w:t>
      </w:r>
      <w:bookmarkEnd w:id="228"/>
      <w:r w:rsidR="00C14FB8">
        <w:rPr>
          <w:rStyle w:val="Referencafusnote"/>
          <w:lang w:val="hr-HR"/>
        </w:rPr>
        <w:footnoteReference w:id="30"/>
      </w:r>
    </w:p>
    <w:p w14:paraId="4DD5DC24" w14:textId="77777777" w:rsidR="00AD3ED4" w:rsidRDefault="00734F3C" w:rsidP="00734F3C">
      <w:pPr>
        <w:ind w:right="340"/>
        <w:rPr>
          <w:b/>
          <w:lang w:val="hr-HR" w:eastAsia="zh-CN"/>
        </w:rPr>
      </w:pPr>
      <w:r w:rsidRPr="00B54AAF">
        <w:rPr>
          <w:b/>
          <w:lang w:val="hr-HR" w:eastAsia="zh-CN"/>
        </w:rPr>
        <w:t>Stručnjak   _</w:t>
      </w:r>
      <w:r w:rsidR="00AD3ED4">
        <w:rPr>
          <w:b/>
          <w:lang w:val="hr-HR" w:eastAsia="zh-CN"/>
        </w:rPr>
        <w:t>_____________________________</w:t>
      </w:r>
    </w:p>
    <w:p w14:paraId="34B3B46F" w14:textId="49AAF2EE" w:rsidR="00734F3C" w:rsidRPr="00AD3ED4" w:rsidRDefault="00AD3ED4" w:rsidP="00734F3C">
      <w:pPr>
        <w:ind w:right="340"/>
        <w:rPr>
          <w:b/>
          <w:lang w:val="hr-HR" w:eastAsia="zh-CN"/>
        </w:rPr>
      </w:pPr>
      <w:r>
        <w:rPr>
          <w:b/>
          <w:lang w:val="hr-HR" w:eastAsia="zh-CN"/>
        </w:rPr>
        <w:t xml:space="preserve">                     </w:t>
      </w:r>
      <w:r w:rsidR="00734F3C" w:rsidRPr="00B54AAF">
        <w:rPr>
          <w:i/>
          <w:lang w:val="hr-HR" w:eastAsia="zh-CN"/>
        </w:rPr>
        <w:t xml:space="preserve"> (upisati naziv stručnjaka)</w:t>
      </w:r>
    </w:p>
    <w:p w14:paraId="0E945C49" w14:textId="77777777" w:rsidR="00AD3ED4" w:rsidRDefault="00AD3ED4" w:rsidP="00734F3C">
      <w:pPr>
        <w:ind w:right="340"/>
        <w:rPr>
          <w:i/>
          <w:lang w:val="hr-HR" w:eastAsia="zh-CN"/>
        </w:rPr>
      </w:pPr>
    </w:p>
    <w:p w14:paraId="6CA51BE8" w14:textId="77777777" w:rsidR="00AD3ED4" w:rsidRDefault="00AD3ED4" w:rsidP="00734F3C">
      <w:pPr>
        <w:ind w:right="340"/>
        <w:rPr>
          <w:i/>
          <w:lang w:val="hr-HR" w:eastAsia="zh-CN"/>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22"/>
        <w:gridCol w:w="1007"/>
        <w:gridCol w:w="446"/>
        <w:gridCol w:w="587"/>
        <w:gridCol w:w="766"/>
        <w:gridCol w:w="621"/>
        <w:gridCol w:w="88"/>
        <w:gridCol w:w="610"/>
        <w:gridCol w:w="548"/>
        <w:gridCol w:w="763"/>
        <w:gridCol w:w="111"/>
        <w:gridCol w:w="698"/>
        <w:gridCol w:w="1166"/>
        <w:gridCol w:w="1087"/>
      </w:tblGrid>
      <w:tr w:rsidR="00AD3ED4" w:rsidRPr="00B26CA6" w14:paraId="218F106F" w14:textId="77777777" w:rsidTr="00AD3ED4">
        <w:trPr>
          <w:trHeight w:val="90"/>
        </w:trPr>
        <w:tc>
          <w:tcPr>
            <w:tcW w:w="9020" w:type="dxa"/>
            <w:gridSpan w:val="14"/>
            <w:tcBorders>
              <w:top w:val="single" w:sz="12" w:space="0" w:color="00000A"/>
              <w:left w:val="single" w:sz="12" w:space="0" w:color="00000A"/>
              <w:right w:val="single" w:sz="12" w:space="0" w:color="00000A"/>
            </w:tcBorders>
            <w:shd w:val="clear" w:color="auto" w:fill="D9D9D9" w:themeFill="background1" w:themeFillShade="D9"/>
            <w:tcMar>
              <w:left w:w="103" w:type="dxa"/>
            </w:tcMar>
            <w:vAlign w:val="center"/>
          </w:tcPr>
          <w:p w14:paraId="7A088E24" w14:textId="77777777" w:rsidR="00AD3ED4" w:rsidRPr="00B54AAF" w:rsidRDefault="00AD3ED4" w:rsidP="00AD3ED4">
            <w:pPr>
              <w:ind w:right="340"/>
              <w:rPr>
                <w:i/>
                <w:lang w:val="hr-HR" w:eastAsia="zh-CN"/>
              </w:rPr>
            </w:pPr>
            <w:r w:rsidRPr="00B26CA6">
              <w:rPr>
                <w:rFonts w:cstheme="minorHAnsi"/>
                <w:b/>
                <w:lang w:eastAsia="hr-HR"/>
              </w:rPr>
              <w:t>ŽIVOTOPIS</w:t>
            </w:r>
            <w:r w:rsidRPr="00B54AAF">
              <w:rPr>
                <w:i/>
                <w:lang w:val="hr-HR" w:eastAsia="zh-CN"/>
              </w:rPr>
              <w:t>(dostaviti za stručnjake tražene u točci 6.5. dokumentacije o nabavi)</w:t>
            </w:r>
          </w:p>
          <w:p w14:paraId="2275F043" w14:textId="77777777" w:rsidR="00AD3ED4" w:rsidRPr="00B26CA6" w:rsidRDefault="00AD3ED4" w:rsidP="00224669">
            <w:pPr>
              <w:spacing w:line="220" w:lineRule="atLeast"/>
              <w:jc w:val="center"/>
              <w:rPr>
                <w:rFonts w:cstheme="minorHAnsi"/>
                <w:i/>
                <w:sz w:val="18"/>
                <w:szCs w:val="18"/>
                <w:lang w:eastAsia="hr-HR"/>
              </w:rPr>
            </w:pPr>
          </w:p>
        </w:tc>
      </w:tr>
      <w:tr w:rsidR="00AD3ED4" w:rsidRPr="00B26CA6" w14:paraId="6ABEE65C" w14:textId="77777777" w:rsidTr="00AD3ED4">
        <w:trPr>
          <w:trHeight w:val="90"/>
        </w:trPr>
        <w:tc>
          <w:tcPr>
            <w:tcW w:w="3490" w:type="dxa"/>
            <w:gridSpan w:val="5"/>
            <w:tcBorders>
              <w:left w:val="single" w:sz="12" w:space="0" w:color="00000A"/>
              <w:bottom w:val="single" w:sz="4" w:space="0" w:color="auto"/>
              <w:right w:val="single" w:sz="4" w:space="0" w:color="auto"/>
            </w:tcBorders>
            <w:shd w:val="clear" w:color="auto" w:fill="FFFFFF" w:themeFill="background1"/>
            <w:tcMar>
              <w:left w:w="103" w:type="dxa"/>
            </w:tcMar>
            <w:vAlign w:val="center"/>
          </w:tcPr>
          <w:p w14:paraId="087640DA" w14:textId="77777777" w:rsidR="00AD3ED4" w:rsidRPr="00B26CA6" w:rsidRDefault="00AD3ED4" w:rsidP="00224669">
            <w:pPr>
              <w:spacing w:before="60" w:after="60" w:line="220" w:lineRule="atLeast"/>
              <w:rPr>
                <w:rFonts w:eastAsia="Calibri" w:cstheme="minorHAnsi"/>
                <w:b/>
                <w:szCs w:val="16"/>
              </w:rPr>
            </w:pPr>
            <w:r w:rsidRPr="00B26CA6">
              <w:rPr>
                <w:rFonts w:eastAsia="Calibri" w:cstheme="minorHAnsi"/>
                <w:b/>
                <w:szCs w:val="16"/>
              </w:rPr>
              <w:t>Predloženi položaj:</w:t>
            </w:r>
          </w:p>
        </w:tc>
        <w:tc>
          <w:tcPr>
            <w:tcW w:w="5530" w:type="dxa"/>
            <w:gridSpan w:val="9"/>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3BA2AC75" w14:textId="77777777" w:rsidR="00AD3ED4" w:rsidRPr="00B26CA6" w:rsidRDefault="00AD3ED4" w:rsidP="00224669">
            <w:pPr>
              <w:spacing w:before="60" w:after="60" w:line="220" w:lineRule="atLeast"/>
              <w:rPr>
                <w:rFonts w:eastAsia="Calibri" w:cstheme="minorHAnsi"/>
                <w:b/>
                <w:i/>
                <w:szCs w:val="16"/>
              </w:rPr>
            </w:pPr>
          </w:p>
        </w:tc>
      </w:tr>
      <w:tr w:rsidR="00AD3ED4" w:rsidRPr="00B26CA6" w14:paraId="0DD74107" w14:textId="77777777" w:rsidTr="00AD3ED4">
        <w:trPr>
          <w:trHeight w:val="90"/>
        </w:trPr>
        <w:tc>
          <w:tcPr>
            <w:tcW w:w="584" w:type="dxa"/>
            <w:tcBorders>
              <w:left w:val="single" w:sz="12" w:space="0" w:color="00000A"/>
              <w:bottom w:val="single" w:sz="4" w:space="0" w:color="auto"/>
              <w:right w:val="single" w:sz="4" w:space="0" w:color="00000A"/>
            </w:tcBorders>
            <w:shd w:val="clear" w:color="auto" w:fill="FFFFFF" w:themeFill="background1"/>
            <w:tcMar>
              <w:left w:w="103" w:type="dxa"/>
            </w:tcMar>
            <w:vAlign w:val="center"/>
          </w:tcPr>
          <w:p w14:paraId="389839CE"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1.</w:t>
            </w:r>
          </w:p>
        </w:tc>
        <w:tc>
          <w:tcPr>
            <w:tcW w:w="2906" w:type="dxa"/>
            <w:gridSpan w:val="4"/>
            <w:tcBorders>
              <w:left w:val="single" w:sz="4" w:space="0" w:color="00000A"/>
              <w:bottom w:val="single" w:sz="4" w:space="0" w:color="auto"/>
              <w:right w:val="single" w:sz="4" w:space="0" w:color="auto"/>
            </w:tcBorders>
            <w:shd w:val="clear" w:color="auto" w:fill="FFFFFF" w:themeFill="background1"/>
            <w:vAlign w:val="center"/>
          </w:tcPr>
          <w:p w14:paraId="42EE5A45"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Prezime:</w:t>
            </w:r>
          </w:p>
        </w:tc>
        <w:tc>
          <w:tcPr>
            <w:tcW w:w="5530" w:type="dxa"/>
            <w:gridSpan w:val="9"/>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4D09D904" w14:textId="77777777" w:rsidR="00AD3ED4" w:rsidRPr="00B26CA6" w:rsidRDefault="00AD3ED4" w:rsidP="00224669">
            <w:pPr>
              <w:spacing w:before="60" w:after="60" w:line="220" w:lineRule="atLeast"/>
              <w:rPr>
                <w:rFonts w:eastAsia="Calibri" w:cstheme="minorHAnsi"/>
                <w:szCs w:val="16"/>
              </w:rPr>
            </w:pPr>
          </w:p>
        </w:tc>
      </w:tr>
      <w:tr w:rsidR="00AD3ED4" w:rsidRPr="00B26CA6" w14:paraId="3F1AE623" w14:textId="77777777" w:rsidTr="00AD3ED4">
        <w:trPr>
          <w:trHeight w:val="90"/>
        </w:trPr>
        <w:tc>
          <w:tcPr>
            <w:tcW w:w="584" w:type="dxa"/>
            <w:tcBorders>
              <w:left w:val="single" w:sz="12" w:space="0" w:color="00000A"/>
              <w:bottom w:val="single" w:sz="4" w:space="0" w:color="auto"/>
              <w:right w:val="single" w:sz="4" w:space="0" w:color="00000A"/>
            </w:tcBorders>
            <w:shd w:val="clear" w:color="auto" w:fill="FFFFFF" w:themeFill="background1"/>
            <w:tcMar>
              <w:left w:w="103" w:type="dxa"/>
            </w:tcMar>
            <w:vAlign w:val="center"/>
          </w:tcPr>
          <w:p w14:paraId="15E66377"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2.</w:t>
            </w:r>
          </w:p>
        </w:tc>
        <w:tc>
          <w:tcPr>
            <w:tcW w:w="2906" w:type="dxa"/>
            <w:gridSpan w:val="4"/>
            <w:tcBorders>
              <w:left w:val="single" w:sz="4" w:space="0" w:color="00000A"/>
              <w:bottom w:val="single" w:sz="4" w:space="0" w:color="auto"/>
              <w:right w:val="single" w:sz="4" w:space="0" w:color="auto"/>
            </w:tcBorders>
            <w:shd w:val="clear" w:color="auto" w:fill="FFFFFF" w:themeFill="background1"/>
            <w:vAlign w:val="center"/>
          </w:tcPr>
          <w:p w14:paraId="42828F5E"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Ime:</w:t>
            </w:r>
          </w:p>
        </w:tc>
        <w:tc>
          <w:tcPr>
            <w:tcW w:w="5530" w:type="dxa"/>
            <w:gridSpan w:val="9"/>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25C2D966" w14:textId="77777777" w:rsidR="00AD3ED4" w:rsidRPr="00B26CA6" w:rsidRDefault="00AD3ED4" w:rsidP="00224669">
            <w:pPr>
              <w:spacing w:before="60" w:after="60" w:line="220" w:lineRule="atLeast"/>
              <w:rPr>
                <w:rFonts w:eastAsia="Calibri" w:cstheme="minorHAnsi"/>
                <w:szCs w:val="16"/>
              </w:rPr>
            </w:pPr>
          </w:p>
        </w:tc>
      </w:tr>
      <w:tr w:rsidR="00AD3ED4" w:rsidRPr="00B26CA6" w14:paraId="434E7134" w14:textId="77777777" w:rsidTr="00AD3ED4">
        <w:trPr>
          <w:trHeight w:val="90"/>
        </w:trPr>
        <w:tc>
          <w:tcPr>
            <w:tcW w:w="584" w:type="dxa"/>
            <w:tcBorders>
              <w:left w:val="single" w:sz="12" w:space="0" w:color="00000A"/>
              <w:bottom w:val="single" w:sz="4" w:space="0" w:color="auto"/>
              <w:right w:val="single" w:sz="4" w:space="0" w:color="00000A"/>
            </w:tcBorders>
            <w:shd w:val="clear" w:color="auto" w:fill="FFFFFF" w:themeFill="background1"/>
            <w:tcMar>
              <w:left w:w="103" w:type="dxa"/>
            </w:tcMar>
            <w:vAlign w:val="center"/>
          </w:tcPr>
          <w:p w14:paraId="05FB9C84"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3.</w:t>
            </w:r>
          </w:p>
        </w:tc>
        <w:tc>
          <w:tcPr>
            <w:tcW w:w="2906" w:type="dxa"/>
            <w:gridSpan w:val="4"/>
            <w:tcBorders>
              <w:left w:val="single" w:sz="4" w:space="0" w:color="00000A"/>
              <w:bottom w:val="single" w:sz="4" w:space="0" w:color="auto"/>
              <w:right w:val="single" w:sz="4" w:space="0" w:color="auto"/>
            </w:tcBorders>
            <w:shd w:val="clear" w:color="auto" w:fill="FFFFFF" w:themeFill="background1"/>
            <w:vAlign w:val="center"/>
          </w:tcPr>
          <w:p w14:paraId="20B03897"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Datum rođenja:</w:t>
            </w:r>
          </w:p>
        </w:tc>
        <w:tc>
          <w:tcPr>
            <w:tcW w:w="5530" w:type="dxa"/>
            <w:gridSpan w:val="9"/>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2377BB05" w14:textId="77777777" w:rsidR="00AD3ED4" w:rsidRPr="00B26CA6" w:rsidRDefault="00AD3ED4" w:rsidP="00224669">
            <w:pPr>
              <w:spacing w:before="60" w:after="60" w:line="220" w:lineRule="atLeast"/>
              <w:rPr>
                <w:rFonts w:eastAsia="Calibri" w:cstheme="minorHAnsi"/>
                <w:szCs w:val="16"/>
              </w:rPr>
            </w:pPr>
          </w:p>
        </w:tc>
      </w:tr>
      <w:tr w:rsidR="00AD3ED4" w:rsidRPr="00B26CA6" w14:paraId="3AC6255C" w14:textId="77777777" w:rsidTr="00AD3ED4">
        <w:trPr>
          <w:trHeight w:val="90"/>
        </w:trPr>
        <w:tc>
          <w:tcPr>
            <w:tcW w:w="584" w:type="dxa"/>
            <w:tcBorders>
              <w:left w:val="single" w:sz="12" w:space="0" w:color="00000A"/>
              <w:bottom w:val="single" w:sz="4" w:space="0" w:color="auto"/>
              <w:right w:val="single" w:sz="4" w:space="0" w:color="00000A"/>
            </w:tcBorders>
            <w:shd w:val="clear" w:color="auto" w:fill="FFFFFF" w:themeFill="background1"/>
            <w:tcMar>
              <w:left w:w="103" w:type="dxa"/>
            </w:tcMar>
            <w:vAlign w:val="center"/>
          </w:tcPr>
          <w:p w14:paraId="3359AF2F"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4.</w:t>
            </w:r>
          </w:p>
        </w:tc>
        <w:tc>
          <w:tcPr>
            <w:tcW w:w="2906" w:type="dxa"/>
            <w:gridSpan w:val="4"/>
            <w:tcBorders>
              <w:left w:val="single" w:sz="4" w:space="0" w:color="00000A"/>
              <w:bottom w:val="single" w:sz="4" w:space="0" w:color="auto"/>
              <w:right w:val="single" w:sz="4" w:space="0" w:color="auto"/>
            </w:tcBorders>
            <w:shd w:val="clear" w:color="auto" w:fill="FFFFFF" w:themeFill="background1"/>
            <w:vAlign w:val="center"/>
          </w:tcPr>
          <w:p w14:paraId="12A26901"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Nacionalnost:</w:t>
            </w:r>
          </w:p>
        </w:tc>
        <w:tc>
          <w:tcPr>
            <w:tcW w:w="5530" w:type="dxa"/>
            <w:gridSpan w:val="9"/>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7BA3176A" w14:textId="77777777" w:rsidR="00AD3ED4" w:rsidRPr="00B26CA6" w:rsidRDefault="00AD3ED4" w:rsidP="00224669">
            <w:pPr>
              <w:spacing w:before="60" w:after="60" w:line="220" w:lineRule="atLeast"/>
              <w:rPr>
                <w:rFonts w:eastAsia="Calibri" w:cstheme="minorHAnsi"/>
                <w:szCs w:val="16"/>
              </w:rPr>
            </w:pPr>
          </w:p>
        </w:tc>
      </w:tr>
      <w:tr w:rsidR="00AD3ED4" w:rsidRPr="00B26CA6" w14:paraId="6DEFA209" w14:textId="77777777" w:rsidTr="00AD3ED4">
        <w:trPr>
          <w:trHeight w:val="90"/>
        </w:trPr>
        <w:tc>
          <w:tcPr>
            <w:tcW w:w="584" w:type="dxa"/>
            <w:tcBorders>
              <w:left w:val="single" w:sz="12" w:space="0" w:color="00000A"/>
              <w:bottom w:val="single" w:sz="12" w:space="0" w:color="auto"/>
              <w:right w:val="single" w:sz="4" w:space="0" w:color="00000A"/>
            </w:tcBorders>
            <w:shd w:val="clear" w:color="auto" w:fill="FFFFFF" w:themeFill="background1"/>
            <w:tcMar>
              <w:left w:w="103" w:type="dxa"/>
            </w:tcMar>
            <w:vAlign w:val="center"/>
          </w:tcPr>
          <w:p w14:paraId="5E940AF8"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5.</w:t>
            </w:r>
          </w:p>
        </w:tc>
        <w:tc>
          <w:tcPr>
            <w:tcW w:w="8436" w:type="dxa"/>
            <w:gridSpan w:val="13"/>
            <w:tcBorders>
              <w:left w:val="single" w:sz="4" w:space="0" w:color="00000A"/>
              <w:bottom w:val="single" w:sz="12" w:space="0" w:color="auto"/>
              <w:right w:val="single" w:sz="12" w:space="0" w:color="00000A"/>
            </w:tcBorders>
            <w:shd w:val="clear" w:color="auto" w:fill="FFFFFF" w:themeFill="background1"/>
            <w:vAlign w:val="center"/>
          </w:tcPr>
          <w:p w14:paraId="7075B00C"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Obrazovanje:</w:t>
            </w:r>
          </w:p>
        </w:tc>
      </w:tr>
      <w:tr w:rsidR="00AD3ED4" w:rsidRPr="00B26CA6" w14:paraId="509ECC65" w14:textId="77777777" w:rsidTr="00AD3ED4">
        <w:trPr>
          <w:trHeight w:val="90"/>
        </w:trPr>
        <w:tc>
          <w:tcPr>
            <w:tcW w:w="2910" w:type="dxa"/>
            <w:gridSpan w:val="4"/>
            <w:tcBorders>
              <w:top w:val="single" w:sz="12" w:space="0" w:color="auto"/>
              <w:left w:val="single" w:sz="12" w:space="0" w:color="auto"/>
              <w:bottom w:val="single" w:sz="4" w:space="0" w:color="00000A"/>
              <w:right w:val="single" w:sz="4" w:space="0" w:color="auto"/>
            </w:tcBorders>
            <w:shd w:val="clear" w:color="auto" w:fill="D9D9D9" w:themeFill="background1" w:themeFillShade="D9"/>
            <w:tcMar>
              <w:left w:w="103" w:type="dxa"/>
            </w:tcMar>
            <w:vAlign w:val="center"/>
          </w:tcPr>
          <w:p w14:paraId="1D281FD8"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Institucija (datum od – do)</w:t>
            </w:r>
          </w:p>
        </w:tc>
        <w:tc>
          <w:tcPr>
            <w:tcW w:w="6110" w:type="dxa"/>
            <w:gridSpan w:val="10"/>
            <w:tcBorders>
              <w:top w:val="single" w:sz="12" w:space="0" w:color="auto"/>
              <w:left w:val="single" w:sz="4" w:space="0" w:color="auto"/>
              <w:bottom w:val="single" w:sz="4" w:space="0" w:color="auto"/>
              <w:right w:val="single" w:sz="12" w:space="0" w:color="auto"/>
            </w:tcBorders>
            <w:shd w:val="clear" w:color="auto" w:fill="D9D9D9" w:themeFill="background1" w:themeFillShade="D9"/>
            <w:vAlign w:val="center"/>
          </w:tcPr>
          <w:p w14:paraId="275A5C97" w14:textId="77777777"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Stečeno zvanje</w:t>
            </w:r>
          </w:p>
        </w:tc>
      </w:tr>
      <w:tr w:rsidR="00AD3ED4" w:rsidRPr="00B26CA6" w14:paraId="0496D60F" w14:textId="77777777" w:rsidTr="00AD3ED4">
        <w:trPr>
          <w:trHeight w:val="90"/>
        </w:trPr>
        <w:tc>
          <w:tcPr>
            <w:tcW w:w="2910" w:type="dxa"/>
            <w:gridSpan w:val="4"/>
            <w:tcBorders>
              <w:left w:val="single" w:sz="12" w:space="0" w:color="auto"/>
              <w:bottom w:val="single" w:sz="4" w:space="0" w:color="00000A"/>
              <w:right w:val="single" w:sz="4" w:space="0" w:color="auto"/>
            </w:tcBorders>
            <w:shd w:val="clear" w:color="auto" w:fill="FFFFFF" w:themeFill="background1"/>
            <w:tcMar>
              <w:left w:w="103" w:type="dxa"/>
            </w:tcMar>
            <w:vAlign w:val="center"/>
          </w:tcPr>
          <w:p w14:paraId="771419BA" w14:textId="77777777" w:rsidR="00AD3ED4" w:rsidRPr="00B26CA6" w:rsidRDefault="00AD3ED4" w:rsidP="00224669">
            <w:pPr>
              <w:spacing w:before="60" w:after="60" w:line="220" w:lineRule="atLeast"/>
              <w:rPr>
                <w:rFonts w:eastAsia="Calibri" w:cstheme="minorHAnsi"/>
                <w:szCs w:val="16"/>
              </w:rPr>
            </w:pPr>
          </w:p>
        </w:tc>
        <w:tc>
          <w:tcPr>
            <w:tcW w:w="6110" w:type="dxa"/>
            <w:gridSpan w:val="10"/>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592BE902"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12D537FC" w14:textId="77777777" w:rsidTr="00AD3ED4">
        <w:trPr>
          <w:trHeight w:val="90"/>
        </w:trPr>
        <w:tc>
          <w:tcPr>
            <w:tcW w:w="2910" w:type="dxa"/>
            <w:gridSpan w:val="4"/>
            <w:tcBorders>
              <w:left w:val="single" w:sz="12" w:space="0" w:color="auto"/>
              <w:bottom w:val="single" w:sz="4" w:space="0" w:color="auto"/>
              <w:right w:val="single" w:sz="4" w:space="0" w:color="auto"/>
            </w:tcBorders>
            <w:shd w:val="clear" w:color="auto" w:fill="FFFFFF" w:themeFill="background1"/>
            <w:tcMar>
              <w:left w:w="103" w:type="dxa"/>
            </w:tcMar>
            <w:vAlign w:val="center"/>
          </w:tcPr>
          <w:p w14:paraId="05915F77" w14:textId="77777777" w:rsidR="00AD3ED4" w:rsidRPr="00B26CA6" w:rsidRDefault="00AD3ED4" w:rsidP="00224669">
            <w:pPr>
              <w:spacing w:before="60" w:after="60" w:line="220" w:lineRule="atLeast"/>
              <w:rPr>
                <w:rFonts w:eastAsia="Calibri" w:cstheme="minorHAnsi"/>
                <w:szCs w:val="16"/>
              </w:rPr>
            </w:pPr>
          </w:p>
        </w:tc>
        <w:tc>
          <w:tcPr>
            <w:tcW w:w="6110" w:type="dxa"/>
            <w:gridSpan w:val="10"/>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350819DE"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127A1A1E" w14:textId="77777777" w:rsidTr="00AD3ED4">
        <w:trPr>
          <w:trHeight w:val="90"/>
        </w:trPr>
        <w:tc>
          <w:tcPr>
            <w:tcW w:w="2910" w:type="dxa"/>
            <w:gridSpan w:val="4"/>
            <w:tcBorders>
              <w:left w:val="single" w:sz="12" w:space="0" w:color="auto"/>
              <w:bottom w:val="single" w:sz="4" w:space="0" w:color="auto"/>
              <w:right w:val="single" w:sz="4" w:space="0" w:color="auto"/>
            </w:tcBorders>
            <w:shd w:val="clear" w:color="auto" w:fill="FFFFFF" w:themeFill="background1"/>
            <w:tcMar>
              <w:left w:w="103" w:type="dxa"/>
            </w:tcMar>
            <w:vAlign w:val="center"/>
          </w:tcPr>
          <w:p w14:paraId="567AB135" w14:textId="77777777" w:rsidR="00AD3ED4" w:rsidRPr="00B26CA6" w:rsidRDefault="00AD3ED4" w:rsidP="00224669">
            <w:pPr>
              <w:spacing w:before="60" w:after="60" w:line="220" w:lineRule="atLeast"/>
              <w:rPr>
                <w:rFonts w:eastAsia="Calibri" w:cstheme="minorHAnsi"/>
                <w:szCs w:val="16"/>
              </w:rPr>
            </w:pPr>
          </w:p>
        </w:tc>
        <w:tc>
          <w:tcPr>
            <w:tcW w:w="6110" w:type="dxa"/>
            <w:gridSpan w:val="10"/>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3BED1CE4"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1E6759D2" w14:textId="77777777" w:rsidTr="00AD3ED4">
        <w:trPr>
          <w:trHeight w:val="90"/>
        </w:trPr>
        <w:tc>
          <w:tcPr>
            <w:tcW w:w="2910" w:type="dxa"/>
            <w:gridSpan w:val="4"/>
            <w:tcBorders>
              <w:top w:val="single" w:sz="4" w:space="0" w:color="auto"/>
              <w:left w:val="single" w:sz="12" w:space="0" w:color="auto"/>
              <w:bottom w:val="single" w:sz="12" w:space="0" w:color="auto"/>
              <w:right w:val="single" w:sz="4" w:space="0" w:color="auto"/>
            </w:tcBorders>
            <w:shd w:val="clear" w:color="auto" w:fill="FFFFFF" w:themeFill="background1"/>
            <w:tcMar>
              <w:left w:w="103" w:type="dxa"/>
            </w:tcMar>
            <w:vAlign w:val="center"/>
          </w:tcPr>
          <w:p w14:paraId="299EB93E" w14:textId="77777777" w:rsidR="00AD3ED4" w:rsidRPr="00B26CA6" w:rsidRDefault="00AD3ED4" w:rsidP="00224669">
            <w:pPr>
              <w:spacing w:before="60" w:after="60" w:line="220" w:lineRule="atLeast"/>
              <w:rPr>
                <w:rFonts w:eastAsia="Calibri" w:cstheme="minorHAnsi"/>
                <w:szCs w:val="16"/>
              </w:rPr>
            </w:pPr>
          </w:p>
        </w:tc>
        <w:tc>
          <w:tcPr>
            <w:tcW w:w="6110" w:type="dxa"/>
            <w:gridSpan w:val="10"/>
            <w:tcBorders>
              <w:top w:val="single" w:sz="4" w:space="0" w:color="auto"/>
              <w:left w:val="single" w:sz="4" w:space="0" w:color="auto"/>
              <w:bottom w:val="single" w:sz="12" w:space="0" w:color="auto"/>
              <w:right w:val="single" w:sz="12" w:space="0" w:color="auto"/>
            </w:tcBorders>
            <w:shd w:val="clear" w:color="auto" w:fill="FFFFFF" w:themeFill="background1"/>
            <w:vAlign w:val="center"/>
          </w:tcPr>
          <w:p w14:paraId="4935576A"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41A0CF2E" w14:textId="77777777" w:rsidTr="00AD3ED4">
        <w:trPr>
          <w:trHeight w:val="90"/>
        </w:trPr>
        <w:tc>
          <w:tcPr>
            <w:tcW w:w="584" w:type="dxa"/>
            <w:tcBorders>
              <w:top w:val="single" w:sz="12" w:space="0" w:color="auto"/>
              <w:left w:val="single" w:sz="12" w:space="0" w:color="00000A"/>
              <w:bottom w:val="single" w:sz="12" w:space="0" w:color="auto"/>
              <w:right w:val="single" w:sz="4" w:space="0" w:color="auto"/>
            </w:tcBorders>
            <w:shd w:val="clear" w:color="auto" w:fill="FFFFFF" w:themeFill="background1"/>
            <w:tcMar>
              <w:left w:w="103" w:type="dxa"/>
            </w:tcMar>
            <w:vAlign w:val="center"/>
          </w:tcPr>
          <w:p w14:paraId="7DED9EBC"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6.</w:t>
            </w:r>
          </w:p>
        </w:tc>
        <w:tc>
          <w:tcPr>
            <w:tcW w:w="8436" w:type="dxa"/>
            <w:gridSpan w:val="13"/>
            <w:tcBorders>
              <w:top w:val="single" w:sz="12" w:space="0" w:color="auto"/>
              <w:left w:val="single" w:sz="4" w:space="0" w:color="auto"/>
              <w:bottom w:val="single" w:sz="12" w:space="0" w:color="auto"/>
              <w:right w:val="single" w:sz="12" w:space="0" w:color="00000A"/>
            </w:tcBorders>
            <w:shd w:val="clear" w:color="auto" w:fill="FFFFFF" w:themeFill="background1"/>
            <w:vAlign w:val="center"/>
          </w:tcPr>
          <w:p w14:paraId="1FEF7D26"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 xml:space="preserve">Vladanje jezicima: </w:t>
            </w:r>
            <w:r w:rsidRPr="00B26CA6">
              <w:rPr>
                <w:rFonts w:eastAsia="Calibri" w:cstheme="minorHAnsi"/>
                <w:i/>
                <w:szCs w:val="16"/>
              </w:rPr>
              <w:t>navesti kompetencije na ljestvici od 1 do 5 (5 – izvrsno; 1 - osnovno)</w:t>
            </w:r>
          </w:p>
        </w:tc>
      </w:tr>
      <w:tr w:rsidR="00AD3ED4" w:rsidRPr="00B26CA6" w14:paraId="1872F08A" w14:textId="77777777" w:rsidTr="00AD3ED4">
        <w:trPr>
          <w:trHeight w:val="90"/>
        </w:trPr>
        <w:tc>
          <w:tcPr>
            <w:tcW w:w="2910" w:type="dxa"/>
            <w:gridSpan w:val="4"/>
            <w:tcBorders>
              <w:top w:val="single" w:sz="12" w:space="0" w:color="auto"/>
              <w:left w:val="single" w:sz="12" w:space="0" w:color="auto"/>
              <w:bottom w:val="single" w:sz="6" w:space="0" w:color="auto"/>
              <w:right w:val="single" w:sz="6" w:space="0" w:color="auto"/>
            </w:tcBorders>
            <w:shd w:val="clear" w:color="auto" w:fill="D9D9D9" w:themeFill="background1" w:themeFillShade="D9"/>
            <w:tcMar>
              <w:left w:w="103" w:type="dxa"/>
            </w:tcMar>
            <w:vAlign w:val="center"/>
          </w:tcPr>
          <w:p w14:paraId="5138F047" w14:textId="77777777"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Jezik</w:t>
            </w:r>
          </w:p>
        </w:tc>
        <w:tc>
          <w:tcPr>
            <w:tcW w:w="1978" w:type="dxa"/>
            <w:gridSpan w:val="4"/>
            <w:tcBorders>
              <w:top w:val="single" w:sz="12" w:space="0" w:color="auto"/>
              <w:left w:val="single" w:sz="6" w:space="0" w:color="auto"/>
              <w:bottom w:val="single" w:sz="6" w:space="0" w:color="auto"/>
              <w:right w:val="single" w:sz="6" w:space="0" w:color="auto"/>
            </w:tcBorders>
            <w:shd w:val="clear" w:color="auto" w:fill="D9D9D9" w:themeFill="background1" w:themeFillShade="D9"/>
            <w:vAlign w:val="center"/>
          </w:tcPr>
          <w:p w14:paraId="1066A219" w14:textId="77777777"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Čitanje</w:t>
            </w:r>
          </w:p>
        </w:tc>
        <w:tc>
          <w:tcPr>
            <w:tcW w:w="1987" w:type="dxa"/>
            <w:gridSpan w:val="4"/>
            <w:tcBorders>
              <w:top w:val="single" w:sz="12" w:space="0" w:color="auto"/>
              <w:left w:val="single" w:sz="6" w:space="0" w:color="auto"/>
              <w:bottom w:val="single" w:sz="6" w:space="0" w:color="auto"/>
              <w:right w:val="single" w:sz="6" w:space="0" w:color="auto"/>
            </w:tcBorders>
            <w:shd w:val="clear" w:color="auto" w:fill="D9D9D9" w:themeFill="background1" w:themeFillShade="D9"/>
            <w:vAlign w:val="center"/>
          </w:tcPr>
          <w:p w14:paraId="4C654570" w14:textId="77777777"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Govor</w:t>
            </w:r>
          </w:p>
        </w:tc>
        <w:tc>
          <w:tcPr>
            <w:tcW w:w="2145" w:type="dxa"/>
            <w:gridSpan w:val="2"/>
            <w:tcBorders>
              <w:top w:val="single" w:sz="12" w:space="0" w:color="auto"/>
              <w:left w:val="single" w:sz="6" w:space="0" w:color="auto"/>
              <w:bottom w:val="single" w:sz="6" w:space="0" w:color="auto"/>
              <w:right w:val="single" w:sz="12" w:space="0" w:color="auto"/>
            </w:tcBorders>
            <w:shd w:val="clear" w:color="auto" w:fill="D9D9D9" w:themeFill="background1" w:themeFillShade="D9"/>
            <w:vAlign w:val="center"/>
          </w:tcPr>
          <w:p w14:paraId="6425C7E8" w14:textId="77777777"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Pisanje</w:t>
            </w:r>
          </w:p>
        </w:tc>
      </w:tr>
      <w:tr w:rsidR="00AD3ED4" w:rsidRPr="00B26CA6" w14:paraId="348E6A98" w14:textId="77777777" w:rsidTr="00AD3ED4">
        <w:trPr>
          <w:trHeight w:val="90"/>
        </w:trPr>
        <w:tc>
          <w:tcPr>
            <w:tcW w:w="2910" w:type="dxa"/>
            <w:gridSpan w:val="4"/>
            <w:tcBorders>
              <w:top w:val="single" w:sz="6" w:space="0" w:color="auto"/>
              <w:left w:val="single" w:sz="12" w:space="0" w:color="auto"/>
              <w:bottom w:val="single" w:sz="6" w:space="0" w:color="auto"/>
              <w:right w:val="single" w:sz="6" w:space="0" w:color="auto"/>
            </w:tcBorders>
            <w:shd w:val="clear" w:color="auto" w:fill="FFFFFF" w:themeFill="background1"/>
            <w:tcMar>
              <w:left w:w="103" w:type="dxa"/>
            </w:tcMar>
            <w:vAlign w:val="center"/>
          </w:tcPr>
          <w:p w14:paraId="0C82AF22" w14:textId="77777777" w:rsidR="00AD3ED4" w:rsidRPr="00B26CA6" w:rsidRDefault="00AD3ED4" w:rsidP="00224669">
            <w:pPr>
              <w:spacing w:before="60" w:after="60" w:line="220" w:lineRule="atLeast"/>
              <w:rPr>
                <w:rFonts w:eastAsia="Calibri" w:cstheme="minorHAnsi"/>
                <w:szCs w:val="16"/>
              </w:rPr>
            </w:pPr>
          </w:p>
        </w:tc>
        <w:tc>
          <w:tcPr>
            <w:tcW w:w="1978"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856C65" w14:textId="77777777" w:rsidR="00AD3ED4" w:rsidRPr="00B26CA6" w:rsidRDefault="00AD3ED4" w:rsidP="00224669">
            <w:pPr>
              <w:spacing w:before="60" w:after="60" w:line="220" w:lineRule="atLeast"/>
              <w:rPr>
                <w:rFonts w:eastAsia="Calibri" w:cstheme="minorHAnsi"/>
                <w:szCs w:val="16"/>
              </w:rPr>
            </w:pPr>
          </w:p>
        </w:tc>
        <w:tc>
          <w:tcPr>
            <w:tcW w:w="1987"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C0547" w14:textId="77777777" w:rsidR="00AD3ED4" w:rsidRPr="00B26CA6" w:rsidRDefault="00AD3ED4" w:rsidP="00224669">
            <w:pPr>
              <w:spacing w:before="60" w:after="60" w:line="220" w:lineRule="atLeast"/>
              <w:jc w:val="center"/>
              <w:rPr>
                <w:rFonts w:eastAsia="Calibri" w:cstheme="minorHAnsi"/>
                <w:szCs w:val="16"/>
              </w:rPr>
            </w:pPr>
          </w:p>
        </w:tc>
        <w:tc>
          <w:tcPr>
            <w:tcW w:w="2145" w:type="dxa"/>
            <w:gridSpan w:val="2"/>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D836389"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4ABE1E57" w14:textId="77777777" w:rsidTr="00AD3ED4">
        <w:trPr>
          <w:trHeight w:val="90"/>
        </w:trPr>
        <w:tc>
          <w:tcPr>
            <w:tcW w:w="2910" w:type="dxa"/>
            <w:gridSpan w:val="4"/>
            <w:tcBorders>
              <w:top w:val="single" w:sz="6" w:space="0" w:color="auto"/>
              <w:left w:val="single" w:sz="12" w:space="0" w:color="auto"/>
              <w:bottom w:val="single" w:sz="6" w:space="0" w:color="auto"/>
              <w:right w:val="single" w:sz="6" w:space="0" w:color="auto"/>
            </w:tcBorders>
            <w:shd w:val="clear" w:color="auto" w:fill="FFFFFF" w:themeFill="background1"/>
            <w:tcMar>
              <w:left w:w="103" w:type="dxa"/>
            </w:tcMar>
            <w:vAlign w:val="center"/>
          </w:tcPr>
          <w:p w14:paraId="569C0B61" w14:textId="77777777" w:rsidR="00AD3ED4" w:rsidRPr="00B26CA6" w:rsidRDefault="00AD3ED4" w:rsidP="00224669">
            <w:pPr>
              <w:spacing w:before="60" w:after="60" w:line="220" w:lineRule="atLeast"/>
              <w:rPr>
                <w:rFonts w:eastAsia="Calibri" w:cstheme="minorHAnsi"/>
                <w:szCs w:val="16"/>
              </w:rPr>
            </w:pPr>
          </w:p>
        </w:tc>
        <w:tc>
          <w:tcPr>
            <w:tcW w:w="1978"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6D70FD" w14:textId="77777777" w:rsidR="00AD3ED4" w:rsidRPr="00B26CA6" w:rsidRDefault="00AD3ED4" w:rsidP="00224669">
            <w:pPr>
              <w:spacing w:before="60" w:after="60" w:line="220" w:lineRule="atLeast"/>
              <w:rPr>
                <w:rFonts w:eastAsia="Calibri" w:cstheme="minorHAnsi"/>
                <w:szCs w:val="16"/>
              </w:rPr>
            </w:pPr>
          </w:p>
        </w:tc>
        <w:tc>
          <w:tcPr>
            <w:tcW w:w="1987"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947133" w14:textId="77777777" w:rsidR="00AD3ED4" w:rsidRPr="00B26CA6" w:rsidRDefault="00AD3ED4" w:rsidP="00224669">
            <w:pPr>
              <w:spacing w:before="60" w:after="60" w:line="220" w:lineRule="atLeast"/>
              <w:jc w:val="center"/>
              <w:rPr>
                <w:rFonts w:eastAsia="Calibri" w:cstheme="minorHAnsi"/>
                <w:szCs w:val="16"/>
              </w:rPr>
            </w:pPr>
          </w:p>
        </w:tc>
        <w:tc>
          <w:tcPr>
            <w:tcW w:w="2145" w:type="dxa"/>
            <w:gridSpan w:val="2"/>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9C7A2D3"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7C075EA8" w14:textId="77777777" w:rsidTr="00AD3ED4">
        <w:trPr>
          <w:trHeight w:val="90"/>
        </w:trPr>
        <w:tc>
          <w:tcPr>
            <w:tcW w:w="2910" w:type="dxa"/>
            <w:gridSpan w:val="4"/>
            <w:tcBorders>
              <w:top w:val="single" w:sz="6" w:space="0" w:color="auto"/>
              <w:left w:val="single" w:sz="12" w:space="0" w:color="auto"/>
              <w:bottom w:val="single" w:sz="12" w:space="0" w:color="auto"/>
              <w:right w:val="single" w:sz="6" w:space="0" w:color="auto"/>
            </w:tcBorders>
            <w:shd w:val="clear" w:color="auto" w:fill="FFFFFF" w:themeFill="background1"/>
            <w:tcMar>
              <w:left w:w="103" w:type="dxa"/>
            </w:tcMar>
            <w:vAlign w:val="center"/>
          </w:tcPr>
          <w:p w14:paraId="7A9ED774" w14:textId="77777777" w:rsidR="00AD3ED4" w:rsidRPr="00B26CA6" w:rsidRDefault="00AD3ED4" w:rsidP="00224669">
            <w:pPr>
              <w:spacing w:before="60" w:after="60" w:line="220" w:lineRule="atLeast"/>
              <w:rPr>
                <w:rFonts w:eastAsia="Calibri" w:cstheme="minorHAnsi"/>
                <w:szCs w:val="16"/>
              </w:rPr>
            </w:pPr>
          </w:p>
        </w:tc>
        <w:tc>
          <w:tcPr>
            <w:tcW w:w="1978" w:type="dxa"/>
            <w:gridSpan w:val="4"/>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3ABC73E7" w14:textId="77777777" w:rsidR="00AD3ED4" w:rsidRPr="00B26CA6" w:rsidRDefault="00AD3ED4" w:rsidP="00224669">
            <w:pPr>
              <w:spacing w:before="60" w:after="60" w:line="220" w:lineRule="atLeast"/>
              <w:rPr>
                <w:rFonts w:eastAsia="Calibri" w:cstheme="minorHAnsi"/>
                <w:szCs w:val="16"/>
              </w:rPr>
            </w:pPr>
          </w:p>
        </w:tc>
        <w:tc>
          <w:tcPr>
            <w:tcW w:w="1987" w:type="dxa"/>
            <w:gridSpan w:val="4"/>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6AB73B02" w14:textId="77777777" w:rsidR="00AD3ED4" w:rsidRPr="00B26CA6" w:rsidRDefault="00AD3ED4" w:rsidP="00224669">
            <w:pPr>
              <w:spacing w:before="60" w:after="60" w:line="220" w:lineRule="atLeast"/>
              <w:jc w:val="center"/>
              <w:rPr>
                <w:rFonts w:eastAsia="Calibri" w:cstheme="minorHAnsi"/>
                <w:szCs w:val="16"/>
              </w:rPr>
            </w:pPr>
          </w:p>
        </w:tc>
        <w:tc>
          <w:tcPr>
            <w:tcW w:w="2145" w:type="dxa"/>
            <w:gridSpan w:val="2"/>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125FB09E"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7FFF153F" w14:textId="77777777" w:rsidTr="00AD3ED4">
        <w:trPr>
          <w:trHeight w:val="90"/>
        </w:trPr>
        <w:tc>
          <w:tcPr>
            <w:tcW w:w="584" w:type="dxa"/>
            <w:tcBorders>
              <w:top w:val="single" w:sz="12"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41C75B40"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7.</w:t>
            </w:r>
          </w:p>
        </w:tc>
        <w:tc>
          <w:tcPr>
            <w:tcW w:w="2906" w:type="dxa"/>
            <w:gridSpan w:val="4"/>
            <w:tcBorders>
              <w:top w:val="single" w:sz="12" w:space="0" w:color="auto"/>
              <w:left w:val="single" w:sz="4" w:space="0" w:color="auto"/>
              <w:bottom w:val="single" w:sz="4" w:space="0" w:color="auto"/>
              <w:right w:val="single" w:sz="4" w:space="0" w:color="auto"/>
            </w:tcBorders>
            <w:shd w:val="clear" w:color="auto" w:fill="FFFFFF" w:themeFill="background1"/>
            <w:vAlign w:val="center"/>
          </w:tcPr>
          <w:p w14:paraId="180488C9"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Članstvo u strukovnim tijelima:</w:t>
            </w:r>
          </w:p>
        </w:tc>
        <w:tc>
          <w:tcPr>
            <w:tcW w:w="5530" w:type="dxa"/>
            <w:gridSpan w:val="9"/>
            <w:tcBorders>
              <w:top w:val="single" w:sz="12" w:space="0" w:color="auto"/>
              <w:left w:val="single" w:sz="4" w:space="0" w:color="auto"/>
              <w:bottom w:val="single" w:sz="4" w:space="0" w:color="auto"/>
              <w:right w:val="single" w:sz="12" w:space="0" w:color="00000A"/>
            </w:tcBorders>
            <w:shd w:val="clear" w:color="auto" w:fill="FFFFFF" w:themeFill="background1"/>
            <w:vAlign w:val="center"/>
          </w:tcPr>
          <w:p w14:paraId="01003508"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280EDF71" w14:textId="77777777" w:rsidTr="00AD3ED4">
        <w:trPr>
          <w:trHeight w:val="90"/>
        </w:trPr>
        <w:tc>
          <w:tcPr>
            <w:tcW w:w="584" w:type="dxa"/>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77DF0B91"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8.</w:t>
            </w:r>
          </w:p>
        </w:tc>
        <w:tc>
          <w:tcPr>
            <w:tcW w:w="290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BC4D1"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Ostale vještine:</w:t>
            </w:r>
          </w:p>
        </w:tc>
        <w:tc>
          <w:tcPr>
            <w:tcW w:w="5530" w:type="dxa"/>
            <w:gridSpan w:val="9"/>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1E4A6B9B"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10DFD8AE" w14:textId="77777777" w:rsidTr="00AD3ED4">
        <w:trPr>
          <w:trHeight w:val="90"/>
        </w:trPr>
        <w:tc>
          <w:tcPr>
            <w:tcW w:w="584" w:type="dxa"/>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5D9ECC7D"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9.</w:t>
            </w:r>
          </w:p>
        </w:tc>
        <w:tc>
          <w:tcPr>
            <w:tcW w:w="290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7BA77"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Trenutna tvrtka i pozicija:</w:t>
            </w:r>
          </w:p>
        </w:tc>
        <w:tc>
          <w:tcPr>
            <w:tcW w:w="5530" w:type="dxa"/>
            <w:gridSpan w:val="9"/>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19594604"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57656A3C" w14:textId="77777777" w:rsidTr="00AD3ED4">
        <w:trPr>
          <w:trHeight w:val="90"/>
        </w:trPr>
        <w:tc>
          <w:tcPr>
            <w:tcW w:w="584" w:type="dxa"/>
            <w:tcBorders>
              <w:top w:val="single" w:sz="4" w:space="0" w:color="auto"/>
              <w:left w:val="single" w:sz="12" w:space="0" w:color="00000A"/>
              <w:bottom w:val="single" w:sz="12" w:space="0" w:color="auto"/>
              <w:right w:val="single" w:sz="4" w:space="0" w:color="auto"/>
            </w:tcBorders>
            <w:shd w:val="clear" w:color="auto" w:fill="FFFFFF" w:themeFill="background1"/>
            <w:tcMar>
              <w:left w:w="103" w:type="dxa"/>
            </w:tcMar>
            <w:vAlign w:val="center"/>
          </w:tcPr>
          <w:p w14:paraId="76883ACA"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10.</w:t>
            </w:r>
          </w:p>
        </w:tc>
        <w:tc>
          <w:tcPr>
            <w:tcW w:w="2906" w:type="dxa"/>
            <w:gridSpan w:val="4"/>
            <w:tcBorders>
              <w:top w:val="single" w:sz="4" w:space="0" w:color="auto"/>
              <w:left w:val="single" w:sz="4" w:space="0" w:color="auto"/>
              <w:bottom w:val="single" w:sz="12" w:space="0" w:color="auto"/>
              <w:right w:val="single" w:sz="4" w:space="0" w:color="auto"/>
            </w:tcBorders>
            <w:shd w:val="clear" w:color="auto" w:fill="FFFFFF" w:themeFill="background1"/>
            <w:vAlign w:val="center"/>
          </w:tcPr>
          <w:p w14:paraId="63443E55"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Općenito stručno iskustvo</w:t>
            </w:r>
          </w:p>
        </w:tc>
        <w:tc>
          <w:tcPr>
            <w:tcW w:w="5530" w:type="dxa"/>
            <w:gridSpan w:val="9"/>
            <w:tcBorders>
              <w:top w:val="single" w:sz="4" w:space="0" w:color="auto"/>
              <w:left w:val="single" w:sz="4" w:space="0" w:color="auto"/>
              <w:bottom w:val="single" w:sz="12" w:space="0" w:color="auto"/>
              <w:right w:val="single" w:sz="12" w:space="0" w:color="00000A"/>
            </w:tcBorders>
            <w:shd w:val="clear" w:color="auto" w:fill="FFFFFF" w:themeFill="background1"/>
            <w:vAlign w:val="center"/>
          </w:tcPr>
          <w:p w14:paraId="4C1832E5"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10D4A82D" w14:textId="77777777" w:rsidTr="00AD3ED4">
        <w:trPr>
          <w:trHeight w:val="90"/>
        </w:trPr>
        <w:tc>
          <w:tcPr>
            <w:tcW w:w="1778" w:type="dxa"/>
            <w:gridSpan w:val="2"/>
            <w:tcBorders>
              <w:top w:val="single" w:sz="12" w:space="0" w:color="auto"/>
              <w:left w:val="single" w:sz="12" w:space="0" w:color="00000A"/>
              <w:bottom w:val="single" w:sz="4" w:space="0" w:color="auto"/>
              <w:right w:val="single" w:sz="4" w:space="0" w:color="auto"/>
            </w:tcBorders>
            <w:shd w:val="clear" w:color="auto" w:fill="D9D9D9" w:themeFill="background1" w:themeFillShade="D9"/>
            <w:tcMar>
              <w:left w:w="103" w:type="dxa"/>
            </w:tcMar>
            <w:vAlign w:val="center"/>
          </w:tcPr>
          <w:p w14:paraId="68A960FA"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Datum od – do</w:t>
            </w:r>
          </w:p>
          <w:p w14:paraId="44FA4736" w14:textId="77777777" w:rsidR="00AD3ED4" w:rsidRPr="00B26CA6" w:rsidRDefault="00AD3ED4" w:rsidP="00224669">
            <w:pPr>
              <w:spacing w:before="60" w:after="60" w:line="220" w:lineRule="atLeast"/>
              <w:rPr>
                <w:rFonts w:eastAsia="Calibri" w:cstheme="minorHAnsi"/>
                <w:i/>
                <w:szCs w:val="16"/>
              </w:rPr>
            </w:pPr>
            <w:r w:rsidRPr="00B26CA6">
              <w:rPr>
                <w:rFonts w:eastAsia="Calibri" w:cstheme="minorHAnsi"/>
                <w:i/>
                <w:szCs w:val="16"/>
              </w:rPr>
              <w:t>(mjesec/godina)</w:t>
            </w:r>
          </w:p>
        </w:tc>
        <w:tc>
          <w:tcPr>
            <w:tcW w:w="2421" w:type="dxa"/>
            <w:gridSpan w:val="5"/>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508ACE23" w14:textId="77777777"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Tvrtka/Institucija</w:t>
            </w:r>
          </w:p>
          <w:p w14:paraId="781307A7" w14:textId="77777777" w:rsidR="00AD3ED4" w:rsidRPr="00B26CA6" w:rsidRDefault="00AD3ED4" w:rsidP="00224669">
            <w:pPr>
              <w:spacing w:before="60" w:after="60" w:line="220" w:lineRule="atLeast"/>
              <w:jc w:val="center"/>
              <w:rPr>
                <w:rFonts w:eastAsia="Calibri" w:cstheme="minorHAnsi"/>
                <w:i/>
                <w:szCs w:val="16"/>
              </w:rPr>
            </w:pPr>
            <w:r w:rsidRPr="00B26CA6">
              <w:rPr>
                <w:rFonts w:eastAsia="Calibri" w:cstheme="minorHAnsi"/>
                <w:i/>
                <w:szCs w:val="16"/>
              </w:rPr>
              <w:t>(Naziv, Adresa)</w:t>
            </w:r>
          </w:p>
        </w:tc>
        <w:tc>
          <w:tcPr>
            <w:tcW w:w="2291" w:type="dxa"/>
            <w:gridSpan w:val="4"/>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41DEE841" w14:textId="2A6C015B" w:rsidR="00AD3ED4" w:rsidRDefault="00AD3ED4" w:rsidP="00224669">
            <w:pPr>
              <w:spacing w:before="60" w:after="60" w:line="220" w:lineRule="atLeast"/>
              <w:jc w:val="center"/>
              <w:rPr>
                <w:rFonts w:eastAsia="Calibri" w:cstheme="minorHAnsi"/>
                <w:szCs w:val="16"/>
              </w:rPr>
            </w:pPr>
            <w:r w:rsidRPr="00B26CA6">
              <w:rPr>
                <w:rFonts w:eastAsia="Calibri" w:cstheme="minorHAnsi"/>
                <w:szCs w:val="16"/>
              </w:rPr>
              <w:t>Položaj</w:t>
            </w:r>
            <w:r>
              <w:rPr>
                <w:rFonts w:eastAsia="Calibri" w:cstheme="minorHAnsi"/>
                <w:szCs w:val="16"/>
              </w:rPr>
              <w:t xml:space="preserve"> i</w:t>
            </w:r>
          </w:p>
          <w:p w14:paraId="0D1983F0" w14:textId="0F1EC4AE" w:rsidR="00AD3ED4" w:rsidRPr="00B26CA6" w:rsidRDefault="00AD3ED4" w:rsidP="00224669">
            <w:pPr>
              <w:spacing w:before="60" w:after="60" w:line="220" w:lineRule="atLeast"/>
              <w:jc w:val="center"/>
              <w:rPr>
                <w:rFonts w:eastAsia="Calibri" w:cstheme="minorHAnsi"/>
                <w:szCs w:val="16"/>
              </w:rPr>
            </w:pPr>
            <w:r w:rsidRPr="00AD3ED4">
              <w:rPr>
                <w:rFonts w:eastAsia="Calibri" w:cstheme="minorHAnsi"/>
                <w:szCs w:val="16"/>
              </w:rPr>
              <w:t>stručna sprema</w:t>
            </w:r>
          </w:p>
        </w:tc>
        <w:tc>
          <w:tcPr>
            <w:tcW w:w="2530" w:type="dxa"/>
            <w:gridSpan w:val="3"/>
            <w:tcBorders>
              <w:top w:val="single" w:sz="12" w:space="0" w:color="auto"/>
              <w:left w:val="single" w:sz="4" w:space="0" w:color="auto"/>
              <w:bottom w:val="single" w:sz="4" w:space="0" w:color="auto"/>
              <w:right w:val="single" w:sz="12" w:space="0" w:color="00000A"/>
            </w:tcBorders>
            <w:shd w:val="clear" w:color="auto" w:fill="D9D9D9" w:themeFill="background1" w:themeFillShade="D9"/>
            <w:vAlign w:val="center"/>
          </w:tcPr>
          <w:p w14:paraId="57AD8FDD" w14:textId="77777777" w:rsidR="00AD3ED4" w:rsidRDefault="00AD3ED4" w:rsidP="00224669">
            <w:pPr>
              <w:spacing w:before="60" w:after="60" w:line="220" w:lineRule="atLeast"/>
              <w:jc w:val="center"/>
              <w:rPr>
                <w:rFonts w:eastAsia="Calibri" w:cstheme="minorHAnsi"/>
                <w:szCs w:val="16"/>
              </w:rPr>
            </w:pPr>
            <w:r w:rsidRPr="00B26CA6">
              <w:rPr>
                <w:rFonts w:eastAsia="Calibri" w:cstheme="minorHAnsi"/>
                <w:szCs w:val="16"/>
              </w:rPr>
              <w:t>Opis radnog mjesta</w:t>
            </w:r>
          </w:p>
          <w:p w14:paraId="26E741D1" w14:textId="7B3FEBCE" w:rsidR="00AD3ED4" w:rsidRPr="00B26CA6" w:rsidRDefault="00AD3ED4" w:rsidP="00224669">
            <w:pPr>
              <w:spacing w:before="60" w:after="60" w:line="220" w:lineRule="atLeast"/>
              <w:jc w:val="center"/>
              <w:rPr>
                <w:rFonts w:eastAsia="Calibri" w:cstheme="minorHAnsi"/>
                <w:szCs w:val="16"/>
              </w:rPr>
            </w:pPr>
            <w:r>
              <w:rPr>
                <w:rFonts w:eastAsia="Calibri" w:cstheme="minorHAnsi"/>
                <w:szCs w:val="16"/>
              </w:rPr>
              <w:t>(</w:t>
            </w:r>
            <w:r w:rsidRPr="00AD3ED4">
              <w:rPr>
                <w:rFonts w:eastAsia="Calibri" w:cstheme="minorHAnsi"/>
                <w:szCs w:val="16"/>
              </w:rPr>
              <w:t>Vrsta i kratak opis radnog iskustva</w:t>
            </w:r>
            <w:r>
              <w:rPr>
                <w:rFonts w:eastAsia="Calibri" w:cstheme="minorHAnsi"/>
                <w:szCs w:val="16"/>
              </w:rPr>
              <w:t>)</w:t>
            </w:r>
          </w:p>
        </w:tc>
      </w:tr>
      <w:tr w:rsidR="00AD3ED4" w:rsidRPr="00B26CA6" w14:paraId="693E1227" w14:textId="77777777" w:rsidTr="00AD3ED4">
        <w:trPr>
          <w:trHeight w:val="90"/>
        </w:trPr>
        <w:tc>
          <w:tcPr>
            <w:tcW w:w="177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49447122" w14:textId="77777777" w:rsidR="00AD3ED4" w:rsidRPr="00B26CA6" w:rsidRDefault="00AD3ED4" w:rsidP="00224669">
            <w:pPr>
              <w:spacing w:before="60" w:after="60" w:line="220" w:lineRule="atLeast"/>
              <w:rPr>
                <w:rFonts w:eastAsia="Calibri" w:cstheme="minorHAnsi"/>
                <w:szCs w:val="16"/>
              </w:rPr>
            </w:pPr>
          </w:p>
        </w:tc>
        <w:tc>
          <w:tcPr>
            <w:tcW w:w="242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4F453" w14:textId="77777777" w:rsidR="00AD3ED4" w:rsidRPr="00B26CA6" w:rsidRDefault="00AD3ED4" w:rsidP="00224669">
            <w:pPr>
              <w:spacing w:before="60" w:after="60" w:line="220" w:lineRule="atLeast"/>
              <w:rPr>
                <w:rFonts w:eastAsia="Calibri" w:cstheme="minorHAnsi"/>
                <w:szCs w:val="16"/>
              </w:rPr>
            </w:pPr>
          </w:p>
        </w:tc>
        <w:tc>
          <w:tcPr>
            <w:tcW w:w="229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DFF39" w14:textId="77777777" w:rsidR="00AD3ED4" w:rsidRPr="00B26CA6" w:rsidRDefault="00AD3ED4" w:rsidP="00224669">
            <w:pPr>
              <w:spacing w:before="60" w:after="60" w:line="220" w:lineRule="atLeast"/>
              <w:jc w:val="center"/>
              <w:rPr>
                <w:rFonts w:eastAsia="Calibri" w:cstheme="minorHAnsi"/>
                <w:szCs w:val="16"/>
              </w:rPr>
            </w:pPr>
          </w:p>
        </w:tc>
        <w:tc>
          <w:tcPr>
            <w:tcW w:w="2530"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12051D34"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729B718E" w14:textId="77777777" w:rsidTr="00AD3ED4">
        <w:trPr>
          <w:trHeight w:val="90"/>
        </w:trPr>
        <w:tc>
          <w:tcPr>
            <w:tcW w:w="177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0D4B6033" w14:textId="77777777" w:rsidR="00AD3ED4" w:rsidRPr="00B26CA6" w:rsidRDefault="00AD3ED4" w:rsidP="00224669">
            <w:pPr>
              <w:spacing w:before="60" w:after="60" w:line="220" w:lineRule="atLeast"/>
              <w:rPr>
                <w:rFonts w:eastAsia="Calibri" w:cstheme="minorHAnsi"/>
                <w:szCs w:val="16"/>
              </w:rPr>
            </w:pPr>
          </w:p>
        </w:tc>
        <w:tc>
          <w:tcPr>
            <w:tcW w:w="242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64BF0" w14:textId="77777777" w:rsidR="00AD3ED4" w:rsidRPr="00B26CA6" w:rsidRDefault="00AD3ED4" w:rsidP="00224669">
            <w:pPr>
              <w:spacing w:before="60" w:after="60" w:line="220" w:lineRule="atLeast"/>
              <w:rPr>
                <w:rFonts w:eastAsia="Calibri" w:cstheme="minorHAnsi"/>
                <w:szCs w:val="16"/>
              </w:rPr>
            </w:pPr>
          </w:p>
        </w:tc>
        <w:tc>
          <w:tcPr>
            <w:tcW w:w="229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BEDA3" w14:textId="77777777" w:rsidR="00AD3ED4" w:rsidRPr="00B26CA6" w:rsidRDefault="00AD3ED4" w:rsidP="00224669">
            <w:pPr>
              <w:spacing w:before="60" w:after="60" w:line="220" w:lineRule="atLeast"/>
              <w:jc w:val="center"/>
              <w:rPr>
                <w:rFonts w:eastAsia="Calibri" w:cstheme="minorHAnsi"/>
                <w:szCs w:val="16"/>
              </w:rPr>
            </w:pPr>
          </w:p>
        </w:tc>
        <w:tc>
          <w:tcPr>
            <w:tcW w:w="2530"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26284994"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0A10EB7B" w14:textId="77777777" w:rsidTr="00AD3ED4">
        <w:trPr>
          <w:trHeight w:val="90"/>
        </w:trPr>
        <w:tc>
          <w:tcPr>
            <w:tcW w:w="177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506036AB" w14:textId="77777777" w:rsidR="00AD3ED4" w:rsidRPr="00B26CA6" w:rsidRDefault="00AD3ED4" w:rsidP="00224669">
            <w:pPr>
              <w:spacing w:before="60" w:after="60" w:line="220" w:lineRule="atLeast"/>
              <w:rPr>
                <w:rFonts w:eastAsia="Calibri" w:cstheme="minorHAnsi"/>
                <w:szCs w:val="16"/>
              </w:rPr>
            </w:pPr>
          </w:p>
        </w:tc>
        <w:tc>
          <w:tcPr>
            <w:tcW w:w="242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E0F1F" w14:textId="77777777" w:rsidR="00AD3ED4" w:rsidRPr="00B26CA6" w:rsidRDefault="00AD3ED4" w:rsidP="00224669">
            <w:pPr>
              <w:spacing w:before="60" w:after="60" w:line="220" w:lineRule="atLeast"/>
              <w:rPr>
                <w:rFonts w:eastAsia="Calibri" w:cstheme="minorHAnsi"/>
                <w:szCs w:val="16"/>
              </w:rPr>
            </w:pPr>
          </w:p>
        </w:tc>
        <w:tc>
          <w:tcPr>
            <w:tcW w:w="229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6D94D" w14:textId="77777777" w:rsidR="00AD3ED4" w:rsidRPr="00B26CA6" w:rsidRDefault="00AD3ED4" w:rsidP="00224669">
            <w:pPr>
              <w:spacing w:before="60" w:after="60" w:line="220" w:lineRule="atLeast"/>
              <w:jc w:val="center"/>
              <w:rPr>
                <w:rFonts w:eastAsia="Calibri" w:cstheme="minorHAnsi"/>
                <w:szCs w:val="16"/>
              </w:rPr>
            </w:pPr>
          </w:p>
        </w:tc>
        <w:tc>
          <w:tcPr>
            <w:tcW w:w="2530"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453B2BED"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1EE379FE" w14:textId="77777777" w:rsidTr="00AD3ED4">
        <w:trPr>
          <w:trHeight w:val="90"/>
        </w:trPr>
        <w:tc>
          <w:tcPr>
            <w:tcW w:w="177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462692FE" w14:textId="77777777" w:rsidR="00AD3ED4" w:rsidRPr="00B26CA6" w:rsidRDefault="00AD3ED4" w:rsidP="00224669">
            <w:pPr>
              <w:spacing w:before="60" w:after="60" w:line="220" w:lineRule="atLeast"/>
              <w:rPr>
                <w:rFonts w:eastAsia="Calibri" w:cstheme="minorHAnsi"/>
                <w:szCs w:val="16"/>
              </w:rPr>
            </w:pPr>
          </w:p>
        </w:tc>
        <w:tc>
          <w:tcPr>
            <w:tcW w:w="242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E1F4C9" w14:textId="77777777" w:rsidR="00AD3ED4" w:rsidRPr="00B26CA6" w:rsidRDefault="00AD3ED4" w:rsidP="00224669">
            <w:pPr>
              <w:spacing w:before="60" w:after="60" w:line="220" w:lineRule="atLeast"/>
              <w:rPr>
                <w:rFonts w:eastAsia="Calibri" w:cstheme="minorHAnsi"/>
                <w:szCs w:val="16"/>
              </w:rPr>
            </w:pPr>
          </w:p>
        </w:tc>
        <w:tc>
          <w:tcPr>
            <w:tcW w:w="229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78AD0C" w14:textId="77777777" w:rsidR="00AD3ED4" w:rsidRPr="00B26CA6" w:rsidRDefault="00AD3ED4" w:rsidP="00224669">
            <w:pPr>
              <w:spacing w:before="60" w:after="60" w:line="220" w:lineRule="atLeast"/>
              <w:jc w:val="center"/>
              <w:rPr>
                <w:rFonts w:eastAsia="Calibri" w:cstheme="minorHAnsi"/>
                <w:szCs w:val="16"/>
              </w:rPr>
            </w:pPr>
          </w:p>
        </w:tc>
        <w:tc>
          <w:tcPr>
            <w:tcW w:w="2530"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3B9359A9"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3D2F9495" w14:textId="77777777" w:rsidTr="00AD3ED4">
        <w:trPr>
          <w:trHeight w:val="90"/>
        </w:trPr>
        <w:tc>
          <w:tcPr>
            <w:tcW w:w="177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5F53B387" w14:textId="77777777" w:rsidR="00AD3ED4" w:rsidRPr="00B26CA6" w:rsidRDefault="00AD3ED4" w:rsidP="00224669">
            <w:pPr>
              <w:spacing w:before="60" w:after="60" w:line="220" w:lineRule="atLeast"/>
              <w:rPr>
                <w:rFonts w:eastAsia="Calibri" w:cstheme="minorHAnsi"/>
                <w:szCs w:val="16"/>
              </w:rPr>
            </w:pPr>
          </w:p>
        </w:tc>
        <w:tc>
          <w:tcPr>
            <w:tcW w:w="242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B1AFC" w14:textId="77777777" w:rsidR="00AD3ED4" w:rsidRPr="00B26CA6" w:rsidRDefault="00AD3ED4" w:rsidP="00224669">
            <w:pPr>
              <w:spacing w:before="60" w:after="60" w:line="220" w:lineRule="atLeast"/>
              <w:rPr>
                <w:rFonts w:eastAsia="Calibri" w:cstheme="minorHAnsi"/>
                <w:szCs w:val="16"/>
              </w:rPr>
            </w:pPr>
          </w:p>
        </w:tc>
        <w:tc>
          <w:tcPr>
            <w:tcW w:w="229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70054" w14:textId="77777777" w:rsidR="00AD3ED4" w:rsidRPr="00B26CA6" w:rsidRDefault="00AD3ED4" w:rsidP="00224669">
            <w:pPr>
              <w:spacing w:before="60" w:after="60" w:line="220" w:lineRule="atLeast"/>
              <w:jc w:val="center"/>
              <w:rPr>
                <w:rFonts w:eastAsia="Calibri" w:cstheme="minorHAnsi"/>
                <w:szCs w:val="16"/>
              </w:rPr>
            </w:pPr>
          </w:p>
        </w:tc>
        <w:tc>
          <w:tcPr>
            <w:tcW w:w="2530"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2C0454A2"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22D17FAE" w14:textId="77777777" w:rsidTr="00AD3ED4">
        <w:trPr>
          <w:trHeight w:val="90"/>
        </w:trPr>
        <w:tc>
          <w:tcPr>
            <w:tcW w:w="177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3C3E465B" w14:textId="77777777" w:rsidR="00AD3ED4" w:rsidRPr="00B26CA6" w:rsidRDefault="00AD3ED4" w:rsidP="00224669">
            <w:pPr>
              <w:spacing w:before="60" w:after="60" w:line="220" w:lineRule="atLeast"/>
              <w:rPr>
                <w:rFonts w:eastAsia="Calibri" w:cstheme="minorHAnsi"/>
                <w:szCs w:val="16"/>
              </w:rPr>
            </w:pPr>
          </w:p>
        </w:tc>
        <w:tc>
          <w:tcPr>
            <w:tcW w:w="242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DEFEB" w14:textId="77777777" w:rsidR="00AD3ED4" w:rsidRPr="00B26CA6" w:rsidRDefault="00AD3ED4" w:rsidP="00224669">
            <w:pPr>
              <w:spacing w:before="60" w:after="60" w:line="220" w:lineRule="atLeast"/>
              <w:rPr>
                <w:rFonts w:eastAsia="Calibri" w:cstheme="minorHAnsi"/>
                <w:szCs w:val="16"/>
              </w:rPr>
            </w:pPr>
          </w:p>
        </w:tc>
        <w:tc>
          <w:tcPr>
            <w:tcW w:w="229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9E28F" w14:textId="77777777" w:rsidR="00AD3ED4" w:rsidRPr="00B26CA6" w:rsidRDefault="00AD3ED4" w:rsidP="00224669">
            <w:pPr>
              <w:spacing w:before="60" w:after="60" w:line="220" w:lineRule="atLeast"/>
              <w:jc w:val="center"/>
              <w:rPr>
                <w:rFonts w:eastAsia="Calibri" w:cstheme="minorHAnsi"/>
                <w:szCs w:val="16"/>
              </w:rPr>
            </w:pPr>
          </w:p>
        </w:tc>
        <w:tc>
          <w:tcPr>
            <w:tcW w:w="2530"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3BC58023"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2E76EDD9" w14:textId="77777777" w:rsidTr="00AD3ED4">
        <w:trPr>
          <w:trHeight w:val="90"/>
        </w:trPr>
        <w:tc>
          <w:tcPr>
            <w:tcW w:w="1778" w:type="dxa"/>
            <w:gridSpan w:val="2"/>
            <w:tcBorders>
              <w:top w:val="single" w:sz="4" w:space="0" w:color="auto"/>
              <w:left w:val="single" w:sz="12" w:space="0" w:color="00000A"/>
              <w:bottom w:val="single" w:sz="12" w:space="0" w:color="auto"/>
              <w:right w:val="single" w:sz="4" w:space="0" w:color="auto"/>
            </w:tcBorders>
            <w:shd w:val="clear" w:color="auto" w:fill="FFFFFF" w:themeFill="background1"/>
            <w:tcMar>
              <w:left w:w="103" w:type="dxa"/>
            </w:tcMar>
            <w:vAlign w:val="center"/>
          </w:tcPr>
          <w:p w14:paraId="17CBD7B3" w14:textId="77777777" w:rsidR="00AD3ED4" w:rsidRPr="00B26CA6" w:rsidRDefault="00AD3ED4" w:rsidP="00224669">
            <w:pPr>
              <w:spacing w:before="60" w:after="60" w:line="220" w:lineRule="atLeast"/>
              <w:rPr>
                <w:rFonts w:eastAsia="Calibri" w:cstheme="minorHAnsi"/>
                <w:szCs w:val="16"/>
              </w:rPr>
            </w:pPr>
          </w:p>
        </w:tc>
        <w:tc>
          <w:tcPr>
            <w:tcW w:w="2421" w:type="dxa"/>
            <w:gridSpan w:val="5"/>
            <w:tcBorders>
              <w:top w:val="single" w:sz="4" w:space="0" w:color="auto"/>
              <w:left w:val="single" w:sz="4" w:space="0" w:color="auto"/>
              <w:bottom w:val="single" w:sz="12" w:space="0" w:color="auto"/>
              <w:right w:val="single" w:sz="4" w:space="0" w:color="auto"/>
            </w:tcBorders>
            <w:shd w:val="clear" w:color="auto" w:fill="FFFFFF" w:themeFill="background1"/>
            <w:vAlign w:val="center"/>
          </w:tcPr>
          <w:p w14:paraId="021E9A04" w14:textId="77777777" w:rsidR="00AD3ED4" w:rsidRPr="00B26CA6" w:rsidRDefault="00AD3ED4" w:rsidP="00224669">
            <w:pPr>
              <w:spacing w:before="60" w:after="60" w:line="220" w:lineRule="atLeast"/>
              <w:rPr>
                <w:rFonts w:eastAsia="Calibri" w:cstheme="minorHAnsi"/>
                <w:szCs w:val="16"/>
              </w:rPr>
            </w:pPr>
          </w:p>
        </w:tc>
        <w:tc>
          <w:tcPr>
            <w:tcW w:w="2291" w:type="dxa"/>
            <w:gridSpan w:val="4"/>
            <w:tcBorders>
              <w:top w:val="single" w:sz="4" w:space="0" w:color="auto"/>
              <w:left w:val="single" w:sz="4" w:space="0" w:color="auto"/>
              <w:bottom w:val="single" w:sz="12" w:space="0" w:color="auto"/>
              <w:right w:val="single" w:sz="4" w:space="0" w:color="auto"/>
            </w:tcBorders>
            <w:shd w:val="clear" w:color="auto" w:fill="FFFFFF" w:themeFill="background1"/>
            <w:vAlign w:val="center"/>
          </w:tcPr>
          <w:p w14:paraId="6B073077" w14:textId="77777777" w:rsidR="00AD3ED4" w:rsidRPr="00B26CA6" w:rsidRDefault="00AD3ED4" w:rsidP="00224669">
            <w:pPr>
              <w:spacing w:before="60" w:after="60" w:line="220" w:lineRule="atLeast"/>
              <w:jc w:val="center"/>
              <w:rPr>
                <w:rFonts w:eastAsia="Calibri" w:cstheme="minorHAnsi"/>
                <w:szCs w:val="16"/>
              </w:rPr>
            </w:pPr>
          </w:p>
        </w:tc>
        <w:tc>
          <w:tcPr>
            <w:tcW w:w="2530" w:type="dxa"/>
            <w:gridSpan w:val="3"/>
            <w:tcBorders>
              <w:top w:val="single" w:sz="4" w:space="0" w:color="auto"/>
              <w:left w:val="single" w:sz="4" w:space="0" w:color="auto"/>
              <w:bottom w:val="single" w:sz="12" w:space="0" w:color="auto"/>
              <w:right w:val="single" w:sz="12" w:space="0" w:color="00000A"/>
            </w:tcBorders>
            <w:shd w:val="clear" w:color="auto" w:fill="FFFFFF" w:themeFill="background1"/>
            <w:vAlign w:val="center"/>
          </w:tcPr>
          <w:p w14:paraId="0DDB3B19"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5877BCA5" w14:textId="77777777" w:rsidTr="00AD3ED4">
        <w:trPr>
          <w:trHeight w:val="90"/>
        </w:trPr>
        <w:tc>
          <w:tcPr>
            <w:tcW w:w="584" w:type="dxa"/>
            <w:tcBorders>
              <w:left w:val="single" w:sz="12" w:space="0" w:color="00000A"/>
              <w:bottom w:val="single" w:sz="12" w:space="0" w:color="00000A"/>
              <w:right w:val="single" w:sz="4" w:space="0" w:color="00000A"/>
            </w:tcBorders>
            <w:shd w:val="clear" w:color="auto" w:fill="FFFFFF" w:themeFill="background1"/>
            <w:tcMar>
              <w:left w:w="103" w:type="dxa"/>
            </w:tcMar>
            <w:vAlign w:val="center"/>
          </w:tcPr>
          <w:p w14:paraId="238F676A"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11.</w:t>
            </w:r>
          </w:p>
        </w:tc>
        <w:tc>
          <w:tcPr>
            <w:tcW w:w="8436" w:type="dxa"/>
            <w:gridSpan w:val="13"/>
            <w:tcBorders>
              <w:left w:val="single" w:sz="4" w:space="0" w:color="00000A"/>
              <w:bottom w:val="single" w:sz="12" w:space="0" w:color="00000A"/>
              <w:right w:val="single" w:sz="12" w:space="0" w:color="00000A"/>
            </w:tcBorders>
            <w:shd w:val="clear" w:color="auto" w:fill="FFFFFF" w:themeFill="background1"/>
            <w:vAlign w:val="center"/>
          </w:tcPr>
          <w:p w14:paraId="2AA20CFA" w14:textId="77777777" w:rsidR="00AD3ED4" w:rsidRDefault="00AD3ED4" w:rsidP="00224669">
            <w:pPr>
              <w:spacing w:before="60" w:after="60" w:line="220" w:lineRule="atLeast"/>
              <w:rPr>
                <w:rFonts w:eastAsia="Calibri" w:cstheme="minorHAnsi"/>
                <w:szCs w:val="16"/>
              </w:rPr>
            </w:pPr>
            <w:r w:rsidRPr="00B26CA6">
              <w:rPr>
                <w:rFonts w:eastAsia="Calibri" w:cstheme="minorHAnsi"/>
                <w:szCs w:val="16"/>
              </w:rPr>
              <w:t>Specifično stručno iskustvo:</w:t>
            </w:r>
          </w:p>
          <w:p w14:paraId="4F7F0F38" w14:textId="54C249F5" w:rsidR="00AD3ED4" w:rsidRPr="00B26CA6" w:rsidRDefault="00AD3ED4" w:rsidP="00224669">
            <w:pPr>
              <w:spacing w:before="60" w:after="60" w:line="220" w:lineRule="atLeast"/>
              <w:rPr>
                <w:rFonts w:eastAsia="Calibri" w:cstheme="minorHAnsi"/>
                <w:szCs w:val="16"/>
              </w:rPr>
            </w:pPr>
            <w:r w:rsidRPr="00AD3ED4">
              <w:rPr>
                <w:rFonts w:eastAsia="Calibri" w:cstheme="minorHAnsi"/>
                <w:szCs w:val="16"/>
              </w:rPr>
              <w:t>(podaci o projektu/projektima(predmet projekta, naručitelj, investicijska vrijednost bez PDV-a) te podaci o sudjelovanju stručnjaka u projektu/projektima(pozicija))</w:t>
            </w:r>
          </w:p>
        </w:tc>
      </w:tr>
      <w:tr w:rsidR="00AD3ED4" w:rsidRPr="00B26CA6" w14:paraId="064D9080" w14:textId="77777777" w:rsidTr="00AD3ED4">
        <w:trPr>
          <w:trHeight w:val="90"/>
        </w:trPr>
        <w:tc>
          <w:tcPr>
            <w:tcW w:w="2402" w:type="dxa"/>
            <w:gridSpan w:val="3"/>
            <w:tcBorders>
              <w:top w:val="single" w:sz="12" w:space="0" w:color="00000A"/>
              <w:left w:val="single" w:sz="12" w:space="0" w:color="00000A"/>
              <w:bottom w:val="single" w:sz="4" w:space="0" w:color="00000A"/>
              <w:right w:val="single" w:sz="4" w:space="0" w:color="00000A"/>
            </w:tcBorders>
            <w:shd w:val="clear" w:color="auto" w:fill="D9D9D9" w:themeFill="background1" w:themeFillShade="D9"/>
            <w:tcMar>
              <w:left w:w="103" w:type="dxa"/>
            </w:tcMar>
            <w:vAlign w:val="center"/>
          </w:tcPr>
          <w:p w14:paraId="048CF5F7" w14:textId="507FB8D6"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Naziv ugovora/projekta</w:t>
            </w:r>
            <w:r w:rsidR="00C14FB8">
              <w:rPr>
                <w:rFonts w:eastAsia="Calibri" w:cstheme="minorHAnsi"/>
                <w:szCs w:val="16"/>
              </w:rPr>
              <w:t>/usluge</w:t>
            </w:r>
          </w:p>
        </w:tc>
        <w:tc>
          <w:tcPr>
            <w:tcW w:w="1733" w:type="dxa"/>
            <w:gridSpan w:val="3"/>
            <w:tcBorders>
              <w:top w:val="single" w:sz="12"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2EC4A70D" w14:textId="0C40268C"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Trajanje ugovora/projekta</w:t>
            </w:r>
            <w:r w:rsidR="00C14FB8">
              <w:rPr>
                <w:rFonts w:eastAsia="Calibri" w:cstheme="minorHAnsi"/>
                <w:szCs w:val="16"/>
              </w:rPr>
              <w:t>/usluge</w:t>
            </w:r>
            <w:r w:rsidRPr="00B26CA6">
              <w:rPr>
                <w:rFonts w:eastAsia="Calibri" w:cstheme="minorHAnsi"/>
                <w:szCs w:val="16"/>
              </w:rPr>
              <w:t xml:space="preserve"> datum od - do </w:t>
            </w:r>
          </w:p>
          <w:p w14:paraId="4949588B" w14:textId="77777777" w:rsidR="00AD3ED4" w:rsidRPr="00B26CA6" w:rsidRDefault="00AD3ED4" w:rsidP="00224669">
            <w:pPr>
              <w:spacing w:before="60" w:after="60" w:line="220" w:lineRule="atLeast"/>
              <w:jc w:val="center"/>
              <w:rPr>
                <w:rFonts w:eastAsia="Calibri" w:cstheme="minorHAnsi"/>
                <w:i/>
                <w:szCs w:val="16"/>
              </w:rPr>
            </w:pPr>
            <w:r w:rsidRPr="00B26CA6">
              <w:rPr>
                <w:rFonts w:eastAsia="Calibri" w:cstheme="minorHAnsi"/>
                <w:i/>
                <w:szCs w:val="16"/>
              </w:rPr>
              <w:t>(mjesec/godina)</w:t>
            </w:r>
          </w:p>
        </w:tc>
        <w:tc>
          <w:tcPr>
            <w:tcW w:w="2326" w:type="dxa"/>
            <w:gridSpan w:val="4"/>
            <w:tcBorders>
              <w:top w:val="single" w:sz="12"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1DD69687" w14:textId="36F776A6"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 xml:space="preserve">Kratki opis </w:t>
            </w:r>
            <w:r w:rsidR="00C14FB8" w:rsidRPr="00B26CA6">
              <w:rPr>
                <w:rFonts w:eastAsia="Calibri" w:cstheme="minorHAnsi"/>
                <w:szCs w:val="16"/>
              </w:rPr>
              <w:t>ugovora/projekta</w:t>
            </w:r>
            <w:r w:rsidR="00C14FB8">
              <w:rPr>
                <w:rFonts w:eastAsia="Calibri" w:cstheme="minorHAnsi"/>
                <w:szCs w:val="16"/>
              </w:rPr>
              <w:t>/usluge</w:t>
            </w:r>
          </w:p>
        </w:tc>
        <w:tc>
          <w:tcPr>
            <w:tcW w:w="1243" w:type="dxa"/>
            <w:gridSpan w:val="3"/>
            <w:tcBorders>
              <w:top w:val="single" w:sz="12"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4C597E34" w14:textId="4E8F802B"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Funkcija stručnjaka na proj</w:t>
            </w:r>
            <w:r w:rsidR="00C14FB8" w:rsidRPr="00B26CA6">
              <w:rPr>
                <w:rFonts w:eastAsia="Calibri" w:cstheme="minorHAnsi"/>
                <w:szCs w:val="16"/>
              </w:rPr>
              <w:t xml:space="preserve"> ugovora/projekta</w:t>
            </w:r>
            <w:r w:rsidR="00C14FB8">
              <w:rPr>
                <w:rFonts w:eastAsia="Calibri" w:cstheme="minorHAnsi"/>
                <w:szCs w:val="16"/>
              </w:rPr>
              <w:t>/usluge</w:t>
            </w:r>
          </w:p>
        </w:tc>
        <w:tc>
          <w:tcPr>
            <w:tcW w:w="1316" w:type="dxa"/>
            <w:tcBorders>
              <w:top w:val="single" w:sz="12" w:space="0" w:color="00000A"/>
              <w:left w:val="single" w:sz="4" w:space="0" w:color="00000A"/>
              <w:bottom w:val="single" w:sz="4" w:space="0" w:color="00000A"/>
              <w:right w:val="single" w:sz="12" w:space="0" w:color="00000A"/>
            </w:tcBorders>
            <w:shd w:val="clear" w:color="auto" w:fill="D9D9D9" w:themeFill="background1" w:themeFillShade="D9"/>
            <w:vAlign w:val="center"/>
          </w:tcPr>
          <w:p w14:paraId="204B5D78" w14:textId="77777777" w:rsidR="00AD3ED4" w:rsidRPr="00B26CA6" w:rsidRDefault="00AD3ED4" w:rsidP="00224669">
            <w:pPr>
              <w:spacing w:before="60" w:after="60" w:line="220" w:lineRule="atLeast"/>
              <w:jc w:val="center"/>
              <w:rPr>
                <w:rFonts w:eastAsia="Calibri" w:cstheme="minorHAnsi"/>
                <w:szCs w:val="16"/>
              </w:rPr>
            </w:pPr>
            <w:r w:rsidRPr="00B26CA6">
              <w:rPr>
                <w:rFonts w:eastAsia="Calibri" w:cstheme="minorHAnsi"/>
                <w:szCs w:val="16"/>
              </w:rPr>
              <w:t>Naručitelj i kontakt osoba Naručitelja*</w:t>
            </w:r>
          </w:p>
        </w:tc>
      </w:tr>
      <w:tr w:rsidR="00AD3ED4" w:rsidRPr="00B26CA6" w14:paraId="359533B5" w14:textId="77777777" w:rsidTr="00AD3ED4">
        <w:trPr>
          <w:trHeight w:val="90"/>
        </w:trPr>
        <w:tc>
          <w:tcPr>
            <w:tcW w:w="2402"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68AD320C" w14:textId="77777777" w:rsidR="00AD3ED4" w:rsidRPr="00B26CA6" w:rsidRDefault="00AD3ED4" w:rsidP="00224669">
            <w:pPr>
              <w:spacing w:before="60" w:after="60" w:line="220" w:lineRule="atLeast"/>
              <w:jc w:val="center"/>
              <w:rPr>
                <w:rFonts w:eastAsia="Calibri" w:cstheme="minorHAnsi"/>
                <w:szCs w:val="16"/>
              </w:rPr>
            </w:pPr>
          </w:p>
          <w:p w14:paraId="5765F55D" w14:textId="77777777" w:rsidR="00AD3ED4" w:rsidRPr="00B26CA6" w:rsidRDefault="00AD3ED4" w:rsidP="00224669">
            <w:pPr>
              <w:spacing w:before="60" w:after="60" w:line="220" w:lineRule="atLeast"/>
              <w:jc w:val="center"/>
              <w:rPr>
                <w:rFonts w:eastAsia="Calibri" w:cstheme="minorHAnsi"/>
                <w:szCs w:val="16"/>
              </w:rPr>
            </w:pPr>
          </w:p>
        </w:tc>
        <w:tc>
          <w:tcPr>
            <w:tcW w:w="173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D82C60D" w14:textId="77777777" w:rsidR="00AD3ED4" w:rsidRPr="00B26CA6" w:rsidRDefault="00AD3ED4" w:rsidP="00224669">
            <w:pPr>
              <w:spacing w:before="60" w:after="60" w:line="220" w:lineRule="atLeast"/>
              <w:jc w:val="center"/>
              <w:rPr>
                <w:rFonts w:eastAsia="Calibri" w:cstheme="minorHAnsi"/>
                <w:szCs w:val="16"/>
              </w:rPr>
            </w:pPr>
          </w:p>
        </w:tc>
        <w:tc>
          <w:tcPr>
            <w:tcW w:w="2326"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CF4D5B0" w14:textId="77777777" w:rsidR="00AD3ED4" w:rsidRPr="00B26CA6" w:rsidRDefault="00AD3ED4" w:rsidP="00224669">
            <w:pPr>
              <w:spacing w:before="60" w:after="60" w:line="220" w:lineRule="atLeast"/>
              <w:jc w:val="center"/>
              <w:rPr>
                <w:rFonts w:eastAsia="Calibri" w:cstheme="minorHAnsi"/>
                <w:szCs w:val="16"/>
              </w:rPr>
            </w:pPr>
          </w:p>
        </w:tc>
        <w:tc>
          <w:tcPr>
            <w:tcW w:w="124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7B6893D" w14:textId="77777777" w:rsidR="00AD3ED4" w:rsidRPr="00B26CA6" w:rsidRDefault="00AD3ED4" w:rsidP="00224669">
            <w:pPr>
              <w:spacing w:before="60" w:after="60" w:line="220" w:lineRule="atLeast"/>
              <w:jc w:val="center"/>
              <w:rPr>
                <w:rFonts w:eastAsia="Calibri" w:cstheme="minorHAnsi"/>
                <w:szCs w:val="16"/>
              </w:rPr>
            </w:pPr>
          </w:p>
        </w:tc>
        <w:tc>
          <w:tcPr>
            <w:tcW w:w="1316"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30BBF43A"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52122899" w14:textId="77777777" w:rsidTr="00AD3ED4">
        <w:trPr>
          <w:trHeight w:val="90"/>
        </w:trPr>
        <w:tc>
          <w:tcPr>
            <w:tcW w:w="2402"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37ED6A0A" w14:textId="77777777" w:rsidR="00AD3ED4" w:rsidRPr="00B26CA6" w:rsidRDefault="00AD3ED4" w:rsidP="00224669">
            <w:pPr>
              <w:spacing w:before="60" w:after="60" w:line="220" w:lineRule="atLeast"/>
              <w:jc w:val="center"/>
              <w:rPr>
                <w:rFonts w:eastAsia="Calibri" w:cstheme="minorHAnsi"/>
                <w:szCs w:val="16"/>
              </w:rPr>
            </w:pPr>
          </w:p>
          <w:p w14:paraId="2A09DFD2" w14:textId="77777777" w:rsidR="00AD3ED4" w:rsidRPr="00B26CA6" w:rsidRDefault="00AD3ED4" w:rsidP="00224669">
            <w:pPr>
              <w:spacing w:before="60" w:after="60" w:line="220" w:lineRule="atLeast"/>
              <w:jc w:val="center"/>
              <w:rPr>
                <w:rFonts w:eastAsia="Calibri" w:cstheme="minorHAnsi"/>
                <w:szCs w:val="16"/>
              </w:rPr>
            </w:pPr>
          </w:p>
        </w:tc>
        <w:tc>
          <w:tcPr>
            <w:tcW w:w="173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57DC3B20" w14:textId="77777777" w:rsidR="00AD3ED4" w:rsidRPr="00B26CA6" w:rsidRDefault="00AD3ED4" w:rsidP="00224669">
            <w:pPr>
              <w:spacing w:before="60" w:after="60" w:line="220" w:lineRule="atLeast"/>
              <w:jc w:val="center"/>
              <w:rPr>
                <w:rFonts w:eastAsia="Calibri" w:cstheme="minorHAnsi"/>
                <w:szCs w:val="16"/>
              </w:rPr>
            </w:pPr>
          </w:p>
        </w:tc>
        <w:tc>
          <w:tcPr>
            <w:tcW w:w="2326"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36D53189" w14:textId="77777777" w:rsidR="00AD3ED4" w:rsidRPr="00B26CA6" w:rsidRDefault="00AD3ED4" w:rsidP="00224669">
            <w:pPr>
              <w:spacing w:before="60" w:after="60" w:line="220" w:lineRule="atLeast"/>
              <w:jc w:val="center"/>
              <w:rPr>
                <w:rFonts w:eastAsia="Calibri" w:cstheme="minorHAnsi"/>
                <w:szCs w:val="16"/>
              </w:rPr>
            </w:pPr>
          </w:p>
        </w:tc>
        <w:tc>
          <w:tcPr>
            <w:tcW w:w="124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BDA38BA" w14:textId="77777777" w:rsidR="00AD3ED4" w:rsidRPr="00B26CA6" w:rsidRDefault="00AD3ED4" w:rsidP="00224669">
            <w:pPr>
              <w:spacing w:before="60" w:after="60" w:line="220" w:lineRule="atLeast"/>
              <w:jc w:val="center"/>
              <w:rPr>
                <w:rFonts w:eastAsia="Calibri" w:cstheme="minorHAnsi"/>
                <w:szCs w:val="16"/>
              </w:rPr>
            </w:pPr>
          </w:p>
        </w:tc>
        <w:tc>
          <w:tcPr>
            <w:tcW w:w="1316"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6DBEF6E2"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413CDB3B" w14:textId="77777777" w:rsidTr="00AD3ED4">
        <w:trPr>
          <w:trHeight w:val="90"/>
        </w:trPr>
        <w:tc>
          <w:tcPr>
            <w:tcW w:w="2402"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1DAC5006" w14:textId="77777777" w:rsidR="00AD3ED4" w:rsidRPr="00B26CA6" w:rsidRDefault="00AD3ED4" w:rsidP="00224669">
            <w:pPr>
              <w:spacing w:before="60" w:after="60" w:line="220" w:lineRule="atLeast"/>
              <w:jc w:val="center"/>
              <w:rPr>
                <w:rFonts w:eastAsia="Calibri" w:cstheme="minorHAnsi"/>
                <w:szCs w:val="16"/>
              </w:rPr>
            </w:pPr>
          </w:p>
          <w:p w14:paraId="7686B2DE" w14:textId="77777777" w:rsidR="00AD3ED4" w:rsidRPr="00B26CA6" w:rsidRDefault="00AD3ED4" w:rsidP="00224669">
            <w:pPr>
              <w:spacing w:before="60" w:after="60" w:line="220" w:lineRule="atLeast"/>
              <w:jc w:val="center"/>
              <w:rPr>
                <w:rFonts w:eastAsia="Calibri" w:cstheme="minorHAnsi"/>
                <w:szCs w:val="16"/>
              </w:rPr>
            </w:pPr>
          </w:p>
        </w:tc>
        <w:tc>
          <w:tcPr>
            <w:tcW w:w="173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888F3CC" w14:textId="77777777" w:rsidR="00AD3ED4" w:rsidRPr="00B26CA6" w:rsidRDefault="00AD3ED4" w:rsidP="00224669">
            <w:pPr>
              <w:spacing w:before="60" w:after="60" w:line="220" w:lineRule="atLeast"/>
              <w:jc w:val="center"/>
              <w:rPr>
                <w:rFonts w:eastAsia="Calibri" w:cstheme="minorHAnsi"/>
                <w:szCs w:val="16"/>
              </w:rPr>
            </w:pPr>
          </w:p>
        </w:tc>
        <w:tc>
          <w:tcPr>
            <w:tcW w:w="2326"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8FDAA69" w14:textId="77777777" w:rsidR="00AD3ED4" w:rsidRPr="00B26CA6" w:rsidRDefault="00AD3ED4" w:rsidP="00224669">
            <w:pPr>
              <w:spacing w:before="60" w:after="60" w:line="220" w:lineRule="atLeast"/>
              <w:jc w:val="center"/>
              <w:rPr>
                <w:rFonts w:eastAsia="Calibri" w:cstheme="minorHAnsi"/>
                <w:szCs w:val="16"/>
              </w:rPr>
            </w:pPr>
          </w:p>
        </w:tc>
        <w:tc>
          <w:tcPr>
            <w:tcW w:w="124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67F34B2" w14:textId="77777777" w:rsidR="00AD3ED4" w:rsidRPr="00B26CA6" w:rsidRDefault="00AD3ED4" w:rsidP="00224669">
            <w:pPr>
              <w:spacing w:before="60" w:after="60" w:line="220" w:lineRule="atLeast"/>
              <w:jc w:val="center"/>
              <w:rPr>
                <w:rFonts w:eastAsia="Calibri" w:cstheme="minorHAnsi"/>
                <w:szCs w:val="16"/>
              </w:rPr>
            </w:pPr>
          </w:p>
        </w:tc>
        <w:tc>
          <w:tcPr>
            <w:tcW w:w="1316"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79154D21"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742516FB" w14:textId="77777777" w:rsidTr="00AD3ED4">
        <w:trPr>
          <w:trHeight w:val="90"/>
        </w:trPr>
        <w:tc>
          <w:tcPr>
            <w:tcW w:w="2402"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56B3442B" w14:textId="77777777" w:rsidR="00AD3ED4" w:rsidRPr="00B26CA6" w:rsidRDefault="00AD3ED4" w:rsidP="00224669">
            <w:pPr>
              <w:spacing w:before="60" w:after="60" w:line="220" w:lineRule="atLeast"/>
              <w:jc w:val="center"/>
              <w:rPr>
                <w:rFonts w:eastAsia="Calibri" w:cstheme="minorHAnsi"/>
                <w:szCs w:val="16"/>
              </w:rPr>
            </w:pPr>
          </w:p>
          <w:p w14:paraId="364B0861" w14:textId="77777777" w:rsidR="00AD3ED4" w:rsidRPr="00B26CA6" w:rsidRDefault="00AD3ED4" w:rsidP="00224669">
            <w:pPr>
              <w:spacing w:before="60" w:after="60" w:line="220" w:lineRule="atLeast"/>
              <w:jc w:val="center"/>
              <w:rPr>
                <w:rFonts w:eastAsia="Calibri" w:cstheme="minorHAnsi"/>
                <w:szCs w:val="16"/>
              </w:rPr>
            </w:pPr>
          </w:p>
        </w:tc>
        <w:tc>
          <w:tcPr>
            <w:tcW w:w="173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78D3425" w14:textId="77777777" w:rsidR="00AD3ED4" w:rsidRPr="00B26CA6" w:rsidRDefault="00AD3ED4" w:rsidP="00224669">
            <w:pPr>
              <w:spacing w:before="60" w:after="60" w:line="220" w:lineRule="atLeast"/>
              <w:jc w:val="center"/>
              <w:rPr>
                <w:rFonts w:eastAsia="Calibri" w:cstheme="minorHAnsi"/>
                <w:szCs w:val="16"/>
              </w:rPr>
            </w:pPr>
          </w:p>
        </w:tc>
        <w:tc>
          <w:tcPr>
            <w:tcW w:w="2326"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F167782" w14:textId="77777777" w:rsidR="00AD3ED4" w:rsidRPr="00B26CA6" w:rsidRDefault="00AD3ED4" w:rsidP="00224669">
            <w:pPr>
              <w:spacing w:before="60" w:after="60" w:line="220" w:lineRule="atLeast"/>
              <w:jc w:val="center"/>
              <w:rPr>
                <w:rFonts w:eastAsia="Calibri" w:cstheme="minorHAnsi"/>
                <w:szCs w:val="16"/>
              </w:rPr>
            </w:pPr>
          </w:p>
        </w:tc>
        <w:tc>
          <w:tcPr>
            <w:tcW w:w="124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BF3B109" w14:textId="77777777" w:rsidR="00AD3ED4" w:rsidRPr="00B26CA6" w:rsidRDefault="00AD3ED4" w:rsidP="00224669">
            <w:pPr>
              <w:spacing w:before="60" w:after="60" w:line="220" w:lineRule="atLeast"/>
              <w:jc w:val="center"/>
              <w:rPr>
                <w:rFonts w:eastAsia="Calibri" w:cstheme="minorHAnsi"/>
                <w:szCs w:val="16"/>
              </w:rPr>
            </w:pPr>
          </w:p>
        </w:tc>
        <w:tc>
          <w:tcPr>
            <w:tcW w:w="1316"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6EDB7504"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77633F50" w14:textId="77777777" w:rsidTr="00AD3ED4">
        <w:trPr>
          <w:trHeight w:val="90"/>
        </w:trPr>
        <w:tc>
          <w:tcPr>
            <w:tcW w:w="2402"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4DEF9730" w14:textId="77777777" w:rsidR="00AD3ED4" w:rsidRPr="00B26CA6" w:rsidRDefault="00AD3ED4" w:rsidP="00224669">
            <w:pPr>
              <w:spacing w:before="60" w:after="60" w:line="220" w:lineRule="atLeast"/>
              <w:jc w:val="center"/>
              <w:rPr>
                <w:rFonts w:eastAsia="Calibri" w:cstheme="minorHAnsi"/>
                <w:szCs w:val="16"/>
              </w:rPr>
            </w:pPr>
          </w:p>
          <w:p w14:paraId="7B87FDF3" w14:textId="77777777" w:rsidR="00AD3ED4" w:rsidRPr="00B26CA6" w:rsidRDefault="00AD3ED4" w:rsidP="00224669">
            <w:pPr>
              <w:spacing w:before="60" w:after="60" w:line="220" w:lineRule="atLeast"/>
              <w:jc w:val="center"/>
              <w:rPr>
                <w:rFonts w:eastAsia="Calibri" w:cstheme="minorHAnsi"/>
                <w:szCs w:val="16"/>
              </w:rPr>
            </w:pPr>
          </w:p>
        </w:tc>
        <w:tc>
          <w:tcPr>
            <w:tcW w:w="173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B265A99" w14:textId="77777777" w:rsidR="00AD3ED4" w:rsidRPr="00B26CA6" w:rsidRDefault="00AD3ED4" w:rsidP="00224669">
            <w:pPr>
              <w:spacing w:before="60" w:after="60" w:line="220" w:lineRule="atLeast"/>
              <w:jc w:val="center"/>
              <w:rPr>
                <w:rFonts w:eastAsia="Calibri" w:cstheme="minorHAnsi"/>
                <w:szCs w:val="16"/>
              </w:rPr>
            </w:pPr>
          </w:p>
        </w:tc>
        <w:tc>
          <w:tcPr>
            <w:tcW w:w="2326"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96E7B37" w14:textId="77777777" w:rsidR="00AD3ED4" w:rsidRPr="00B26CA6" w:rsidRDefault="00AD3ED4" w:rsidP="00224669">
            <w:pPr>
              <w:spacing w:before="60" w:after="60" w:line="220" w:lineRule="atLeast"/>
              <w:jc w:val="center"/>
              <w:rPr>
                <w:rFonts w:eastAsia="Calibri" w:cstheme="minorHAnsi"/>
                <w:szCs w:val="16"/>
              </w:rPr>
            </w:pPr>
          </w:p>
        </w:tc>
        <w:tc>
          <w:tcPr>
            <w:tcW w:w="1243"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E79F2CE" w14:textId="77777777" w:rsidR="00AD3ED4" w:rsidRPr="00B26CA6" w:rsidRDefault="00AD3ED4" w:rsidP="00224669">
            <w:pPr>
              <w:spacing w:before="60" w:after="60" w:line="220" w:lineRule="atLeast"/>
              <w:jc w:val="center"/>
              <w:rPr>
                <w:rFonts w:eastAsia="Calibri" w:cstheme="minorHAnsi"/>
                <w:szCs w:val="16"/>
              </w:rPr>
            </w:pPr>
          </w:p>
        </w:tc>
        <w:tc>
          <w:tcPr>
            <w:tcW w:w="1316"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47648C32"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2D64943A" w14:textId="77777777" w:rsidTr="00AD3ED4">
        <w:trPr>
          <w:trHeight w:val="90"/>
        </w:trPr>
        <w:tc>
          <w:tcPr>
            <w:tcW w:w="9020" w:type="dxa"/>
            <w:gridSpan w:val="14"/>
            <w:tcBorders>
              <w:top w:val="single" w:sz="4" w:space="0" w:color="00000A"/>
              <w:left w:val="single" w:sz="12" w:space="0" w:color="00000A"/>
              <w:bottom w:val="single" w:sz="12" w:space="0" w:color="00000A"/>
              <w:right w:val="single" w:sz="12" w:space="0" w:color="00000A"/>
            </w:tcBorders>
            <w:shd w:val="clear" w:color="auto" w:fill="FFFFFF" w:themeFill="background1"/>
            <w:tcMar>
              <w:left w:w="103" w:type="dxa"/>
            </w:tcMar>
            <w:vAlign w:val="center"/>
          </w:tcPr>
          <w:p w14:paraId="3580E882" w14:textId="77777777" w:rsidR="00AD3ED4" w:rsidRPr="00B26CA6" w:rsidRDefault="00AD3ED4" w:rsidP="00224669">
            <w:pPr>
              <w:spacing w:before="60" w:after="60" w:line="220" w:lineRule="atLeast"/>
              <w:rPr>
                <w:rFonts w:eastAsia="Calibri" w:cstheme="minorHAnsi"/>
                <w:i/>
                <w:szCs w:val="16"/>
              </w:rPr>
            </w:pPr>
            <w:r w:rsidRPr="00B26CA6">
              <w:rPr>
                <w:rFonts w:eastAsia="Calibri" w:cstheme="minorHAnsi"/>
                <w:i/>
                <w:szCs w:val="16"/>
              </w:rPr>
              <w:t>* Naručitelj pridržava pravo kontaktirati kontakt osobu za provjeru točnosti podataka prikazanih u životopisu.</w:t>
            </w:r>
          </w:p>
        </w:tc>
      </w:tr>
      <w:tr w:rsidR="00AD3ED4" w:rsidRPr="00B26CA6" w14:paraId="7A4AC285" w14:textId="77777777" w:rsidTr="00AD3ED4">
        <w:trPr>
          <w:trHeight w:val="90"/>
        </w:trPr>
        <w:tc>
          <w:tcPr>
            <w:tcW w:w="584" w:type="dxa"/>
            <w:tcBorders>
              <w:top w:val="single" w:sz="12"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0697361D"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12.</w:t>
            </w:r>
          </w:p>
        </w:tc>
        <w:tc>
          <w:tcPr>
            <w:tcW w:w="2906" w:type="dxa"/>
            <w:gridSpan w:val="4"/>
            <w:tcBorders>
              <w:top w:val="single" w:sz="12" w:space="0" w:color="00000A"/>
              <w:left w:val="single" w:sz="4" w:space="0" w:color="00000A"/>
              <w:bottom w:val="single" w:sz="4" w:space="0" w:color="00000A"/>
              <w:right w:val="single" w:sz="4" w:space="0" w:color="auto"/>
            </w:tcBorders>
            <w:shd w:val="clear" w:color="auto" w:fill="FFFFFF" w:themeFill="background1"/>
            <w:vAlign w:val="center"/>
          </w:tcPr>
          <w:p w14:paraId="72039D1F" w14:textId="77777777" w:rsidR="00AD3ED4" w:rsidRPr="00B26CA6" w:rsidRDefault="00AD3ED4" w:rsidP="00224669">
            <w:pPr>
              <w:spacing w:before="60" w:after="60" w:line="220" w:lineRule="atLeast"/>
              <w:rPr>
                <w:rFonts w:eastAsia="Calibri" w:cstheme="minorHAnsi"/>
                <w:szCs w:val="16"/>
              </w:rPr>
            </w:pPr>
            <w:r w:rsidRPr="00B26CA6">
              <w:rPr>
                <w:rFonts w:eastAsia="Calibri" w:cstheme="minorHAnsi"/>
                <w:szCs w:val="16"/>
              </w:rPr>
              <w:t>Ostale relevantne informacije:</w:t>
            </w:r>
          </w:p>
        </w:tc>
        <w:tc>
          <w:tcPr>
            <w:tcW w:w="5530" w:type="dxa"/>
            <w:gridSpan w:val="9"/>
            <w:tcBorders>
              <w:top w:val="single" w:sz="12" w:space="0" w:color="00000A"/>
              <w:left w:val="single" w:sz="4" w:space="0" w:color="auto"/>
              <w:bottom w:val="single" w:sz="4" w:space="0" w:color="auto"/>
              <w:right w:val="single" w:sz="12" w:space="0" w:color="00000A"/>
            </w:tcBorders>
            <w:shd w:val="clear" w:color="auto" w:fill="FFFFFF" w:themeFill="background1"/>
            <w:vAlign w:val="center"/>
          </w:tcPr>
          <w:p w14:paraId="0FAF9D02" w14:textId="77777777" w:rsidR="00AD3ED4" w:rsidRPr="00B26CA6" w:rsidRDefault="00AD3ED4" w:rsidP="00224669">
            <w:pPr>
              <w:spacing w:before="60" w:after="60" w:line="220" w:lineRule="atLeast"/>
              <w:jc w:val="center"/>
              <w:rPr>
                <w:rFonts w:eastAsia="Calibri" w:cstheme="minorHAnsi"/>
                <w:szCs w:val="16"/>
              </w:rPr>
            </w:pPr>
          </w:p>
          <w:p w14:paraId="5F271B2F" w14:textId="77777777" w:rsidR="00AD3ED4" w:rsidRPr="00B26CA6" w:rsidRDefault="00AD3ED4" w:rsidP="00224669">
            <w:pPr>
              <w:spacing w:before="60" w:after="60" w:line="220" w:lineRule="atLeast"/>
              <w:jc w:val="center"/>
              <w:rPr>
                <w:rFonts w:eastAsia="Calibri" w:cstheme="minorHAnsi"/>
                <w:szCs w:val="16"/>
              </w:rPr>
            </w:pPr>
          </w:p>
        </w:tc>
      </w:tr>
      <w:tr w:rsidR="00AD3ED4" w:rsidRPr="00B26CA6" w14:paraId="4E883A5B" w14:textId="77777777" w:rsidTr="00AD3ED4">
        <w:trPr>
          <w:trHeight w:val="166"/>
        </w:trPr>
        <w:tc>
          <w:tcPr>
            <w:tcW w:w="9020" w:type="dxa"/>
            <w:gridSpan w:val="14"/>
            <w:tcBorders>
              <w:top w:val="single" w:sz="12" w:space="0" w:color="00000A"/>
              <w:left w:val="single" w:sz="4" w:space="0" w:color="00000A"/>
              <w:bottom w:val="single" w:sz="12" w:space="0" w:color="00000A"/>
              <w:right w:val="single" w:sz="4" w:space="0" w:color="00000A"/>
            </w:tcBorders>
            <w:shd w:val="clear" w:color="auto" w:fill="FFFFFF" w:themeFill="background1"/>
            <w:tcMar>
              <w:left w:w="103" w:type="dxa"/>
            </w:tcMar>
            <w:vAlign w:val="center"/>
          </w:tcPr>
          <w:p w14:paraId="21157077" w14:textId="77777777" w:rsidR="00AD3ED4" w:rsidRPr="00B26CA6" w:rsidRDefault="00AD3ED4" w:rsidP="00224669">
            <w:pPr>
              <w:spacing w:line="220" w:lineRule="atLeast"/>
              <w:rPr>
                <w:rFonts w:cstheme="minorHAnsi"/>
                <w:lang w:eastAsia="hr-HR"/>
              </w:rPr>
            </w:pPr>
          </w:p>
        </w:tc>
      </w:tr>
      <w:tr w:rsidR="00AD3ED4" w:rsidRPr="00B26CA6" w14:paraId="62BECD94" w14:textId="77777777" w:rsidTr="00AD3ED4">
        <w:trPr>
          <w:trHeight w:val="831"/>
        </w:trPr>
        <w:tc>
          <w:tcPr>
            <w:tcW w:w="9020" w:type="dxa"/>
            <w:gridSpan w:val="14"/>
            <w:tcBorders>
              <w:top w:val="single" w:sz="12" w:space="0" w:color="00000A"/>
              <w:left w:val="single" w:sz="12" w:space="0" w:color="00000A"/>
              <w:bottom w:val="nil"/>
              <w:right w:val="single" w:sz="12" w:space="0" w:color="00000A"/>
            </w:tcBorders>
            <w:shd w:val="clear" w:color="auto" w:fill="FFFFFF" w:themeFill="background1"/>
            <w:tcMar>
              <w:left w:w="103" w:type="dxa"/>
            </w:tcMar>
          </w:tcPr>
          <w:p w14:paraId="4522E253" w14:textId="77777777" w:rsidR="00AD3ED4" w:rsidRDefault="00AD3ED4" w:rsidP="00224669">
            <w:pPr>
              <w:spacing w:line="220" w:lineRule="atLeast"/>
              <w:rPr>
                <w:rFonts w:cstheme="minorHAnsi"/>
                <w:lang w:eastAsia="hr-HR"/>
              </w:rPr>
            </w:pPr>
          </w:p>
          <w:p w14:paraId="5BE5F3E6" w14:textId="77777777" w:rsidR="00AD3ED4" w:rsidRPr="00B54AAF" w:rsidRDefault="00AD3ED4" w:rsidP="00AD3ED4">
            <w:pPr>
              <w:rPr>
                <w:lang w:val="hr-HR" w:eastAsia="zh-CN"/>
              </w:rPr>
            </w:pPr>
            <w:r w:rsidRPr="00B54AAF">
              <w:rPr>
                <w:b/>
                <w:bCs/>
                <w:lang w:val="hr-HR" w:eastAsia="zh-CN"/>
              </w:rPr>
              <w:t>Izjava potpisnika životopisa</w:t>
            </w:r>
          </w:p>
          <w:p w14:paraId="1FCAB70B" w14:textId="77777777" w:rsidR="00AD3ED4" w:rsidRPr="00B54AAF" w:rsidRDefault="00AD3ED4" w:rsidP="00AD3ED4">
            <w:pPr>
              <w:jc w:val="both"/>
              <w:rPr>
                <w:lang w:val="hr-HR" w:eastAsia="zh-CN"/>
              </w:rPr>
            </w:pPr>
            <w:r w:rsidRPr="00B54AAF">
              <w:rPr>
                <w:lang w:val="hr-HR" w:eastAsia="zh-CN"/>
              </w:rPr>
              <w:t xml:space="preserve">Ja, niže potpisani, potvrđujem pod </w:t>
            </w:r>
            <w:r w:rsidRPr="00B54AAF">
              <w:rPr>
                <w:b/>
                <w:bCs/>
                <w:lang w:val="hr-HR" w:eastAsia="zh-CN"/>
              </w:rPr>
              <w:t>materijalnom i kaznenom odgovornošću</w:t>
            </w:r>
            <w:r w:rsidRPr="00B54AAF">
              <w:rPr>
                <w:lang w:val="hr-HR" w:eastAsia="zh-CN"/>
              </w:rPr>
              <w:t xml:space="preserve"> da životopis ispravno opisuje mene, moje kvalifikacije i moje iskustvo. Razumijem da pogrešno navođenje činjenica iz životopisa koje su ovdje opisane može dovesti do diskvalifikacije ponude u kojem angažiran kao voditelj projekta.</w:t>
            </w:r>
          </w:p>
          <w:p w14:paraId="665166E9" w14:textId="77777777" w:rsidR="00AD3ED4" w:rsidRDefault="00AD3ED4" w:rsidP="00224669">
            <w:pPr>
              <w:spacing w:line="220" w:lineRule="atLeast"/>
              <w:rPr>
                <w:rFonts w:cstheme="minorHAnsi"/>
                <w:lang w:eastAsia="hr-HR"/>
              </w:rPr>
            </w:pPr>
          </w:p>
          <w:p w14:paraId="5B338694" w14:textId="77777777" w:rsidR="00AD3ED4" w:rsidRPr="00B26CA6" w:rsidRDefault="00AD3ED4" w:rsidP="00224669">
            <w:pPr>
              <w:spacing w:line="220" w:lineRule="atLeast"/>
              <w:rPr>
                <w:rFonts w:cstheme="minorHAnsi"/>
                <w:lang w:eastAsia="hr-HR"/>
              </w:rPr>
            </w:pPr>
            <w:r w:rsidRPr="00B26CA6">
              <w:rPr>
                <w:rFonts w:cstheme="minorHAnsi"/>
                <w:lang w:eastAsia="hr-HR"/>
              </w:rPr>
              <w:t>Svojim potpisom potvrđujem raspoloživost za vrijeme provođenja ugovora te istinitost gore navedenih podataka.</w:t>
            </w:r>
          </w:p>
        </w:tc>
      </w:tr>
      <w:tr w:rsidR="00AD3ED4" w:rsidRPr="00B26CA6" w14:paraId="53ED2083" w14:textId="77777777" w:rsidTr="00AD3ED4">
        <w:trPr>
          <w:trHeight w:val="263"/>
        </w:trPr>
        <w:tc>
          <w:tcPr>
            <w:tcW w:w="5503" w:type="dxa"/>
            <w:gridSpan w:val="9"/>
            <w:tcBorders>
              <w:top w:val="nil"/>
              <w:left w:val="single" w:sz="12" w:space="0" w:color="00000A"/>
              <w:bottom w:val="single" w:sz="12" w:space="0" w:color="00000A"/>
              <w:right w:val="nil"/>
            </w:tcBorders>
            <w:shd w:val="clear" w:color="auto" w:fill="FFFFFF" w:themeFill="background1"/>
            <w:tcMar>
              <w:left w:w="103" w:type="dxa"/>
            </w:tcMar>
            <w:vAlign w:val="center"/>
          </w:tcPr>
          <w:p w14:paraId="4CE1A398" w14:textId="77777777" w:rsidR="00AD3ED4" w:rsidRPr="00B26CA6" w:rsidRDefault="00AD3ED4" w:rsidP="00224669">
            <w:pPr>
              <w:spacing w:line="220" w:lineRule="atLeast"/>
              <w:rPr>
                <w:rFonts w:cstheme="minorHAnsi"/>
                <w:i/>
                <w:lang w:eastAsia="hr-HR"/>
              </w:rPr>
            </w:pPr>
          </w:p>
        </w:tc>
        <w:tc>
          <w:tcPr>
            <w:tcW w:w="3517" w:type="dxa"/>
            <w:gridSpan w:val="5"/>
            <w:tcBorders>
              <w:top w:val="single" w:sz="4" w:space="0" w:color="00000A"/>
              <w:left w:val="nil"/>
              <w:bottom w:val="single" w:sz="12" w:space="0" w:color="00000A"/>
              <w:right w:val="single" w:sz="12" w:space="0" w:color="00000A"/>
            </w:tcBorders>
            <w:shd w:val="clear" w:color="auto" w:fill="FFFFFF" w:themeFill="background1"/>
            <w:vAlign w:val="center"/>
          </w:tcPr>
          <w:p w14:paraId="074DEF97" w14:textId="77777777" w:rsidR="00AD3ED4" w:rsidRPr="00B26CA6" w:rsidRDefault="00AD3ED4" w:rsidP="00224669">
            <w:pPr>
              <w:spacing w:line="220" w:lineRule="atLeast"/>
              <w:jc w:val="right"/>
              <w:rPr>
                <w:rFonts w:cstheme="minorHAnsi"/>
                <w:i/>
                <w:lang w:eastAsia="hr-HR"/>
              </w:rPr>
            </w:pPr>
            <w:r w:rsidRPr="00B26CA6">
              <w:rPr>
                <w:rFonts w:cstheme="minorHAnsi"/>
                <w:i/>
                <w:sz w:val="16"/>
                <w:szCs w:val="16"/>
                <w:lang w:eastAsia="hr-HR"/>
              </w:rPr>
              <w:t>ime/prezime/potpis stručne osobe</w:t>
            </w:r>
          </w:p>
        </w:tc>
      </w:tr>
      <w:tr w:rsidR="00AD3ED4" w:rsidRPr="00B26CA6" w14:paraId="1F758B90" w14:textId="77777777" w:rsidTr="00AD3ED4">
        <w:trPr>
          <w:trHeight w:val="166"/>
        </w:trPr>
        <w:tc>
          <w:tcPr>
            <w:tcW w:w="9020" w:type="dxa"/>
            <w:gridSpan w:val="14"/>
            <w:tcBorders>
              <w:top w:val="single" w:sz="12" w:space="0" w:color="00000A"/>
              <w:left w:val="single" w:sz="4" w:space="0" w:color="00000A"/>
              <w:bottom w:val="single" w:sz="12" w:space="0" w:color="00000A"/>
              <w:right w:val="single" w:sz="4" w:space="0" w:color="00000A"/>
            </w:tcBorders>
            <w:shd w:val="clear" w:color="auto" w:fill="FFFFFF" w:themeFill="background1"/>
            <w:tcMar>
              <w:left w:w="103" w:type="dxa"/>
            </w:tcMar>
            <w:vAlign w:val="center"/>
          </w:tcPr>
          <w:p w14:paraId="3EDCD778" w14:textId="77777777" w:rsidR="00AD3ED4" w:rsidRDefault="00AD3ED4" w:rsidP="00224669">
            <w:pPr>
              <w:spacing w:line="220" w:lineRule="atLeast"/>
              <w:rPr>
                <w:rFonts w:cstheme="minorHAnsi"/>
                <w:lang w:eastAsia="hr-HR"/>
              </w:rPr>
            </w:pPr>
          </w:p>
          <w:p w14:paraId="4B052552" w14:textId="77777777" w:rsidR="00AD3ED4" w:rsidRPr="00B26CA6" w:rsidRDefault="00AD3ED4" w:rsidP="00224669">
            <w:pPr>
              <w:spacing w:line="220" w:lineRule="atLeast"/>
              <w:rPr>
                <w:rFonts w:cstheme="minorHAnsi"/>
                <w:lang w:eastAsia="hr-HR"/>
              </w:rPr>
            </w:pPr>
          </w:p>
        </w:tc>
      </w:tr>
    </w:tbl>
    <w:p w14:paraId="683A23C7" w14:textId="77777777" w:rsidR="00AD3ED4" w:rsidRDefault="00AD3ED4" w:rsidP="00734F3C">
      <w:pPr>
        <w:ind w:right="340"/>
        <w:rPr>
          <w:i/>
          <w:lang w:val="hr-HR" w:eastAsia="zh-CN"/>
        </w:rPr>
      </w:pPr>
    </w:p>
    <w:p w14:paraId="197B73B2" w14:textId="77777777" w:rsidR="00AD3ED4" w:rsidRDefault="00AD3ED4" w:rsidP="00734F3C">
      <w:pPr>
        <w:ind w:right="340"/>
        <w:rPr>
          <w:i/>
          <w:lang w:val="hr-HR" w:eastAsia="zh-CN"/>
        </w:rPr>
      </w:pPr>
    </w:p>
    <w:p w14:paraId="146CBDB6" w14:textId="18B69A6D" w:rsidR="00AC114C" w:rsidRPr="00B54AAF" w:rsidRDefault="00734F3C" w:rsidP="009E69AC">
      <w:pPr>
        <w:rPr>
          <w:i/>
          <w:iCs/>
          <w:lang w:val="hr-HR" w:eastAsia="zh-CN"/>
        </w:rPr>
      </w:pPr>
      <w:r w:rsidRPr="00B54AAF">
        <w:rPr>
          <w:b/>
          <w:bCs/>
          <w:i/>
          <w:iCs/>
          <w:lang w:val="hr-HR" w:eastAsia="zh-CN"/>
        </w:rPr>
        <w:t xml:space="preserve">Napomena: </w:t>
      </w:r>
      <w:r w:rsidRPr="00B54AAF">
        <w:rPr>
          <w:i/>
          <w:iCs/>
          <w:lang w:val="hr-HR" w:eastAsia="zh-CN"/>
        </w:rPr>
        <w:t>Naručitelj zadržava pravo provjere istinitosti navoda iz životopisa</w:t>
      </w:r>
    </w:p>
    <w:sectPr w:rsidR="00AC114C" w:rsidRPr="00B54AAF" w:rsidSect="00AF2265">
      <w:footerReference w:type="even" r:id="rId31"/>
      <w:headerReference w:type="first" r:id="rId32"/>
      <w:endnotePr>
        <w:numFmt w:val="decimal"/>
      </w:endnotePr>
      <w:pgSz w:w="11908" w:h="16833" w:code="9"/>
      <w:pgMar w:top="204" w:right="1440" w:bottom="709" w:left="851" w:header="731" w:footer="1440" w:gutter="567"/>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79B5" w14:textId="77777777" w:rsidR="003A73FF" w:rsidRDefault="003A73FF" w:rsidP="002254D2">
      <w:r>
        <w:separator/>
      </w:r>
    </w:p>
  </w:endnote>
  <w:endnote w:type="continuationSeparator" w:id="0">
    <w:p w14:paraId="781C2191" w14:textId="77777777" w:rsidR="003A73FF" w:rsidRDefault="003A73FF" w:rsidP="00225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MT">
    <w:altName w:val="Yu Gothic UI"/>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CDD2" w14:textId="77777777" w:rsidR="003A73FF" w:rsidRPr="00560195" w:rsidRDefault="003A73FF" w:rsidP="002254D2">
    <w:pPr>
      <w:pStyle w:val="Podnoje"/>
      <w:pBdr>
        <w:top w:val="single" w:sz="4" w:space="0" w:color="auto"/>
      </w:pBdr>
      <w:tabs>
        <w:tab w:val="clear" w:pos="4536"/>
      </w:tabs>
      <w:ind w:right="-2"/>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3A73FF" w:rsidRPr="00560195" w14:paraId="2EC7DE7D" w14:textId="77777777" w:rsidTr="002254D2">
      <w:tc>
        <w:tcPr>
          <w:tcW w:w="7650" w:type="dxa"/>
          <w:tcBorders>
            <w:top w:val="single" w:sz="4" w:space="0" w:color="auto"/>
          </w:tcBorders>
        </w:tcPr>
        <w:p w14:paraId="78725208" w14:textId="1F6240FC" w:rsidR="003A73FF" w:rsidRPr="002254D2" w:rsidRDefault="003A73FF" w:rsidP="00326898">
          <w:pPr>
            <w:shd w:val="clear" w:color="auto" w:fill="FFFFFF"/>
            <w:spacing w:line="276" w:lineRule="auto"/>
            <w:ind w:left="6"/>
            <w:rPr>
              <w:rFonts w:cstheme="minorHAnsi"/>
              <w:b/>
              <w:bCs/>
              <w:sz w:val="16"/>
              <w:szCs w:val="16"/>
            </w:rPr>
          </w:pPr>
          <w:r w:rsidRPr="002254D2">
            <w:rPr>
              <w:rFonts w:cstheme="minorHAnsi"/>
              <w:b/>
              <w:bCs/>
              <w:sz w:val="16"/>
              <w:szCs w:val="16"/>
            </w:rPr>
            <w:t xml:space="preserve">USLUGE </w:t>
          </w:r>
          <w:r>
            <w:rPr>
              <w:rFonts w:cstheme="minorHAnsi"/>
              <w:b/>
              <w:bCs/>
              <w:sz w:val="16"/>
              <w:szCs w:val="16"/>
            </w:rPr>
            <w:t>VODITELJA PROJEKTA</w:t>
          </w:r>
          <w:r w:rsidRPr="002254D2">
            <w:rPr>
              <w:rFonts w:cstheme="minorHAnsi"/>
              <w:b/>
              <w:bCs/>
              <w:sz w:val="16"/>
              <w:szCs w:val="16"/>
            </w:rPr>
            <w:t xml:space="preserve"> NA PROJEKTU</w:t>
          </w:r>
          <w:r>
            <w:rPr>
              <w:rFonts w:cstheme="minorHAnsi"/>
              <w:b/>
              <w:bCs/>
              <w:sz w:val="16"/>
              <w:szCs w:val="16"/>
            </w:rPr>
            <w:t xml:space="preserve"> SANACIJE JAME SOVJAK</w:t>
          </w:r>
        </w:p>
      </w:tc>
      <w:tc>
        <w:tcPr>
          <w:tcW w:w="1412" w:type="dxa"/>
          <w:tcBorders>
            <w:top w:val="single" w:sz="4" w:space="0" w:color="auto"/>
          </w:tcBorders>
        </w:tcPr>
        <w:p w14:paraId="54C1EDAD" w14:textId="53D236DB" w:rsidR="003A73FF" w:rsidRPr="002254D2" w:rsidRDefault="003A73FF" w:rsidP="002254D2">
          <w:pPr>
            <w:pStyle w:val="Podnoje"/>
            <w:tabs>
              <w:tab w:val="clear" w:pos="4536"/>
              <w:tab w:val="clear" w:pos="9072"/>
            </w:tabs>
            <w:ind w:right="-2"/>
            <w:rPr>
              <w:b/>
              <w:bCs/>
              <w:noProof/>
              <w:sz w:val="16"/>
              <w:szCs w:val="16"/>
            </w:rPr>
          </w:pPr>
          <w:r w:rsidRPr="002254D2">
            <w:rPr>
              <w:b/>
              <w:bCs/>
              <w:noProof/>
              <w:sz w:val="16"/>
              <w:szCs w:val="16"/>
            </w:rPr>
            <w:t xml:space="preserve">Stranica </w:t>
          </w:r>
          <w:r w:rsidRPr="002254D2">
            <w:rPr>
              <w:b/>
              <w:bCs/>
              <w:noProof/>
              <w:sz w:val="16"/>
              <w:szCs w:val="16"/>
            </w:rPr>
            <w:fldChar w:fldCharType="begin"/>
          </w:r>
          <w:r w:rsidRPr="002254D2">
            <w:rPr>
              <w:b/>
              <w:bCs/>
              <w:noProof/>
              <w:sz w:val="16"/>
              <w:szCs w:val="16"/>
            </w:rPr>
            <w:instrText xml:space="preserve"> PAGE </w:instrText>
          </w:r>
          <w:r w:rsidRPr="002254D2">
            <w:rPr>
              <w:b/>
              <w:bCs/>
              <w:noProof/>
              <w:sz w:val="16"/>
              <w:szCs w:val="16"/>
            </w:rPr>
            <w:fldChar w:fldCharType="separate"/>
          </w:r>
          <w:r w:rsidR="00370A46">
            <w:rPr>
              <w:b/>
              <w:bCs/>
              <w:noProof/>
              <w:sz w:val="16"/>
              <w:szCs w:val="16"/>
            </w:rPr>
            <w:t>30</w:t>
          </w:r>
          <w:r w:rsidRPr="002254D2">
            <w:rPr>
              <w:b/>
              <w:bCs/>
              <w:noProof/>
              <w:sz w:val="16"/>
              <w:szCs w:val="16"/>
            </w:rPr>
            <w:fldChar w:fldCharType="end"/>
          </w:r>
        </w:p>
      </w:tc>
    </w:tr>
    <w:tr w:rsidR="003A73FF" w:rsidRPr="00560195" w14:paraId="502116CB" w14:textId="77777777" w:rsidTr="00271C7E">
      <w:tc>
        <w:tcPr>
          <w:tcW w:w="7650" w:type="dxa"/>
        </w:tcPr>
        <w:p w14:paraId="44AF36AE" w14:textId="048E7F55" w:rsidR="003A73FF" w:rsidRPr="002254D2" w:rsidRDefault="003A73FF" w:rsidP="00526893">
          <w:pPr>
            <w:shd w:val="clear" w:color="auto" w:fill="FFFFFF"/>
            <w:spacing w:line="276" w:lineRule="auto"/>
            <w:ind w:left="6"/>
            <w:rPr>
              <w:rFonts w:cstheme="minorHAnsi"/>
              <w:b/>
              <w:bCs/>
              <w:sz w:val="16"/>
              <w:szCs w:val="16"/>
            </w:rPr>
          </w:pPr>
          <w:r w:rsidRPr="002254D2">
            <w:rPr>
              <w:rFonts w:cstheme="minorHAnsi"/>
              <w:sz w:val="16"/>
              <w:szCs w:val="16"/>
            </w:rPr>
            <w:t xml:space="preserve">Dokumentacija o nabavi – Knjiga 1: </w:t>
          </w:r>
          <w:r>
            <w:rPr>
              <w:rFonts w:cstheme="minorHAnsi"/>
              <w:sz w:val="16"/>
              <w:szCs w:val="16"/>
            </w:rPr>
            <w:t>U</w:t>
          </w:r>
          <w:r w:rsidRPr="002254D2">
            <w:rPr>
              <w:rFonts w:cstheme="minorHAnsi"/>
              <w:sz w:val="16"/>
              <w:szCs w:val="16"/>
            </w:rPr>
            <w:t>pute ponuditeljima</w:t>
          </w:r>
        </w:p>
      </w:tc>
      <w:tc>
        <w:tcPr>
          <w:tcW w:w="1412" w:type="dxa"/>
        </w:tcPr>
        <w:p w14:paraId="10D17FD0" w14:textId="77777777" w:rsidR="003A73FF" w:rsidRPr="002254D2" w:rsidRDefault="003A73FF" w:rsidP="002254D2">
          <w:pPr>
            <w:pStyle w:val="Podnoje"/>
            <w:tabs>
              <w:tab w:val="clear" w:pos="4536"/>
              <w:tab w:val="clear" w:pos="9072"/>
            </w:tabs>
            <w:ind w:right="-2"/>
            <w:rPr>
              <w:b/>
              <w:bCs/>
              <w:noProof/>
              <w:sz w:val="18"/>
              <w:szCs w:val="18"/>
            </w:rPr>
          </w:pPr>
        </w:p>
      </w:tc>
    </w:tr>
  </w:tbl>
  <w:p w14:paraId="2074477C" w14:textId="77777777" w:rsidR="003A73FF" w:rsidRPr="002254D2" w:rsidRDefault="003A73FF" w:rsidP="002254D2">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A7488" w14:textId="77777777" w:rsidR="003A73FF" w:rsidRDefault="003A73FF" w:rsidP="00AF2265">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75356756" w14:textId="77777777" w:rsidR="003A73FF" w:rsidRDefault="003A73FF" w:rsidP="00AF2265">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47949" w14:textId="77777777" w:rsidR="003A73FF" w:rsidRDefault="003A73FF" w:rsidP="002254D2">
      <w:r>
        <w:separator/>
      </w:r>
    </w:p>
  </w:footnote>
  <w:footnote w:type="continuationSeparator" w:id="0">
    <w:p w14:paraId="798AFBF7" w14:textId="77777777" w:rsidR="003A73FF" w:rsidRDefault="003A73FF" w:rsidP="002254D2">
      <w:r>
        <w:continuationSeparator/>
      </w:r>
    </w:p>
  </w:footnote>
  <w:footnote w:id="1">
    <w:p w14:paraId="616C9B7D" w14:textId="3DC2CC90" w:rsidR="003A73FF" w:rsidRPr="00AD19AE" w:rsidRDefault="003A73FF" w:rsidP="00CE5B6D">
      <w:pPr>
        <w:pStyle w:val="Tekstfusnote"/>
        <w:rPr>
          <w:lang w:val="hr-HR"/>
        </w:rPr>
      </w:pPr>
      <w:r>
        <w:rPr>
          <w:rStyle w:val="Referencafusnote"/>
        </w:rPr>
        <w:footnoteRef/>
      </w:r>
      <w:r w:rsidRPr="00640340">
        <w:rPr>
          <w:lang w:val="fr-FR"/>
        </w:rPr>
        <w:t xml:space="preserve">Infrastrukturni projekti su projekti koji se mogu podvesti pod pojam infrastrukture prema čl. 3. st. 1. t. 8. </w:t>
      </w:r>
      <w:r w:rsidRPr="00356A72">
        <w:rPr>
          <w:lang w:val="fr-FR"/>
        </w:rPr>
        <w:t>Zakona o prostornom uređenju (NN 153/13, 65/17</w:t>
      </w:r>
      <w:r>
        <w:rPr>
          <w:lang w:val="fr-FR"/>
        </w:rPr>
        <w:t>, 118/18</w:t>
      </w:r>
      <w:ins w:id="115" w:author="Biljana Polić" w:date="2020-02-28T15:22:00Z">
        <w:r>
          <w:rPr>
            <w:lang w:val="fr-FR"/>
          </w:rPr>
          <w:t>, 98/19</w:t>
        </w:r>
      </w:ins>
      <w:del w:id="116" w:author="Biljana Polić" w:date="2020-02-28T15:22:00Z">
        <w:r w:rsidDel="003A73FF">
          <w:rPr>
            <w:lang w:val="fr-FR"/>
          </w:rPr>
          <w:delText xml:space="preserve"> </w:delText>
        </w:r>
      </w:del>
      <w:r w:rsidRPr="00356A72">
        <w:rPr>
          <w:lang w:val="fr-FR"/>
        </w:rPr>
        <w:t xml:space="preserve">)  </w:t>
      </w:r>
    </w:p>
  </w:footnote>
  <w:footnote w:id="2">
    <w:p w14:paraId="1DE861E7" w14:textId="5FF06C5A" w:rsidR="003A73FF" w:rsidRPr="00D87B60" w:rsidRDefault="003A73FF" w:rsidP="00A51D0A">
      <w:pPr>
        <w:pStyle w:val="Tekstfusnote"/>
        <w:rPr>
          <w:lang w:val="hr-HR"/>
        </w:rPr>
      </w:pPr>
      <w:r w:rsidRPr="00D87B60">
        <w:rPr>
          <w:rStyle w:val="Referencafusnote"/>
          <w:color w:val="8496B0" w:themeColor="text2" w:themeTint="99"/>
        </w:rPr>
        <w:footnoteRef/>
      </w:r>
      <w:r w:rsidRPr="00356A72">
        <w:rPr>
          <w:color w:val="8496B0" w:themeColor="text2" w:themeTint="99"/>
          <w:lang w:val="hr-HR"/>
        </w:rPr>
        <w:t xml:space="preserve"> </w:t>
      </w:r>
      <w:r w:rsidRPr="00A51D0A">
        <w:rPr>
          <w:color w:val="auto"/>
          <w:lang w:val="hr-HR"/>
        </w:rPr>
        <w:t>Građevine za gospodarenje otpadom definirane su u Zakonu o održivom gospodarenju otpadom (NN 94/13, 73/17</w:t>
      </w:r>
      <w:r>
        <w:rPr>
          <w:color w:val="auto"/>
          <w:lang w:val="hr-HR"/>
        </w:rPr>
        <w:t>, 14/19</w:t>
      </w:r>
      <w:ins w:id="140" w:author="Biljana Polić" w:date="2020-02-28T15:23:00Z">
        <w:r>
          <w:rPr>
            <w:color w:val="auto"/>
            <w:lang w:val="hr-HR"/>
          </w:rPr>
          <w:t xml:space="preserve"> I 98/19</w:t>
        </w:r>
      </w:ins>
      <w:r w:rsidRPr="00A51D0A">
        <w:rPr>
          <w:color w:val="auto"/>
          <w:lang w:val="hr-HR"/>
        </w:rPr>
        <w:t>)</w:t>
      </w:r>
    </w:p>
  </w:footnote>
  <w:footnote w:id="3">
    <w:p w14:paraId="7074D64E" w14:textId="762B4E7B" w:rsidR="003A73FF" w:rsidRPr="00376BE5" w:rsidRDefault="003A73FF" w:rsidP="00122817">
      <w:pPr>
        <w:pStyle w:val="Tekstfusnote"/>
        <w:rPr>
          <w:lang w:val="hr-HR"/>
        </w:rPr>
      </w:pPr>
      <w:r>
        <w:rPr>
          <w:rStyle w:val="Referencafusnote"/>
        </w:rPr>
        <w:footnoteRef/>
      </w:r>
      <w:r>
        <w:t xml:space="preserve"> </w:t>
      </w:r>
      <w:r w:rsidRPr="00B26CA6">
        <w:rPr>
          <w:rFonts w:ascii="Calibri" w:hAnsi="Calibri" w:cs="Calibri"/>
          <w:lang w:eastAsia="en-GB"/>
        </w:rPr>
        <w:t>Infrastrukturni objekti definiraju se sukladno članku 3, točka 8 Zakona o prostornom uređenju (NN 153/13, 65/17</w:t>
      </w:r>
      <w:r>
        <w:rPr>
          <w:rFonts w:ascii="Calibri" w:hAnsi="Calibri" w:cs="Calibri"/>
          <w:lang w:eastAsia="en-GB"/>
        </w:rPr>
        <w:t>, 114/18</w:t>
      </w:r>
      <w:ins w:id="141" w:author="Biljana Polić" w:date="2020-02-28T15:23:00Z">
        <w:r>
          <w:rPr>
            <w:rFonts w:ascii="Calibri" w:hAnsi="Calibri" w:cs="Calibri"/>
            <w:lang w:eastAsia="en-GB"/>
          </w:rPr>
          <w:t xml:space="preserve"> I 98/19</w:t>
        </w:r>
      </w:ins>
      <w:r w:rsidRPr="00B26CA6">
        <w:rPr>
          <w:rFonts w:ascii="Calibri" w:hAnsi="Calibri" w:cs="Calibri"/>
          <w:lang w:eastAsia="en-GB"/>
        </w:rPr>
        <w:t>)</w:t>
      </w:r>
    </w:p>
  </w:footnote>
  <w:footnote w:id="4">
    <w:p w14:paraId="5FD717EA" w14:textId="58AE691A" w:rsidR="003A73FF" w:rsidRPr="00D87B60" w:rsidRDefault="003A73FF" w:rsidP="00122817">
      <w:pPr>
        <w:pStyle w:val="Tekstfusnote"/>
        <w:rPr>
          <w:lang w:val="hr-HR"/>
        </w:rPr>
      </w:pPr>
      <w:r w:rsidRPr="00D87B60">
        <w:rPr>
          <w:rStyle w:val="Referencafusnote"/>
          <w:color w:val="8496B0" w:themeColor="text2" w:themeTint="99"/>
        </w:rPr>
        <w:footnoteRef/>
      </w:r>
      <w:r w:rsidRPr="00356A72">
        <w:rPr>
          <w:color w:val="8496B0" w:themeColor="text2" w:themeTint="99"/>
          <w:lang w:val="hr-HR"/>
        </w:rPr>
        <w:t xml:space="preserve"> </w:t>
      </w:r>
      <w:r w:rsidRPr="00A51D0A">
        <w:rPr>
          <w:color w:val="auto"/>
          <w:lang w:val="hr-HR"/>
        </w:rPr>
        <w:t>Građevine za gospodarenje otpadom definirane su u Zakonu o održivom gospodarenju otpadom (NN 94/13, 73/17</w:t>
      </w:r>
      <w:r>
        <w:rPr>
          <w:color w:val="auto"/>
          <w:lang w:val="hr-HR"/>
        </w:rPr>
        <w:t>, 14/19</w:t>
      </w:r>
      <w:ins w:id="142" w:author="Biljana Polić" w:date="2020-02-28T15:23:00Z">
        <w:r>
          <w:rPr>
            <w:color w:val="auto"/>
            <w:lang w:val="hr-HR"/>
          </w:rPr>
          <w:t xml:space="preserve"> I 98/19</w:t>
        </w:r>
      </w:ins>
      <w:r w:rsidRPr="00A51D0A">
        <w:rPr>
          <w:color w:val="auto"/>
          <w:lang w:val="hr-HR"/>
        </w:rPr>
        <w:t>)</w:t>
      </w:r>
    </w:p>
  </w:footnote>
  <w:footnote w:id="5">
    <w:p w14:paraId="5AD77528" w14:textId="15E6175D" w:rsidR="003A73FF" w:rsidRPr="00376BE5" w:rsidRDefault="003A73FF" w:rsidP="00122817">
      <w:pPr>
        <w:pStyle w:val="Tekstfusnote"/>
        <w:rPr>
          <w:lang w:val="hr-HR"/>
        </w:rPr>
      </w:pPr>
      <w:r>
        <w:rPr>
          <w:rStyle w:val="Referencafusnote"/>
        </w:rPr>
        <w:footnoteRef/>
      </w:r>
      <w:r>
        <w:t xml:space="preserve"> </w:t>
      </w:r>
      <w:r w:rsidRPr="00B26CA6">
        <w:rPr>
          <w:rFonts w:ascii="Calibri" w:hAnsi="Calibri" w:cs="Calibri"/>
          <w:lang w:eastAsia="en-GB"/>
        </w:rPr>
        <w:t>Infrastrukturni objekti definiraju se sukladno članku 3, točka 8 Zakona o prostornom uređenju (NN 153/13, 65/17</w:t>
      </w:r>
      <w:r>
        <w:rPr>
          <w:rFonts w:ascii="Calibri" w:hAnsi="Calibri" w:cs="Calibri"/>
          <w:lang w:eastAsia="en-GB"/>
        </w:rPr>
        <w:t>, 114/18</w:t>
      </w:r>
      <w:ins w:id="143" w:author="Biljana Polić" w:date="2020-02-28T15:23:00Z">
        <w:r>
          <w:rPr>
            <w:rFonts w:ascii="Calibri" w:hAnsi="Calibri" w:cs="Calibri"/>
            <w:lang w:eastAsia="en-GB"/>
          </w:rPr>
          <w:t xml:space="preserve"> I 98/19</w:t>
        </w:r>
      </w:ins>
      <w:r w:rsidRPr="00B26CA6">
        <w:rPr>
          <w:rFonts w:ascii="Calibri" w:hAnsi="Calibri" w:cs="Calibri"/>
          <w:lang w:eastAsia="en-GB"/>
        </w:rPr>
        <w:t>)</w:t>
      </w:r>
    </w:p>
  </w:footnote>
  <w:footnote w:id="6">
    <w:p w14:paraId="102948DB" w14:textId="38A5FAF1" w:rsidR="003A73FF" w:rsidRPr="008F3E9E" w:rsidRDefault="003A73FF">
      <w:pPr>
        <w:pStyle w:val="Tekstfusnote"/>
        <w:rPr>
          <w:lang w:val="hr-HR"/>
        </w:rPr>
      </w:pPr>
    </w:p>
  </w:footnote>
  <w:footnote w:id="7">
    <w:p w14:paraId="3ED28A70" w14:textId="305AADF9" w:rsidR="003A73FF" w:rsidRPr="002256EC" w:rsidRDefault="003A73FF" w:rsidP="00A34942">
      <w:pPr>
        <w:pStyle w:val="Tekstfusnote"/>
        <w:rPr>
          <w:color w:val="auto"/>
          <w:lang w:val="hr-HR"/>
        </w:rPr>
      </w:pPr>
      <w:r w:rsidRPr="002256EC">
        <w:rPr>
          <w:rStyle w:val="Referencafusnote"/>
          <w:color w:val="auto"/>
        </w:rPr>
        <w:footnoteRef/>
      </w:r>
      <w:r w:rsidRPr="00356A72">
        <w:rPr>
          <w:color w:val="auto"/>
          <w:lang w:val="hr-HR"/>
        </w:rPr>
        <w:t xml:space="preserve"> </w:t>
      </w:r>
      <w:r w:rsidRPr="002256EC">
        <w:rPr>
          <w:color w:val="auto"/>
          <w:lang w:val="hr-HR"/>
        </w:rPr>
        <w:t>Međunarodno priznati sustavi ovjere sposobnosti upravljanja projektima definiraju se sukladno Pravilniku o potrebnim znanjima iz područja upravljanja projektima (NN 85/15)</w:t>
      </w:r>
      <w:r>
        <w:rPr>
          <w:color w:val="auto"/>
          <w:lang w:val="hr-HR"/>
        </w:rPr>
        <w:t>.</w:t>
      </w:r>
      <w:r w:rsidRPr="00A34942">
        <w:t xml:space="preserve"> </w:t>
      </w:r>
      <w:r w:rsidRPr="00A34942">
        <w:rPr>
          <w:color w:val="auto"/>
          <w:lang w:val="hr-HR"/>
        </w:rPr>
        <w:t>Jednakovrijednim dokumentom će se smatrati dokument o ovjeri sposobnosti (certifikat) izdan od tijela koje ima sklopljen ugovor/sporazum s Međunarodnom organizacijom za upravljanje projektima (International Project Managment Association, IPMA) sa sjedištem u Švicarskoj i/ili sklopljen ugovor/sporazum sa (Project Management Institute, PMI) sa sjedištem u Sjedinjenim Američkim Državama, a kojim ugovorom/sporazumom se definira priznavanje certifikata tijela koje nisu izdale IPMA odnosno PMI kao jednakovrijednog dokaza sposobnosti upravljanja projektima.</w:t>
      </w:r>
    </w:p>
  </w:footnote>
  <w:footnote w:id="8">
    <w:p w14:paraId="6E5A6838" w14:textId="07443F62" w:rsidR="003A73FF" w:rsidRPr="002256EC" w:rsidRDefault="003A73FF" w:rsidP="00A51D0A">
      <w:pPr>
        <w:pStyle w:val="Tekstfusnote"/>
        <w:rPr>
          <w:color w:val="auto"/>
          <w:lang w:val="hr-HR"/>
        </w:rPr>
      </w:pPr>
      <w:r w:rsidRPr="002256EC">
        <w:rPr>
          <w:rStyle w:val="Referencafusnote"/>
          <w:color w:val="auto"/>
        </w:rPr>
        <w:footnoteRef/>
      </w:r>
      <w:r w:rsidRPr="00356A72">
        <w:rPr>
          <w:color w:val="auto"/>
          <w:lang w:val="hr-HR"/>
        </w:rPr>
        <w:t xml:space="preserve"> </w:t>
      </w:r>
      <w:r w:rsidRPr="002256EC">
        <w:rPr>
          <w:color w:val="auto"/>
          <w:lang w:val="hr-HR"/>
        </w:rPr>
        <w:t>Građevine za gospodarenje otpadom definirane su u Zakonu o održivom gospodarenju otpadom (NN 94/13, 73/17</w:t>
      </w:r>
      <w:r>
        <w:rPr>
          <w:color w:val="auto"/>
          <w:lang w:val="hr-HR"/>
        </w:rPr>
        <w:t>, 14/19</w:t>
      </w:r>
      <w:r w:rsidRPr="002256EC">
        <w:rPr>
          <w:color w:val="auto"/>
          <w:lang w:val="hr-HR"/>
        </w:rPr>
        <w:t>)</w:t>
      </w:r>
    </w:p>
  </w:footnote>
  <w:footnote w:id="9">
    <w:p w14:paraId="604009FC" w14:textId="6ADF0424" w:rsidR="003A73FF" w:rsidRPr="00376BE5" w:rsidRDefault="003A73FF">
      <w:pPr>
        <w:pStyle w:val="Tekstfusnote"/>
        <w:rPr>
          <w:lang w:val="hr-HR"/>
        </w:rPr>
      </w:pPr>
      <w:r>
        <w:rPr>
          <w:rStyle w:val="Referencafusnote"/>
        </w:rPr>
        <w:footnoteRef/>
      </w:r>
      <w:r>
        <w:t xml:space="preserve"> </w:t>
      </w:r>
      <w:r w:rsidRPr="00B26CA6">
        <w:rPr>
          <w:rFonts w:ascii="Calibri" w:hAnsi="Calibri" w:cs="Calibri"/>
          <w:lang w:eastAsia="en-GB"/>
        </w:rPr>
        <w:t>Infrastrukturni objekti definiraju se sukladno članku 3, točka 8 Zakona o prostornom uređenju (NN 153/13, 65/17</w:t>
      </w:r>
      <w:r>
        <w:rPr>
          <w:rFonts w:ascii="Calibri" w:hAnsi="Calibri" w:cs="Calibri"/>
          <w:lang w:eastAsia="en-GB"/>
        </w:rPr>
        <w:t>, 114/18</w:t>
      </w:r>
      <w:r w:rsidRPr="00B26CA6">
        <w:rPr>
          <w:rFonts w:ascii="Calibri" w:hAnsi="Calibri" w:cs="Calibri"/>
          <w:lang w:eastAsia="en-GB"/>
        </w:rPr>
        <w:t>)</w:t>
      </w:r>
    </w:p>
  </w:footnote>
  <w:footnote w:id="10">
    <w:p w14:paraId="23C76A8F" w14:textId="60405669" w:rsidR="003A73FF" w:rsidRPr="002256EC" w:rsidRDefault="003A73FF" w:rsidP="007F24C7">
      <w:pPr>
        <w:pStyle w:val="Tekstfusnote"/>
        <w:rPr>
          <w:color w:val="auto"/>
          <w:lang w:val="hr-HR"/>
        </w:rPr>
      </w:pPr>
      <w:r w:rsidRPr="002256EC">
        <w:rPr>
          <w:rStyle w:val="Referencafusnote"/>
          <w:color w:val="auto"/>
        </w:rPr>
        <w:footnoteRef/>
      </w:r>
      <w:r w:rsidRPr="00356A72">
        <w:rPr>
          <w:color w:val="auto"/>
          <w:lang w:val="hr-HR"/>
        </w:rPr>
        <w:t xml:space="preserve"> </w:t>
      </w:r>
      <w:r w:rsidRPr="002256EC">
        <w:rPr>
          <w:color w:val="auto"/>
          <w:lang w:val="hr-HR"/>
        </w:rPr>
        <w:t>Građevine za gospodarenje otpadom definirane su u Zakonu o održivom gospodarenju otpadom (NN 94/13, 73/17</w:t>
      </w:r>
      <w:r>
        <w:rPr>
          <w:color w:val="auto"/>
          <w:lang w:val="hr-HR"/>
        </w:rPr>
        <w:t>,14/19</w:t>
      </w:r>
      <w:r w:rsidRPr="002256EC">
        <w:rPr>
          <w:color w:val="auto"/>
          <w:lang w:val="hr-HR"/>
        </w:rPr>
        <w:t>)</w:t>
      </w:r>
    </w:p>
  </w:footnote>
  <w:footnote w:id="11">
    <w:p w14:paraId="3393B65B" w14:textId="2885293F" w:rsidR="003A73FF" w:rsidRPr="00376BE5" w:rsidRDefault="003A73FF">
      <w:pPr>
        <w:pStyle w:val="Tekstfusnote"/>
        <w:rPr>
          <w:lang w:val="hr-HR"/>
        </w:rPr>
      </w:pPr>
      <w:r>
        <w:rPr>
          <w:rStyle w:val="Referencafusnote"/>
        </w:rPr>
        <w:footnoteRef/>
      </w:r>
      <w:r>
        <w:t xml:space="preserve"> </w:t>
      </w:r>
      <w:r w:rsidRPr="00B26CA6">
        <w:rPr>
          <w:rFonts w:ascii="Calibri" w:hAnsi="Calibri" w:cs="Calibri"/>
          <w:lang w:eastAsia="en-GB"/>
        </w:rPr>
        <w:t>Infrastrukturni objekti definiraju se sukladno članku 3, točka 8 Zakona o prostornom uređenju (NN 153/13, 65/17</w:t>
      </w:r>
      <w:r>
        <w:rPr>
          <w:rFonts w:ascii="Calibri" w:hAnsi="Calibri" w:cs="Calibri"/>
          <w:lang w:eastAsia="en-GB"/>
        </w:rPr>
        <w:t>, 114/18</w:t>
      </w:r>
      <w:r w:rsidRPr="00B26CA6">
        <w:rPr>
          <w:rFonts w:ascii="Calibri" w:hAnsi="Calibri" w:cs="Calibri"/>
          <w:lang w:eastAsia="en-GB"/>
        </w:rPr>
        <w:t>)</w:t>
      </w:r>
    </w:p>
  </w:footnote>
  <w:footnote w:id="12">
    <w:p w14:paraId="15C4B69A" w14:textId="353596E4" w:rsidR="003A73FF" w:rsidRPr="002679A7" w:rsidRDefault="003A73FF" w:rsidP="002679A7">
      <w:pPr>
        <w:pStyle w:val="Default"/>
        <w:rPr>
          <w:rFonts w:asciiTheme="minorHAnsi" w:hAnsiTheme="minorHAnsi"/>
          <w:color w:val="auto"/>
          <w:sz w:val="20"/>
          <w:szCs w:val="20"/>
          <w:lang w:val="hr-HR" w:eastAsia="en-US"/>
        </w:rPr>
      </w:pPr>
      <w:r>
        <w:rPr>
          <w:rStyle w:val="Referencafusnote"/>
        </w:rPr>
        <w:footnoteRef/>
      </w:r>
      <w:r>
        <w:t xml:space="preserve"> </w:t>
      </w:r>
      <w:r w:rsidRPr="002679A7">
        <w:rPr>
          <w:rFonts w:asciiTheme="minorHAnsi" w:hAnsiTheme="minorHAnsi"/>
          <w:color w:val="auto"/>
          <w:sz w:val="20"/>
          <w:szCs w:val="20"/>
          <w:lang w:val="hr-HR" w:eastAsia="en-US"/>
        </w:rPr>
        <w:t xml:space="preserve">Kriterij mjerodavan za ocjenu jednakovrijednosti predmeta nabave da se radi o međunarodno priznatim standardima  ugovaranja, da se odnosi na građevinske i inženjerske radove te da na jasan i nedvosmislen način utvrđuje pravila provedbe ugovora kao što su SBD IBRD, JCT (The Joint Contract Tribunal), ACA (The Association of Consultant Architects), Chartered Institute of Building, NEC (The New Engineering Contract) </w:t>
      </w:r>
    </w:p>
    <w:p w14:paraId="221F354D" w14:textId="496F9061" w:rsidR="003A73FF" w:rsidRPr="00D00D1E" w:rsidRDefault="003A73FF" w:rsidP="002679A7">
      <w:pPr>
        <w:pStyle w:val="Tekstfusnote"/>
        <w:rPr>
          <w:lang w:val="hr-HR"/>
        </w:rPr>
      </w:pPr>
      <w:r>
        <w:rPr>
          <w:color w:val="auto"/>
          <w:lang w:val="hr-HR"/>
        </w:rPr>
        <w:t>i</w:t>
      </w:r>
      <w:r w:rsidRPr="002679A7">
        <w:rPr>
          <w:color w:val="auto"/>
          <w:lang w:val="hr-HR"/>
        </w:rPr>
        <w:t xml:space="preserve"> dr</w:t>
      </w:r>
      <w:r>
        <w:rPr>
          <w:color w:val="auto"/>
          <w:lang w:val="hr-HR"/>
        </w:rPr>
        <w:t>ugi jednakovrijedni modeli</w:t>
      </w:r>
    </w:p>
  </w:footnote>
  <w:footnote w:id="13">
    <w:p w14:paraId="370B9FC5" w14:textId="0550C14F" w:rsidR="003A73FF" w:rsidRPr="00703DD5" w:rsidRDefault="003A73FF">
      <w:pPr>
        <w:pStyle w:val="Tekstfusnote"/>
        <w:rPr>
          <w:lang w:val="hr-HR"/>
        </w:rPr>
      </w:pPr>
      <w:r>
        <w:rPr>
          <w:rStyle w:val="Referencafusnote"/>
        </w:rPr>
        <w:footnoteRef/>
      </w:r>
      <w:r>
        <w:t xml:space="preserve"> </w:t>
      </w:r>
      <w:r w:rsidRPr="00703DD5">
        <w:rPr>
          <w:sz w:val="16"/>
          <w:szCs w:val="16"/>
        </w:rPr>
        <w:t>Predlošci obrazaca i izjava koji se nalaze u ovom poglavlju Dokumentacije o nabavi su prijedlozi obrazaca i izjava. Ponuditelji mogu dostaviti izjave i u drugom obliku, ali je od važnosti da sadržaj izjave odgovara sadržaju predloženih obrazaca</w:t>
      </w:r>
    </w:p>
  </w:footnote>
  <w:footnote w:id="14">
    <w:p w14:paraId="6FFAFE9C" w14:textId="5B9994EF" w:rsidR="003A73FF" w:rsidRPr="004638AB" w:rsidRDefault="003A73FF" w:rsidP="00726ECB">
      <w:pPr>
        <w:pStyle w:val="Tekstfusnote"/>
        <w:rPr>
          <w:rFonts w:cstheme="minorHAnsi"/>
        </w:rPr>
      </w:pPr>
      <w:r w:rsidRPr="004638AB">
        <w:rPr>
          <w:rStyle w:val="Referencafusnote"/>
          <w:rFonts w:eastAsiaTheme="majorEastAsia" w:cstheme="minorHAnsi"/>
        </w:rPr>
        <w:footnoteRef/>
      </w:r>
      <w:r w:rsidRPr="004638AB">
        <w:rPr>
          <w:rFonts w:cstheme="minorHAnsi"/>
        </w:rPr>
        <w:t xml:space="preserve"> ako je žig obveza u zemlji ponuditelja</w:t>
      </w:r>
    </w:p>
  </w:footnote>
  <w:footnote w:id="15">
    <w:p w14:paraId="4E7A9A64" w14:textId="45FAAAAE" w:rsidR="003A73FF" w:rsidRPr="008F3E9E" w:rsidRDefault="003A73FF">
      <w:pPr>
        <w:pStyle w:val="Tekstfusnote"/>
        <w:rPr>
          <w:lang w:val="hr-HR"/>
        </w:rPr>
      </w:pPr>
      <w:r>
        <w:rPr>
          <w:rStyle w:val="Referencafusnote"/>
        </w:rPr>
        <w:footnoteRef/>
      </w:r>
      <w:r>
        <w:t xml:space="preserve"> </w:t>
      </w:r>
      <w:r w:rsidRPr="008B6D80">
        <w:rPr>
          <w:sz w:val="16"/>
          <w:szCs w:val="16"/>
        </w:rPr>
        <w:t>Predlošci obrazaca i izjava koji se nalaze u ovom poglavlju Dokumentacije o nabavi su prijedlozi obrazaca i izjava. Ponuditelji mogu dostaviti izjave i u drugom obliku, ali je od važnosti da sadržaj izjave odgovara sadržaju predloženih obrazaca</w:t>
      </w:r>
    </w:p>
  </w:footnote>
  <w:footnote w:id="16">
    <w:p w14:paraId="0B069C76" w14:textId="77777777" w:rsidR="003A73FF" w:rsidRPr="004638AB" w:rsidRDefault="003A73FF" w:rsidP="00726ECB">
      <w:pPr>
        <w:pStyle w:val="Tekstfusnote"/>
        <w:rPr>
          <w:rFonts w:cstheme="minorHAnsi"/>
        </w:rPr>
      </w:pPr>
      <w:r w:rsidRPr="004638AB">
        <w:rPr>
          <w:rStyle w:val="Referencafusnote"/>
          <w:rFonts w:eastAsiaTheme="majorEastAsia" w:cstheme="minorHAnsi"/>
        </w:rPr>
        <w:footnoteRef/>
      </w:r>
      <w:r w:rsidRPr="004638AB">
        <w:rPr>
          <w:rFonts w:cstheme="minorHAnsi"/>
        </w:rPr>
        <w:t xml:space="preserve"> AKO JE ŽIG OBVEZA U ZEMLJI PONUDITELJA</w:t>
      </w:r>
    </w:p>
  </w:footnote>
  <w:footnote w:id="17">
    <w:p w14:paraId="0076F904" w14:textId="431B32D7" w:rsidR="003A73FF" w:rsidRPr="008F3E9E" w:rsidRDefault="003A73FF">
      <w:pPr>
        <w:pStyle w:val="Tekstfusnote"/>
        <w:rPr>
          <w:lang w:val="hr-HR"/>
        </w:rPr>
      </w:pPr>
      <w:r>
        <w:rPr>
          <w:rStyle w:val="Referencafusnote"/>
        </w:rPr>
        <w:footnoteRef/>
      </w:r>
      <w:r>
        <w:t xml:space="preserve"> </w:t>
      </w:r>
      <w:r w:rsidRPr="008B6D80">
        <w:rPr>
          <w:sz w:val="16"/>
          <w:szCs w:val="16"/>
        </w:rPr>
        <w:t>Predlošci obrazaca i izjava koji se nalaze u ovom poglavlju Dokumentacije o nabavi su prijedlozi obrazaca i izjava. Ponuditelji mogu dostaviti izjave i u drugom obliku, ali je od važnosti da sadržaj izjave odgovara sadržaju predloženih obrazaca</w:t>
      </w:r>
    </w:p>
  </w:footnote>
  <w:footnote w:id="18">
    <w:p w14:paraId="1CFC4F57" w14:textId="77777777" w:rsidR="003A73FF" w:rsidRPr="004638AB" w:rsidRDefault="003A73FF" w:rsidP="00726ECB">
      <w:pPr>
        <w:pStyle w:val="Tekstfusnote"/>
        <w:rPr>
          <w:rFonts w:cstheme="minorHAnsi"/>
        </w:rPr>
      </w:pPr>
      <w:r w:rsidRPr="004638AB">
        <w:rPr>
          <w:rStyle w:val="Referencafusnote"/>
          <w:rFonts w:eastAsiaTheme="majorEastAsia" w:cstheme="minorHAnsi"/>
        </w:rPr>
        <w:footnoteRef/>
      </w:r>
      <w:r w:rsidRPr="004638AB">
        <w:rPr>
          <w:rFonts w:cstheme="minorHAnsi"/>
        </w:rPr>
        <w:t xml:space="preserve"> </w:t>
      </w:r>
      <w:r w:rsidRPr="00D921E8">
        <w:rPr>
          <w:rFonts w:cstheme="minorHAnsi"/>
        </w:rPr>
        <w:t>Ako je žig obveza u zemlji ponuditelja.</w:t>
      </w:r>
    </w:p>
  </w:footnote>
  <w:footnote w:id="19">
    <w:p w14:paraId="3FBEC90A" w14:textId="7E05D2C2" w:rsidR="003A73FF" w:rsidRPr="008F3E9E" w:rsidRDefault="003A73FF">
      <w:pPr>
        <w:pStyle w:val="Tekstfusnote"/>
        <w:rPr>
          <w:lang w:val="hr-HR"/>
        </w:rPr>
      </w:pPr>
      <w:r>
        <w:rPr>
          <w:rStyle w:val="Referencafusnote"/>
        </w:rPr>
        <w:footnoteRef/>
      </w:r>
      <w:r>
        <w:t xml:space="preserve"> </w:t>
      </w:r>
      <w:r w:rsidRPr="008B6D80">
        <w:rPr>
          <w:sz w:val="16"/>
          <w:szCs w:val="16"/>
        </w:rPr>
        <w:t>Predlošci obrazaca i izjava koji se nalaze u ovom poglavlju Dokumentacije o nabavi su prijedlozi obrazaca i izjava. Ponuditelji mogu dostaviti izjave i u drugom obliku, ali je od važnosti da sadržaj izjave odgovara sadržaju predloženih obrazaca</w:t>
      </w:r>
    </w:p>
  </w:footnote>
  <w:footnote w:id="20">
    <w:p w14:paraId="167C74CE" w14:textId="77777777" w:rsidR="003A73FF" w:rsidRPr="004638AB" w:rsidRDefault="003A73FF" w:rsidP="00726ECB">
      <w:pPr>
        <w:pStyle w:val="Tekstfusnote"/>
        <w:rPr>
          <w:rFonts w:cstheme="minorHAnsi"/>
        </w:rPr>
      </w:pPr>
      <w:r w:rsidRPr="004638AB">
        <w:rPr>
          <w:rStyle w:val="Referencafusnote"/>
          <w:rFonts w:eastAsiaTheme="majorEastAsia" w:cstheme="minorHAnsi"/>
        </w:rPr>
        <w:footnoteRef/>
      </w:r>
      <w:r w:rsidRPr="004638AB">
        <w:rPr>
          <w:rFonts w:cstheme="minorHAnsi"/>
        </w:rPr>
        <w:t xml:space="preserve"> </w:t>
      </w:r>
      <w:r w:rsidRPr="00D921E8">
        <w:rPr>
          <w:rFonts w:cstheme="minorHAnsi"/>
        </w:rPr>
        <w:t>Ako je žig obveza u zemlji ponuditelja.</w:t>
      </w:r>
    </w:p>
  </w:footnote>
  <w:footnote w:id="21">
    <w:p w14:paraId="2330628C" w14:textId="662AA323" w:rsidR="003A73FF" w:rsidRPr="008F3E9E" w:rsidRDefault="003A73FF">
      <w:pPr>
        <w:pStyle w:val="Tekstfusnote"/>
        <w:rPr>
          <w:lang w:val="hr-HR"/>
        </w:rPr>
      </w:pPr>
      <w:r>
        <w:rPr>
          <w:rStyle w:val="Referencafusnote"/>
        </w:rPr>
        <w:footnoteRef/>
      </w:r>
      <w:r>
        <w:t xml:space="preserve"> </w:t>
      </w:r>
      <w:r w:rsidRPr="008B6D80">
        <w:rPr>
          <w:sz w:val="16"/>
          <w:szCs w:val="16"/>
        </w:rPr>
        <w:t>Predlošci obrazaca i izjava koji se nalaze u ovom poglavlju Dokumentacije o nabavi su prijedlozi obrazaca i izjava. Ponuditelji mogu dostaviti izjave i u drugom obliku, ali je od važnosti da sadržaj izjave odgovara sadržaju predloženih obrazaca</w:t>
      </w:r>
    </w:p>
  </w:footnote>
  <w:footnote w:id="22">
    <w:p w14:paraId="3F99BF27" w14:textId="77777777" w:rsidR="003A73FF" w:rsidRPr="004638AB" w:rsidRDefault="003A73FF" w:rsidP="00726ECB">
      <w:pPr>
        <w:pStyle w:val="Tekstfusnote"/>
        <w:rPr>
          <w:rFonts w:cstheme="minorHAnsi"/>
        </w:rPr>
      </w:pPr>
      <w:r w:rsidRPr="004638AB">
        <w:rPr>
          <w:rStyle w:val="Referencafusnote"/>
          <w:rFonts w:eastAsiaTheme="majorEastAsia" w:cstheme="minorHAnsi"/>
        </w:rPr>
        <w:footnoteRef/>
      </w:r>
      <w:r w:rsidRPr="004638AB">
        <w:rPr>
          <w:rFonts w:cstheme="minorHAnsi"/>
        </w:rPr>
        <w:t xml:space="preserve"> </w:t>
      </w:r>
      <w:r w:rsidRPr="00D921E8">
        <w:rPr>
          <w:rFonts w:cstheme="minorHAnsi"/>
        </w:rPr>
        <w:t>Ako je žig obveza u zemlji ponuditelja.</w:t>
      </w:r>
    </w:p>
  </w:footnote>
  <w:footnote w:id="23">
    <w:p w14:paraId="61A920D0" w14:textId="5BB536CB" w:rsidR="003A73FF" w:rsidRPr="008F3E9E" w:rsidRDefault="003A73FF">
      <w:pPr>
        <w:pStyle w:val="Tekstfusnote"/>
        <w:rPr>
          <w:lang w:val="hr-HR"/>
        </w:rPr>
      </w:pPr>
      <w:r>
        <w:rPr>
          <w:rStyle w:val="Referencafusnote"/>
        </w:rPr>
        <w:footnoteRef/>
      </w:r>
      <w:r>
        <w:t xml:space="preserve"> </w:t>
      </w:r>
      <w:r w:rsidRPr="008B6D80">
        <w:rPr>
          <w:sz w:val="16"/>
          <w:szCs w:val="16"/>
        </w:rPr>
        <w:t>Predlošci obrazaca i izjava koji se nalaze u ovom poglavlju Dokumentacije o nabavi su prijedlozi obrazaca i izjava. Ponuditelji mogu dostaviti izjave i u drugom obliku, ali je od važnosti da sadržaj izjave odgovara sadržaju predloženih obrazaca</w:t>
      </w:r>
    </w:p>
  </w:footnote>
  <w:footnote w:id="24">
    <w:p w14:paraId="382C40CE" w14:textId="77777777" w:rsidR="003A73FF" w:rsidRPr="00453EB6" w:rsidRDefault="003A73FF" w:rsidP="00A93525">
      <w:pPr>
        <w:pStyle w:val="Tekstfusnote"/>
        <w:rPr>
          <w:lang w:val="hr-HR"/>
        </w:rPr>
      </w:pPr>
      <w:r>
        <w:rPr>
          <w:rStyle w:val="Referencafusnote"/>
        </w:rPr>
        <w:footnoteRef/>
      </w:r>
      <w:r w:rsidRPr="00453EB6">
        <w:rPr>
          <w:lang w:val="hr-HR"/>
        </w:rPr>
        <w:t xml:space="preserve"> </w:t>
      </w:r>
      <w:r w:rsidRPr="0004503D">
        <w:rPr>
          <w:lang w:val="hr-HR"/>
        </w:rPr>
        <w:t xml:space="preserve">Tekst u zagradi se navodi ukoliko </w:t>
      </w:r>
      <w:r w:rsidRPr="00453EB6">
        <w:rPr>
          <w:lang w:val="hr-HR"/>
        </w:rPr>
        <w:t xml:space="preserve">ponudu podnosi zajednica </w:t>
      </w:r>
      <w:r>
        <w:rPr>
          <w:lang w:val="hr-HR"/>
        </w:rPr>
        <w:t xml:space="preserve">ponuditelja te je u tom slučaju potrebno navesti sve članove zajednice </w:t>
      </w:r>
      <w:r w:rsidRPr="0004503D">
        <w:rPr>
          <w:lang w:val="hr-HR"/>
        </w:rPr>
        <w:t>gospodarskih s</w:t>
      </w:r>
      <w:r>
        <w:rPr>
          <w:lang w:val="hr-HR"/>
        </w:rPr>
        <w:t>ubjekata</w:t>
      </w:r>
    </w:p>
  </w:footnote>
  <w:footnote w:id="25">
    <w:p w14:paraId="488314D8" w14:textId="77777777" w:rsidR="003A73FF" w:rsidRPr="00453EB6" w:rsidRDefault="003A73FF" w:rsidP="00A93525">
      <w:pPr>
        <w:pStyle w:val="Tekstfusnote"/>
        <w:rPr>
          <w:lang w:val="hr-HR"/>
        </w:rPr>
      </w:pPr>
      <w:r>
        <w:rPr>
          <w:rStyle w:val="Referencafusnote"/>
        </w:rPr>
        <w:footnoteRef/>
      </w:r>
      <w:r w:rsidRPr="00453EB6">
        <w:rPr>
          <w:lang w:val="hr-HR"/>
        </w:rPr>
        <w:t xml:space="preserve"> </w:t>
      </w:r>
      <w:r w:rsidRPr="0004503D">
        <w:rPr>
          <w:lang w:val="hr-HR"/>
        </w:rPr>
        <w:t xml:space="preserve">Tekst u zagradi se navodi ukoliko </w:t>
      </w:r>
      <w:r w:rsidRPr="00453EB6">
        <w:rPr>
          <w:lang w:val="hr-HR"/>
        </w:rPr>
        <w:t xml:space="preserve">ponudu podnosi zajednica </w:t>
      </w:r>
      <w:r>
        <w:rPr>
          <w:lang w:val="hr-HR"/>
        </w:rPr>
        <w:t xml:space="preserve">ponuditelja te je u tom slučaju potrebno navesti sve članove zajednice </w:t>
      </w:r>
      <w:r w:rsidRPr="0004503D">
        <w:rPr>
          <w:lang w:val="hr-HR"/>
        </w:rPr>
        <w:t>gospodarskih s</w:t>
      </w:r>
      <w:r>
        <w:rPr>
          <w:lang w:val="hr-HR"/>
        </w:rPr>
        <w:t>ubjekata</w:t>
      </w:r>
    </w:p>
  </w:footnote>
  <w:footnote w:id="26">
    <w:p w14:paraId="6986B807" w14:textId="77777777" w:rsidR="003A73FF" w:rsidRPr="0004503D" w:rsidRDefault="003A73FF" w:rsidP="00A93525">
      <w:pPr>
        <w:pStyle w:val="Tekstfusnote"/>
        <w:rPr>
          <w:lang w:val="hr-HR"/>
        </w:rPr>
      </w:pPr>
      <w:r>
        <w:rPr>
          <w:rStyle w:val="Referencafusnote"/>
        </w:rPr>
        <w:footnoteRef/>
      </w:r>
      <w:r w:rsidRPr="0004503D">
        <w:rPr>
          <w:lang w:val="hr-HR"/>
        </w:rPr>
        <w:t>Tekst u zagradi se navodi ukoliko ponudu podnosi zajednica gospodarskih s</w:t>
      </w:r>
      <w:r>
        <w:rPr>
          <w:lang w:val="hr-HR"/>
        </w:rPr>
        <w:t>ubjekata</w:t>
      </w:r>
    </w:p>
  </w:footnote>
  <w:footnote w:id="27">
    <w:p w14:paraId="704ED90E" w14:textId="77777777" w:rsidR="003A73FF" w:rsidRPr="00453EB6" w:rsidRDefault="003A73FF" w:rsidP="00A93525">
      <w:pPr>
        <w:pStyle w:val="Tekstfusnote"/>
        <w:rPr>
          <w:lang w:val="hr-HR"/>
        </w:rPr>
      </w:pPr>
      <w:r>
        <w:rPr>
          <w:rStyle w:val="Referencafusnote"/>
        </w:rPr>
        <w:footnoteRef/>
      </w:r>
      <w:r w:rsidRPr="00453EB6">
        <w:rPr>
          <w:lang w:val="hr-HR"/>
        </w:rPr>
        <w:t xml:space="preserve">Tekst u zagradi se navodi ukoliko ponudu podnosi </w:t>
      </w:r>
      <w:r w:rsidRPr="0004503D">
        <w:rPr>
          <w:lang w:val="hr-HR"/>
        </w:rPr>
        <w:t>zajednica gospodarskih s</w:t>
      </w:r>
      <w:r>
        <w:rPr>
          <w:lang w:val="hr-HR"/>
        </w:rPr>
        <w:t>ubjekata</w:t>
      </w:r>
    </w:p>
  </w:footnote>
  <w:footnote w:id="28">
    <w:p w14:paraId="7BAEB29B" w14:textId="44410556" w:rsidR="003A73FF" w:rsidRPr="008F3E9E" w:rsidRDefault="003A73FF">
      <w:pPr>
        <w:pStyle w:val="Tekstfusnote"/>
        <w:rPr>
          <w:lang w:val="hr-HR"/>
        </w:rPr>
      </w:pPr>
      <w:r>
        <w:rPr>
          <w:rStyle w:val="Referencafusnote"/>
        </w:rPr>
        <w:footnoteRef/>
      </w:r>
      <w:r>
        <w:t xml:space="preserve"> </w:t>
      </w:r>
      <w:r w:rsidRPr="008B6D80">
        <w:rPr>
          <w:sz w:val="16"/>
          <w:szCs w:val="16"/>
        </w:rPr>
        <w:t>Predlošci obrazaca i izjava koji se nalaze u ovom poglavlju Dokumentacije o nabavi su prijedlozi obrazaca i izjava. Ponuditelji mogu dostaviti izjave i u drugom obliku, ali je od važnosti da sadržaj izjave odgovara sadržaju predloženih obrazaca</w:t>
      </w:r>
    </w:p>
  </w:footnote>
  <w:footnote w:id="29">
    <w:p w14:paraId="686285BD" w14:textId="108B7121" w:rsidR="003A73FF" w:rsidRPr="008F3E9E" w:rsidRDefault="003A73FF">
      <w:pPr>
        <w:pStyle w:val="Tekstfusnote"/>
        <w:rPr>
          <w:lang w:val="hr-HR"/>
        </w:rPr>
      </w:pPr>
      <w:r>
        <w:rPr>
          <w:rStyle w:val="Referencafusnote"/>
        </w:rPr>
        <w:footnoteRef/>
      </w:r>
      <w:r>
        <w:t xml:space="preserve"> </w:t>
      </w:r>
      <w:r w:rsidRPr="00D921E8">
        <w:rPr>
          <w:rFonts w:cstheme="minorHAnsi"/>
        </w:rPr>
        <w:t>Ako je žig obveza u zemlji ponuditelja.</w:t>
      </w:r>
    </w:p>
  </w:footnote>
  <w:footnote w:id="30">
    <w:p w14:paraId="17FEEFC3" w14:textId="3A36B55D" w:rsidR="003A73FF" w:rsidRPr="008F3E9E" w:rsidRDefault="003A73FF">
      <w:pPr>
        <w:pStyle w:val="Tekstfusnote"/>
        <w:rPr>
          <w:lang w:val="hr-HR"/>
        </w:rPr>
      </w:pPr>
      <w:r>
        <w:rPr>
          <w:rStyle w:val="Referencafusnote"/>
        </w:rPr>
        <w:footnoteRef/>
      </w:r>
      <w:r>
        <w:t xml:space="preserve"> </w:t>
      </w:r>
      <w:r w:rsidRPr="008B6D80">
        <w:rPr>
          <w:sz w:val="16"/>
          <w:szCs w:val="16"/>
        </w:rPr>
        <w:t>Predlošci obrazaca i izjava koji se nalaze u ovom poglavlju Dokumentacije o nabavi su prijedlozi obrazaca i izjava. Ponuditelji mogu dostaviti izjave i u drugom obliku, ali je od važnosti da sadržaj izjave odgovara sadržaju predloženih obrazaca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A2DD3" w14:textId="39832184" w:rsidR="003A73FF" w:rsidRPr="00170382" w:rsidRDefault="003A73FF" w:rsidP="00E247AB">
    <w:pPr>
      <w:pStyle w:val="Zaglavlje"/>
      <w:pBdr>
        <w:bottom w:val="single" w:sz="4" w:space="1" w:color="808080" w:themeColor="background1" w:themeShade="80"/>
      </w:pBdr>
      <w:tabs>
        <w:tab w:val="clear" w:pos="4536"/>
        <w:tab w:val="clear" w:pos="9072"/>
        <w:tab w:val="left" w:pos="567"/>
      </w:tabs>
      <w:rPr>
        <w:rFonts w:ascii="Tahoma" w:hAnsi="Tahoma" w:cs="Tahoma"/>
        <w:b/>
        <w:color w:val="808080" w:themeColor="background1" w:themeShade="80"/>
        <w:sz w:val="20"/>
        <w:szCs w:val="20"/>
        <w:lang w:val="hr-HR"/>
      </w:rPr>
    </w:pPr>
    <w:r w:rsidRPr="00170382">
      <w:rPr>
        <w:sz w:val="20"/>
        <w:szCs w:val="20"/>
        <w:lang w:val="hr-HR"/>
      </w:rPr>
      <w:t xml:space="preserve">FZOEU </w:t>
    </w:r>
    <w:r w:rsidRPr="00170382">
      <w:rPr>
        <w:sz w:val="20"/>
        <w:szCs w:val="20"/>
        <w:lang w:val="hr-HR"/>
      </w:rPr>
      <w:tab/>
    </w:r>
    <w:r>
      <w:rPr>
        <w:rFonts w:ascii="Tahoma" w:hAnsi="Tahoma" w:cs="Tahoma"/>
        <w:b/>
        <w:color w:val="808080" w:themeColor="background1" w:themeShade="80"/>
        <w:sz w:val="20"/>
        <w:szCs w:val="20"/>
        <w:lang w:val="hr-HR"/>
      </w:rPr>
      <w:t xml:space="preserve">       </w:t>
    </w:r>
    <w:r>
      <w:rPr>
        <w:rFonts w:ascii="Tahoma" w:hAnsi="Tahoma" w:cs="Tahoma"/>
        <w:b/>
        <w:color w:val="808080" w:themeColor="background1" w:themeShade="80"/>
        <w:sz w:val="20"/>
        <w:szCs w:val="20"/>
        <w:lang w:val="hr-HR"/>
      </w:rPr>
      <w:tab/>
    </w:r>
    <w:r>
      <w:rPr>
        <w:rFonts w:ascii="Tahoma" w:hAnsi="Tahoma" w:cs="Tahoma"/>
        <w:b/>
        <w:color w:val="808080" w:themeColor="background1" w:themeShade="80"/>
        <w:sz w:val="20"/>
        <w:szCs w:val="20"/>
        <w:lang w:val="hr-HR"/>
      </w:rPr>
      <w:tab/>
    </w:r>
    <w:r>
      <w:rPr>
        <w:rFonts w:ascii="Tahoma" w:hAnsi="Tahoma" w:cs="Tahoma"/>
        <w:b/>
        <w:color w:val="808080" w:themeColor="background1" w:themeShade="80"/>
        <w:sz w:val="20"/>
        <w:szCs w:val="20"/>
        <w:lang w:val="hr-HR"/>
      </w:rPr>
      <w:tab/>
    </w:r>
    <w:r>
      <w:rPr>
        <w:rFonts w:ascii="Tahoma" w:hAnsi="Tahoma" w:cs="Tahoma"/>
        <w:b/>
        <w:color w:val="808080" w:themeColor="background1" w:themeShade="80"/>
        <w:sz w:val="20"/>
        <w:szCs w:val="20"/>
        <w:lang w:val="hr-HR"/>
      </w:rPr>
      <w:tab/>
    </w:r>
    <w:r>
      <w:rPr>
        <w:rFonts w:ascii="Tahoma" w:hAnsi="Tahoma" w:cs="Tahoma"/>
        <w:b/>
        <w:color w:val="808080" w:themeColor="background1" w:themeShade="80"/>
        <w:sz w:val="20"/>
        <w:szCs w:val="20"/>
        <w:lang w:val="hr-HR"/>
      </w:rPr>
      <w:tab/>
    </w:r>
    <w:r>
      <w:rPr>
        <w:rFonts w:ascii="Tahoma" w:hAnsi="Tahoma" w:cs="Tahoma"/>
        <w:b/>
        <w:color w:val="808080" w:themeColor="background1" w:themeShade="80"/>
        <w:sz w:val="20"/>
        <w:szCs w:val="20"/>
        <w:lang w:val="hr-HR"/>
      </w:rPr>
      <w:tab/>
    </w:r>
    <w:r>
      <w:rPr>
        <w:rFonts w:ascii="Tahoma" w:hAnsi="Tahoma" w:cs="Tahoma"/>
        <w:b/>
        <w:color w:val="808080" w:themeColor="background1" w:themeShade="80"/>
        <w:sz w:val="20"/>
        <w:szCs w:val="20"/>
        <w:lang w:val="hr-HR"/>
      </w:rPr>
      <w:tab/>
    </w:r>
    <w:r>
      <w:rPr>
        <w:rFonts w:ascii="Tahoma" w:hAnsi="Tahoma" w:cs="Tahoma"/>
        <w:b/>
        <w:color w:val="808080" w:themeColor="background1" w:themeShade="80"/>
        <w:sz w:val="20"/>
        <w:szCs w:val="20"/>
        <w:lang w:val="hr-HR"/>
      </w:rPr>
      <w:tab/>
    </w:r>
    <w:r w:rsidRPr="00170382">
      <w:rPr>
        <w:rFonts w:cstheme="minorHAnsi"/>
        <w:b/>
        <w:bCs/>
        <w:color w:val="808080"/>
        <w:sz w:val="20"/>
        <w:szCs w:val="20"/>
        <w:lang w:val="hr-HR"/>
      </w:rPr>
      <w:t>EV. BROJ: E-VV</w:t>
    </w:r>
    <w:r>
      <w:rPr>
        <w:rFonts w:cstheme="minorHAnsi"/>
        <w:b/>
        <w:bCs/>
        <w:color w:val="808080"/>
        <w:sz w:val="20"/>
        <w:szCs w:val="20"/>
        <w:lang w:val="hr-HR"/>
      </w:rPr>
      <w:t>-</w:t>
    </w:r>
    <w:r w:rsidRPr="00170382">
      <w:rPr>
        <w:rFonts w:cstheme="minorHAnsi"/>
        <w:b/>
        <w:bCs/>
        <w:color w:val="808080"/>
        <w:sz w:val="20"/>
        <w:szCs w:val="20"/>
        <w:lang w:val="hr-HR"/>
      </w:rPr>
      <w:t xml:space="preserve"> </w:t>
    </w:r>
    <w:r w:rsidRPr="00E957A9">
      <w:rPr>
        <w:rFonts w:cstheme="minorHAnsi"/>
        <w:b/>
        <w:bCs/>
        <w:color w:val="808080"/>
        <w:sz w:val="20"/>
        <w:szCs w:val="20"/>
        <w:lang w:val="hr-HR"/>
      </w:rPr>
      <w:t>8</w:t>
    </w:r>
    <w:r w:rsidRPr="00170382">
      <w:rPr>
        <w:rFonts w:cstheme="minorHAnsi"/>
        <w:b/>
        <w:bCs/>
        <w:color w:val="808080"/>
        <w:sz w:val="20"/>
        <w:szCs w:val="20"/>
        <w:lang w:val="hr-HR"/>
      </w:rPr>
      <w:t>/2019</w:t>
    </w:r>
    <w:r>
      <w:rPr>
        <w:rFonts w:cstheme="minorHAnsi"/>
        <w:b/>
        <w:bCs/>
        <w:color w:val="808080"/>
        <w:sz w:val="20"/>
        <w:szCs w:val="20"/>
        <w:lang w:val="hr-HR"/>
      </w:rPr>
      <w:t>/R1</w:t>
    </w:r>
  </w:p>
  <w:p w14:paraId="778CC74C" w14:textId="77777777" w:rsidR="003A73FF" w:rsidRPr="00E247AB" w:rsidRDefault="003A73FF" w:rsidP="002254D2">
    <w:pPr>
      <w:pStyle w:val="Zaglavlje"/>
      <w:rPr>
        <w:lang w:val="hr-H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FFB03" w14:textId="77777777" w:rsidR="003A73FF" w:rsidRDefault="003A73FF" w:rsidP="00173DAD">
    <w:pPr>
      <w:pStyle w:val="Zaglavlje"/>
      <w:pBdr>
        <w:bottom w:val="single" w:sz="4" w:space="1" w:color="808080" w:themeColor="background1" w:themeShade="80"/>
      </w:pBdr>
      <w:tabs>
        <w:tab w:val="clear" w:pos="4536"/>
        <w:tab w:val="clear" w:pos="9072"/>
        <w:tab w:val="left" w:pos="567"/>
      </w:tabs>
      <w:rPr>
        <w:rFonts w:ascii="Tahoma" w:hAnsi="Tahoma" w:cs="Tahoma"/>
        <w:b/>
        <w:color w:val="808080" w:themeColor="background1" w:themeShade="80"/>
        <w:sz w:val="16"/>
        <w:szCs w:val="16"/>
      </w:rPr>
    </w:pPr>
    <w:r w:rsidRPr="00441876">
      <w:rPr>
        <w:rFonts w:cstheme="minorHAnsi"/>
        <w:b/>
        <w:bCs/>
        <w:color w:val="808080"/>
        <w:sz w:val="16"/>
        <w:szCs w:val="16"/>
      </w:rPr>
      <w:t>FZOEU</w:t>
    </w:r>
    <w:r w:rsidRPr="00441876">
      <w:rPr>
        <w:rFonts w:cstheme="minorHAnsi"/>
        <w:b/>
        <w:bCs/>
        <w:color w:val="8080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r>
    <w:r>
      <w:rPr>
        <w:rFonts w:ascii="Tahoma" w:hAnsi="Tahoma" w:cs="Tahoma"/>
        <w:b/>
        <w:color w:val="808080" w:themeColor="background1" w:themeShade="80"/>
        <w:sz w:val="16"/>
        <w:szCs w:val="16"/>
      </w:rPr>
      <w:tab/>
      <w:t xml:space="preserve">       </w:t>
    </w:r>
    <w:r>
      <w:rPr>
        <w:rFonts w:cstheme="minorHAnsi"/>
        <w:b/>
        <w:bCs/>
        <w:color w:val="808080"/>
        <w:sz w:val="16"/>
        <w:szCs w:val="16"/>
      </w:rPr>
      <w:t>EV. BROJ: E-VV-5/2019/R1</w:t>
    </w:r>
  </w:p>
  <w:p w14:paraId="351D7663" w14:textId="77777777" w:rsidR="003A73FF" w:rsidRPr="00817DCF" w:rsidRDefault="003A73FF" w:rsidP="00173DAD">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640A1" w14:textId="77777777" w:rsidR="003A73FF" w:rsidRDefault="003A73FF" w:rsidP="00AF2265">
    <w:pPr>
      <w:ind w:left="540" w:hanging="540"/>
      <w:jc w:val="center"/>
      <w:rPr>
        <w:i/>
      </w:rPr>
    </w:pPr>
    <w:r>
      <w:rPr>
        <w:i/>
      </w:rPr>
      <w:t xml:space="preserve">Obrazac dokumentacije za nadmetanje za nabavu radova velike vrijednosti </w:t>
    </w:r>
  </w:p>
  <w:p w14:paraId="252A44D2" w14:textId="77777777" w:rsidR="003A73FF" w:rsidRPr="00493E93" w:rsidRDefault="003A73FF" w:rsidP="00AF2265">
    <w:pPr>
      <w:ind w:left="540" w:hanging="540"/>
      <w:jc w:val="center"/>
      <w:rPr>
        <w:i/>
      </w:rPr>
    </w:pPr>
    <w:r>
      <w:rPr>
        <w:i/>
      </w:rPr>
      <w:t>- jednake ili veće od 39.046.431,00 kn</w:t>
    </w:r>
  </w:p>
  <w:p w14:paraId="619EE815" w14:textId="77777777" w:rsidR="003A73FF" w:rsidRDefault="003A73F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1" w15:restartNumberingAfterBreak="0">
    <w:nsid w:val="02024865"/>
    <w:multiLevelType w:val="hybridMultilevel"/>
    <w:tmpl w:val="F72849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29D601C"/>
    <w:multiLevelType w:val="hybridMultilevel"/>
    <w:tmpl w:val="BDA62F1C"/>
    <w:lvl w:ilvl="0" w:tplc="165E838A">
      <w:start w:val="10"/>
      <w:numFmt w:val="bullet"/>
      <w:lvlText w:val="-"/>
      <w:lvlJc w:val="left"/>
      <w:pPr>
        <w:ind w:left="1080" w:hanging="360"/>
      </w:pPr>
      <w:rPr>
        <w:rFonts w:ascii="Calibri" w:eastAsia="Calibr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04E27DE8"/>
    <w:multiLevelType w:val="hybridMultilevel"/>
    <w:tmpl w:val="1F4C31E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7BB540B"/>
    <w:multiLevelType w:val="hybridMultilevel"/>
    <w:tmpl w:val="E3163E70"/>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0EBB3E6D"/>
    <w:multiLevelType w:val="hybridMultilevel"/>
    <w:tmpl w:val="F5066AA6"/>
    <w:lvl w:ilvl="0" w:tplc="0809001B">
      <w:start w:val="1"/>
      <w:numFmt w:val="lowerRoman"/>
      <w:lvlText w:val="%1."/>
      <w:lvlJc w:val="right"/>
      <w:pPr>
        <w:ind w:left="720" w:hanging="360"/>
      </w:pPr>
      <w:rPr>
        <w:rFonts w:hint="default"/>
      </w:rPr>
    </w:lvl>
    <w:lvl w:ilvl="1" w:tplc="041A0003" w:tentative="1">
      <w:start w:val="1"/>
      <w:numFmt w:val="bullet"/>
      <w:lvlText w:val="o"/>
      <w:lvlJc w:val="left"/>
      <w:pPr>
        <w:ind w:left="720" w:hanging="360"/>
      </w:pPr>
      <w:rPr>
        <w:rFonts w:ascii="Courier New" w:hAnsi="Courier New" w:cs="Courier New" w:hint="default"/>
      </w:rPr>
    </w:lvl>
    <w:lvl w:ilvl="2" w:tplc="041A0005" w:tentative="1">
      <w:start w:val="1"/>
      <w:numFmt w:val="bullet"/>
      <w:lvlText w:val=""/>
      <w:lvlJc w:val="left"/>
      <w:pPr>
        <w:ind w:left="1440" w:hanging="360"/>
      </w:pPr>
      <w:rPr>
        <w:rFonts w:ascii="Wingdings" w:hAnsi="Wingdings" w:hint="default"/>
      </w:rPr>
    </w:lvl>
    <w:lvl w:ilvl="3" w:tplc="041A0001" w:tentative="1">
      <w:start w:val="1"/>
      <w:numFmt w:val="bullet"/>
      <w:lvlText w:val=""/>
      <w:lvlJc w:val="left"/>
      <w:pPr>
        <w:ind w:left="2160" w:hanging="360"/>
      </w:pPr>
      <w:rPr>
        <w:rFonts w:ascii="Symbol" w:hAnsi="Symbol" w:hint="default"/>
      </w:rPr>
    </w:lvl>
    <w:lvl w:ilvl="4" w:tplc="041A0003" w:tentative="1">
      <w:start w:val="1"/>
      <w:numFmt w:val="bullet"/>
      <w:lvlText w:val="o"/>
      <w:lvlJc w:val="left"/>
      <w:pPr>
        <w:ind w:left="2880" w:hanging="360"/>
      </w:pPr>
      <w:rPr>
        <w:rFonts w:ascii="Courier New" w:hAnsi="Courier New" w:cs="Courier New" w:hint="default"/>
      </w:rPr>
    </w:lvl>
    <w:lvl w:ilvl="5" w:tplc="041A0005" w:tentative="1">
      <w:start w:val="1"/>
      <w:numFmt w:val="bullet"/>
      <w:lvlText w:val=""/>
      <w:lvlJc w:val="left"/>
      <w:pPr>
        <w:ind w:left="3600" w:hanging="360"/>
      </w:pPr>
      <w:rPr>
        <w:rFonts w:ascii="Wingdings" w:hAnsi="Wingdings" w:hint="default"/>
      </w:rPr>
    </w:lvl>
    <w:lvl w:ilvl="6" w:tplc="041A0001" w:tentative="1">
      <w:start w:val="1"/>
      <w:numFmt w:val="bullet"/>
      <w:lvlText w:val=""/>
      <w:lvlJc w:val="left"/>
      <w:pPr>
        <w:ind w:left="4320" w:hanging="360"/>
      </w:pPr>
      <w:rPr>
        <w:rFonts w:ascii="Symbol" w:hAnsi="Symbol" w:hint="default"/>
      </w:rPr>
    </w:lvl>
    <w:lvl w:ilvl="7" w:tplc="041A0003" w:tentative="1">
      <w:start w:val="1"/>
      <w:numFmt w:val="bullet"/>
      <w:lvlText w:val="o"/>
      <w:lvlJc w:val="left"/>
      <w:pPr>
        <w:ind w:left="5040" w:hanging="360"/>
      </w:pPr>
      <w:rPr>
        <w:rFonts w:ascii="Courier New" w:hAnsi="Courier New" w:cs="Courier New" w:hint="default"/>
      </w:rPr>
    </w:lvl>
    <w:lvl w:ilvl="8" w:tplc="041A0005" w:tentative="1">
      <w:start w:val="1"/>
      <w:numFmt w:val="bullet"/>
      <w:lvlText w:val=""/>
      <w:lvlJc w:val="left"/>
      <w:pPr>
        <w:ind w:left="5760" w:hanging="360"/>
      </w:pPr>
      <w:rPr>
        <w:rFonts w:ascii="Wingdings" w:hAnsi="Wingdings" w:hint="default"/>
      </w:rPr>
    </w:lvl>
  </w:abstractNum>
  <w:abstractNum w:abstractNumId="7" w15:restartNumberingAfterBreak="0">
    <w:nsid w:val="1128619A"/>
    <w:multiLevelType w:val="hybridMultilevel"/>
    <w:tmpl w:val="5422EE1C"/>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13560B2C"/>
    <w:multiLevelType w:val="hybridMultilevel"/>
    <w:tmpl w:val="45D0C9E6"/>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35E2708"/>
    <w:multiLevelType w:val="hybridMultilevel"/>
    <w:tmpl w:val="9AC27514"/>
    <w:lvl w:ilvl="0" w:tplc="46549B06">
      <w:numFmt w:val="bullet"/>
      <w:lvlText w:val="–"/>
      <w:lvlJc w:val="left"/>
      <w:pPr>
        <w:ind w:left="720" w:hanging="360"/>
      </w:pPr>
      <w:rPr>
        <w:rFonts w:ascii="Calibri" w:eastAsia="Times New Roman"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5D966B2"/>
    <w:multiLevelType w:val="hybridMultilevel"/>
    <w:tmpl w:val="002A9A10"/>
    <w:lvl w:ilvl="0" w:tplc="4EBAC4C8">
      <w:numFmt w:val="bullet"/>
      <w:lvlText w:val="-"/>
      <w:lvlJc w:val="left"/>
      <w:pPr>
        <w:ind w:left="1800" w:hanging="360"/>
      </w:pPr>
      <w:rPr>
        <w:rFonts w:ascii="Calibri" w:eastAsia="Times New Roman" w:hAnsi="Calibri" w:cs="Calibri"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1" w15:restartNumberingAfterBreak="0">
    <w:nsid w:val="15F57A61"/>
    <w:multiLevelType w:val="hybridMultilevel"/>
    <w:tmpl w:val="52CCC7B0"/>
    <w:lvl w:ilvl="0" w:tplc="38384C2A">
      <w:start w:val="1"/>
      <w:numFmt w:val="bullet"/>
      <w:lvlText w:val="-"/>
      <w:lvlJc w:val="left"/>
      <w:pPr>
        <w:ind w:left="360" w:hanging="360"/>
      </w:pPr>
      <w:rPr>
        <w:rFonts w:ascii="Times New Roman" w:eastAsia="Times New Roman" w:hAnsi="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18C321E2"/>
    <w:multiLevelType w:val="hybridMultilevel"/>
    <w:tmpl w:val="016258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0EA69FD"/>
    <w:multiLevelType w:val="hybridMultilevel"/>
    <w:tmpl w:val="2BACEC92"/>
    <w:lvl w:ilvl="0" w:tplc="04240001">
      <w:start w:val="1"/>
      <w:numFmt w:val="bullet"/>
      <w:lvlText w:val=""/>
      <w:lvlJc w:val="left"/>
      <w:pPr>
        <w:ind w:left="1080" w:hanging="360"/>
      </w:pPr>
      <w:rPr>
        <w:rFonts w:ascii="Symbol" w:hAnsi="Symbol" w:hint="default"/>
      </w:r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4" w15:restartNumberingAfterBreak="0">
    <w:nsid w:val="216E2A8A"/>
    <w:multiLevelType w:val="hybridMultilevel"/>
    <w:tmpl w:val="863C126C"/>
    <w:lvl w:ilvl="0" w:tplc="1DE8A2B4">
      <w:start w:val="1"/>
      <w:numFmt w:val="decimal"/>
      <w:pStyle w:val="Volume"/>
      <w:lvlText w:val="%1."/>
      <w:lvlJc w:val="left"/>
      <w:pPr>
        <w:tabs>
          <w:tab w:val="num" w:pos="720"/>
        </w:tabs>
        <w:ind w:left="720" w:hanging="360"/>
      </w:pPr>
      <w:rPr>
        <w:rFonts w:hint="default"/>
        <w:sz w:val="22"/>
        <w:szCs w:val="22"/>
      </w:rPr>
    </w:lvl>
    <w:lvl w:ilvl="1" w:tplc="4CA232D4">
      <w:numFmt w:val="none"/>
      <w:lvlText w:val=""/>
      <w:lvlJc w:val="left"/>
      <w:pPr>
        <w:tabs>
          <w:tab w:val="num" w:pos="360"/>
        </w:tabs>
      </w:pPr>
    </w:lvl>
    <w:lvl w:ilvl="2" w:tplc="349EDC08">
      <w:numFmt w:val="none"/>
      <w:lvlText w:val=""/>
      <w:lvlJc w:val="left"/>
      <w:pPr>
        <w:tabs>
          <w:tab w:val="num" w:pos="360"/>
        </w:tabs>
      </w:pPr>
    </w:lvl>
    <w:lvl w:ilvl="3" w:tplc="9A24F7F4">
      <w:numFmt w:val="none"/>
      <w:lvlText w:val=""/>
      <w:lvlJc w:val="left"/>
      <w:pPr>
        <w:tabs>
          <w:tab w:val="num" w:pos="360"/>
        </w:tabs>
      </w:pPr>
    </w:lvl>
    <w:lvl w:ilvl="4" w:tplc="0840D4BA">
      <w:numFmt w:val="none"/>
      <w:lvlText w:val=""/>
      <w:lvlJc w:val="left"/>
      <w:pPr>
        <w:tabs>
          <w:tab w:val="num" w:pos="360"/>
        </w:tabs>
      </w:pPr>
    </w:lvl>
    <w:lvl w:ilvl="5" w:tplc="6BDAF374">
      <w:numFmt w:val="none"/>
      <w:lvlText w:val=""/>
      <w:lvlJc w:val="left"/>
      <w:pPr>
        <w:tabs>
          <w:tab w:val="num" w:pos="360"/>
        </w:tabs>
      </w:pPr>
    </w:lvl>
    <w:lvl w:ilvl="6" w:tplc="6C929598">
      <w:numFmt w:val="none"/>
      <w:lvlText w:val=""/>
      <w:lvlJc w:val="left"/>
      <w:pPr>
        <w:tabs>
          <w:tab w:val="num" w:pos="360"/>
        </w:tabs>
      </w:pPr>
    </w:lvl>
    <w:lvl w:ilvl="7" w:tplc="56E886EA">
      <w:numFmt w:val="none"/>
      <w:lvlText w:val=""/>
      <w:lvlJc w:val="left"/>
      <w:pPr>
        <w:tabs>
          <w:tab w:val="num" w:pos="360"/>
        </w:tabs>
      </w:pPr>
    </w:lvl>
    <w:lvl w:ilvl="8" w:tplc="4882154E">
      <w:numFmt w:val="none"/>
      <w:lvlText w:val=""/>
      <w:lvlJc w:val="left"/>
      <w:pPr>
        <w:tabs>
          <w:tab w:val="num" w:pos="360"/>
        </w:tabs>
      </w:p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024D99"/>
    <w:multiLevelType w:val="multilevel"/>
    <w:tmpl w:val="771624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6276AD3"/>
    <w:multiLevelType w:val="hybridMultilevel"/>
    <w:tmpl w:val="5F8CD85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6640886"/>
    <w:multiLevelType w:val="hybridMultilevel"/>
    <w:tmpl w:val="5AF607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6AF42E9"/>
    <w:multiLevelType w:val="hybridMultilevel"/>
    <w:tmpl w:val="E95C01CE"/>
    <w:lvl w:ilvl="0" w:tplc="7B46ABAE">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7FC1FB8"/>
    <w:multiLevelType w:val="hybridMultilevel"/>
    <w:tmpl w:val="17D6CFC2"/>
    <w:lvl w:ilvl="0" w:tplc="D522FFA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82D7461"/>
    <w:multiLevelType w:val="hybridMultilevel"/>
    <w:tmpl w:val="012425C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95D1F47"/>
    <w:multiLevelType w:val="hybridMultilevel"/>
    <w:tmpl w:val="942846D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2B853B0D"/>
    <w:multiLevelType w:val="hybridMultilevel"/>
    <w:tmpl w:val="5E5078A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2D8325FA"/>
    <w:multiLevelType w:val="hybridMultilevel"/>
    <w:tmpl w:val="4A96EEC8"/>
    <w:lvl w:ilvl="0" w:tplc="38384C2A">
      <w:start w:val="1"/>
      <w:numFmt w:val="bullet"/>
      <w:lvlText w:val="-"/>
      <w:lvlJc w:val="left"/>
      <w:pPr>
        <w:ind w:left="1440"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cs="Wingdings" w:hint="default"/>
      </w:rPr>
    </w:lvl>
    <w:lvl w:ilvl="3" w:tplc="04240001">
      <w:start w:val="1"/>
      <w:numFmt w:val="bullet"/>
      <w:lvlText w:val=""/>
      <w:lvlJc w:val="left"/>
      <w:pPr>
        <w:ind w:left="3600" w:hanging="360"/>
      </w:pPr>
      <w:rPr>
        <w:rFonts w:ascii="Symbol" w:hAnsi="Symbol" w:cs="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cs="Wingdings" w:hint="default"/>
      </w:rPr>
    </w:lvl>
    <w:lvl w:ilvl="6" w:tplc="04240001">
      <w:start w:val="1"/>
      <w:numFmt w:val="bullet"/>
      <w:lvlText w:val=""/>
      <w:lvlJc w:val="left"/>
      <w:pPr>
        <w:ind w:left="5760" w:hanging="360"/>
      </w:pPr>
      <w:rPr>
        <w:rFonts w:ascii="Symbol" w:hAnsi="Symbol" w:cs="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cs="Wingdings" w:hint="default"/>
      </w:rPr>
    </w:lvl>
  </w:abstractNum>
  <w:abstractNum w:abstractNumId="25"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F644DD1"/>
    <w:multiLevelType w:val="hybridMultilevel"/>
    <w:tmpl w:val="403208DC"/>
    <w:lvl w:ilvl="0" w:tplc="D522FFA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2FAB0114"/>
    <w:multiLevelType w:val="hybridMultilevel"/>
    <w:tmpl w:val="9F7CF998"/>
    <w:lvl w:ilvl="0" w:tplc="57BAD81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327D1763"/>
    <w:multiLevelType w:val="hybridMultilevel"/>
    <w:tmpl w:val="E9F8574E"/>
    <w:lvl w:ilvl="0" w:tplc="57BAD81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385E2733"/>
    <w:multiLevelType w:val="hybridMultilevel"/>
    <w:tmpl w:val="8586CC22"/>
    <w:lvl w:ilvl="0" w:tplc="BF7ECF9E">
      <w:start w:val="1"/>
      <w:numFmt w:val="bullet"/>
      <w:lvlText w:val="-"/>
      <w:lvlJc w:val="left"/>
      <w:pPr>
        <w:ind w:left="720" w:hanging="360"/>
      </w:pPr>
      <w:rPr>
        <w:rFonts w:ascii="Arial" w:eastAsia="Times New Roman" w:hAnsi="Arial" w:cs="Arial" w:hint="default"/>
        <w:b/>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398A2C2B"/>
    <w:multiLevelType w:val="hybridMultilevel"/>
    <w:tmpl w:val="17987A70"/>
    <w:lvl w:ilvl="0" w:tplc="9724B422">
      <w:start w:val="1"/>
      <w:numFmt w:val="bullet"/>
      <w:lvlText w:val="-"/>
      <w:lvlJc w:val="left"/>
      <w:pPr>
        <w:ind w:left="1068" w:hanging="360"/>
      </w:pPr>
      <w:rPr>
        <w:rFonts w:ascii="Tahoma" w:eastAsia="Times New Roman" w:hAnsi="Tahoma" w:cs="Tahoma"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31" w15:restartNumberingAfterBreak="0">
    <w:nsid w:val="3B2B23D0"/>
    <w:multiLevelType w:val="hybridMultilevel"/>
    <w:tmpl w:val="A3743830"/>
    <w:lvl w:ilvl="0" w:tplc="7EECC04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3CE440EA"/>
    <w:multiLevelType w:val="hybridMultilevel"/>
    <w:tmpl w:val="2B4A27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3D884427"/>
    <w:multiLevelType w:val="hybridMultilevel"/>
    <w:tmpl w:val="8460D2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3E796511"/>
    <w:multiLevelType w:val="hybridMultilevel"/>
    <w:tmpl w:val="FCCEF01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1855119"/>
    <w:multiLevelType w:val="hybridMultilevel"/>
    <w:tmpl w:val="D24EA098"/>
    <w:lvl w:ilvl="0" w:tplc="E7ECFBA4">
      <w:numFmt w:val="bullet"/>
      <w:lvlText w:val="-"/>
      <w:lvlJc w:val="left"/>
      <w:pPr>
        <w:ind w:left="1287" w:hanging="360"/>
      </w:pPr>
      <w:rPr>
        <w:rFonts w:ascii="Calibri" w:eastAsia="DengXian" w:hAnsi="Calibri" w:cs="Calibri"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15:restartNumberingAfterBreak="0">
    <w:nsid w:val="442638CF"/>
    <w:multiLevelType w:val="singleLevel"/>
    <w:tmpl w:val="66C4D7CE"/>
    <w:lvl w:ilvl="0">
      <w:start w:val="1"/>
      <w:numFmt w:val="bullet"/>
      <w:pStyle w:val="PROJEKT"/>
      <w:lvlText w:val=""/>
      <w:lvlJc w:val="left"/>
      <w:pPr>
        <w:tabs>
          <w:tab w:val="num" w:pos="360"/>
        </w:tabs>
        <w:ind w:left="360" w:hanging="360"/>
      </w:pPr>
      <w:rPr>
        <w:rFonts w:ascii="Symbol" w:hAnsi="Symbol" w:hint="default"/>
      </w:rPr>
    </w:lvl>
  </w:abstractNum>
  <w:abstractNum w:abstractNumId="38" w15:restartNumberingAfterBreak="0">
    <w:nsid w:val="45A932F0"/>
    <w:multiLevelType w:val="hybridMultilevel"/>
    <w:tmpl w:val="BA7CDE3A"/>
    <w:lvl w:ilvl="0" w:tplc="D522FFA0">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9" w15:restartNumberingAfterBreak="0">
    <w:nsid w:val="45CA19B4"/>
    <w:multiLevelType w:val="hybridMultilevel"/>
    <w:tmpl w:val="B2AE68CC"/>
    <w:lvl w:ilvl="0" w:tplc="D38C3848">
      <w:start w:val="1"/>
      <w:numFmt w:val="bullet"/>
      <w:lvlText w:val="-"/>
      <w:lvlJc w:val="left"/>
      <w:pPr>
        <w:ind w:left="720" w:hanging="360"/>
      </w:pPr>
      <w:rPr>
        <w:rFonts w:ascii="Tahoma" w:eastAsiaTheme="minorEastAsia"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46377D78"/>
    <w:multiLevelType w:val="hybridMultilevel"/>
    <w:tmpl w:val="0BF87DAA"/>
    <w:lvl w:ilvl="0" w:tplc="041A000F">
      <w:start w:val="1"/>
      <w:numFmt w:val="decimal"/>
      <w:lvlText w:val="%1."/>
      <w:lvlJc w:val="left"/>
      <w:pPr>
        <w:ind w:left="720" w:hanging="360"/>
      </w:pPr>
    </w:lvl>
    <w:lvl w:ilvl="1" w:tplc="452037F4">
      <w:start w:val="1"/>
      <w:numFmt w:val="lowerLetter"/>
      <w:lvlText w:val="%2."/>
      <w:lvlJc w:val="left"/>
      <w:pPr>
        <w:ind w:left="1440" w:hanging="360"/>
      </w:pPr>
      <w:rPr>
        <w:i w:val="0"/>
      </w:r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46B43228"/>
    <w:multiLevelType w:val="hybridMultilevel"/>
    <w:tmpl w:val="96AE2D8A"/>
    <w:lvl w:ilvl="0" w:tplc="A8F67EE4">
      <w:start w:val="1"/>
      <w:numFmt w:val="decimal"/>
      <w:lvlText w:val="%1."/>
      <w:lvlJc w:val="left"/>
      <w:pPr>
        <w:ind w:left="1407" w:hanging="480"/>
      </w:pPr>
      <w:rPr>
        <w:rFonts w:hint="default"/>
      </w:r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42" w15:restartNumberingAfterBreak="0">
    <w:nsid w:val="48A471BB"/>
    <w:multiLevelType w:val="hybridMultilevel"/>
    <w:tmpl w:val="D24C301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4BBA567E"/>
    <w:multiLevelType w:val="hybridMultilevel"/>
    <w:tmpl w:val="D7DA74EA"/>
    <w:lvl w:ilvl="0" w:tplc="46549B06">
      <w:numFmt w:val="bullet"/>
      <w:lvlText w:val="–"/>
      <w:lvlJc w:val="left"/>
      <w:pPr>
        <w:ind w:left="720" w:hanging="360"/>
      </w:pPr>
      <w:rPr>
        <w:rFonts w:ascii="Calibri" w:eastAsia="Times New Roman"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4C08202F"/>
    <w:multiLevelType w:val="hybridMultilevel"/>
    <w:tmpl w:val="0AB29442"/>
    <w:lvl w:ilvl="0" w:tplc="0415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45" w15:restartNumberingAfterBreak="0">
    <w:nsid w:val="4DA16B1A"/>
    <w:multiLevelType w:val="hybridMultilevel"/>
    <w:tmpl w:val="308E08F8"/>
    <w:lvl w:ilvl="0" w:tplc="6E9E1BF2">
      <w:start w:val="1"/>
      <w:numFmt w:val="decimal"/>
      <w:pStyle w:val="Stil1"/>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515616BE"/>
    <w:multiLevelType w:val="hybridMultilevel"/>
    <w:tmpl w:val="42C61D12"/>
    <w:lvl w:ilvl="0" w:tplc="7B46ABAE">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52D87881"/>
    <w:multiLevelType w:val="hybridMultilevel"/>
    <w:tmpl w:val="030E69D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5622144E"/>
    <w:multiLevelType w:val="hybridMultilevel"/>
    <w:tmpl w:val="B9EC43D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58A04045"/>
    <w:multiLevelType w:val="hybridMultilevel"/>
    <w:tmpl w:val="9418CE0C"/>
    <w:lvl w:ilvl="0" w:tplc="2DD49DF8">
      <w:start w:val="1"/>
      <w:numFmt w:val="decimal"/>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abstractNum w:abstractNumId="51" w15:restartNumberingAfterBreak="0">
    <w:nsid w:val="5A135EAD"/>
    <w:multiLevelType w:val="hybridMultilevel"/>
    <w:tmpl w:val="A8FAEA8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5ACD4155"/>
    <w:multiLevelType w:val="hybridMultilevel"/>
    <w:tmpl w:val="412233B2"/>
    <w:lvl w:ilvl="0" w:tplc="E006C612">
      <w:start w:val="3"/>
      <w:numFmt w:val="bullet"/>
      <w:lvlText w:val="•"/>
      <w:lvlJc w:val="left"/>
      <w:pPr>
        <w:ind w:left="1440" w:hanging="360"/>
      </w:pPr>
      <w:rPr>
        <w:rFonts w:ascii="Calibri" w:eastAsia="Times New Roman" w:hAnsi="Calibri" w:cs="Calibri"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3" w15:restartNumberingAfterBreak="0">
    <w:nsid w:val="5C655C56"/>
    <w:multiLevelType w:val="hybridMultilevel"/>
    <w:tmpl w:val="54CA1D3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327428"/>
    <w:multiLevelType w:val="hybridMultilevel"/>
    <w:tmpl w:val="0A76B4FA"/>
    <w:lvl w:ilvl="0" w:tplc="57BAD81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5EC03430"/>
    <w:multiLevelType w:val="hybridMultilevel"/>
    <w:tmpl w:val="B54EF1DC"/>
    <w:lvl w:ilvl="0" w:tplc="ACC6CB88">
      <w:start w:val="1"/>
      <w:numFmt w:val="decimal"/>
      <w:lvlText w:val="%1."/>
      <w:lvlJc w:val="left"/>
      <w:pPr>
        <w:ind w:left="720" w:hanging="360"/>
      </w:pPr>
      <w:rPr>
        <w:rFonts w:cs="Times New Roman"/>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7" w15:restartNumberingAfterBreak="0">
    <w:nsid w:val="607D6C3C"/>
    <w:multiLevelType w:val="multilevel"/>
    <w:tmpl w:val="601ED9F2"/>
    <w:lvl w:ilvl="0">
      <w:start w:val="1"/>
      <w:numFmt w:val="decimal"/>
      <w:pStyle w:val="Naslov1"/>
      <w:lvlText w:val="%1."/>
      <w:lvlJc w:val="left"/>
      <w:pPr>
        <w:ind w:left="5606" w:hanging="360"/>
      </w:pPr>
      <w:rPr>
        <w:rFonts w:hint="default"/>
      </w:rPr>
    </w:lvl>
    <w:lvl w:ilvl="1">
      <w:start w:val="1"/>
      <w:numFmt w:val="decimal"/>
      <w:pStyle w:val="Naslov2"/>
      <w:isLgl/>
      <w:lvlText w:val="%1.%2."/>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86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609F797C"/>
    <w:multiLevelType w:val="hybridMultilevel"/>
    <w:tmpl w:val="9EBAC3A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63B856CE"/>
    <w:multiLevelType w:val="hybridMultilevel"/>
    <w:tmpl w:val="CD40C08A"/>
    <w:lvl w:ilvl="0" w:tplc="0809001B">
      <w:start w:val="1"/>
      <w:numFmt w:val="lowerRoman"/>
      <w:lvlText w:val="%1."/>
      <w:lvlJc w:val="righ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0" w15:restartNumberingAfterBreak="0">
    <w:nsid w:val="66EA67BD"/>
    <w:multiLevelType w:val="hybridMultilevel"/>
    <w:tmpl w:val="02E67A20"/>
    <w:lvl w:ilvl="0" w:tplc="453C8BAE">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67EE66CF"/>
    <w:multiLevelType w:val="hybridMultilevel"/>
    <w:tmpl w:val="A0A08968"/>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62" w15:restartNumberingAfterBreak="0">
    <w:nsid w:val="684A2373"/>
    <w:multiLevelType w:val="hybridMultilevel"/>
    <w:tmpl w:val="69A2DE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3" w15:restartNumberingAfterBreak="0">
    <w:nsid w:val="694660F5"/>
    <w:multiLevelType w:val="hybridMultilevel"/>
    <w:tmpl w:val="11AC5A34"/>
    <w:lvl w:ilvl="0" w:tplc="0809001B">
      <w:start w:val="1"/>
      <w:numFmt w:val="lowerRoman"/>
      <w:lvlText w:val="%1."/>
      <w:lvlJc w:val="righ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6E130DA1"/>
    <w:multiLevelType w:val="hybridMultilevel"/>
    <w:tmpl w:val="087E2C86"/>
    <w:lvl w:ilvl="0" w:tplc="4C42EFE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65" w15:restartNumberingAfterBreak="0">
    <w:nsid w:val="6EDE0D49"/>
    <w:multiLevelType w:val="hybridMultilevel"/>
    <w:tmpl w:val="11AC5A34"/>
    <w:lvl w:ilvl="0" w:tplc="0809001B">
      <w:start w:val="1"/>
      <w:numFmt w:val="lowerRoman"/>
      <w:lvlText w:val="%1."/>
      <w:lvlJc w:val="righ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6F06131F"/>
    <w:multiLevelType w:val="hybridMultilevel"/>
    <w:tmpl w:val="61C88B68"/>
    <w:lvl w:ilvl="0" w:tplc="BD82BC4E">
      <w:start w:val="1"/>
      <w:numFmt w:val="bullet"/>
      <w:lvlText w:val="-"/>
      <w:lvlJc w:val="left"/>
      <w:pPr>
        <w:ind w:left="720" w:hanging="360"/>
      </w:pPr>
      <w:rPr>
        <w:rFonts w:ascii="Arial" w:eastAsia="Times New Roman" w:hAnsi="Arial" w:cs="Arial" w:hint="default"/>
        <w:b/>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76834986"/>
    <w:multiLevelType w:val="hybridMultilevel"/>
    <w:tmpl w:val="D45A2BFC"/>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68"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9" w15:restartNumberingAfterBreak="0">
    <w:nsid w:val="79BF5E17"/>
    <w:multiLevelType w:val="multilevel"/>
    <w:tmpl w:val="B70489FA"/>
    <w:lvl w:ilvl="0">
      <w:start w:val="1"/>
      <w:numFmt w:val="decimal"/>
      <w:pStyle w:val="Style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7AC703FD"/>
    <w:multiLevelType w:val="hybridMultilevel"/>
    <w:tmpl w:val="5792D928"/>
    <w:lvl w:ilvl="0" w:tplc="8B88423E">
      <w:start w:val="1"/>
      <w:numFmt w:val="decimal"/>
      <w:pStyle w:val="Naslov11"/>
      <w:lvlText w:val="1.%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2"/>
  </w:num>
  <w:num w:numId="2">
    <w:abstractNumId w:val="7"/>
  </w:num>
  <w:num w:numId="3">
    <w:abstractNumId w:val="70"/>
  </w:num>
  <w:num w:numId="4">
    <w:abstractNumId w:val="45"/>
  </w:num>
  <w:num w:numId="5">
    <w:abstractNumId w:val="11"/>
  </w:num>
  <w:num w:numId="6">
    <w:abstractNumId w:val="57"/>
  </w:num>
  <w:num w:numId="7">
    <w:abstractNumId w:val="13"/>
  </w:num>
  <w:num w:numId="8">
    <w:abstractNumId w:val="50"/>
  </w:num>
  <w:num w:numId="9">
    <w:abstractNumId w:val="2"/>
  </w:num>
  <w:num w:numId="10">
    <w:abstractNumId w:val="65"/>
  </w:num>
  <w:num w:numId="11">
    <w:abstractNumId w:val="66"/>
  </w:num>
  <w:num w:numId="12">
    <w:abstractNumId w:val="31"/>
  </w:num>
  <w:num w:numId="13">
    <w:abstractNumId w:val="68"/>
  </w:num>
  <w:num w:numId="14">
    <w:abstractNumId w:val="44"/>
  </w:num>
  <w:num w:numId="15">
    <w:abstractNumId w:val="59"/>
  </w:num>
  <w:num w:numId="16">
    <w:abstractNumId w:val="6"/>
  </w:num>
  <w:num w:numId="17">
    <w:abstractNumId w:val="14"/>
  </w:num>
  <w:num w:numId="18">
    <w:abstractNumId w:val="22"/>
  </w:num>
  <w:num w:numId="19">
    <w:abstractNumId w:val="64"/>
  </w:num>
  <w:num w:numId="20">
    <w:abstractNumId w:val="24"/>
  </w:num>
  <w:num w:numId="21">
    <w:abstractNumId w:val="54"/>
    <w:lvlOverride w:ilvl="0">
      <w:startOverride w:val="1"/>
    </w:lvlOverride>
  </w:num>
  <w:num w:numId="22">
    <w:abstractNumId w:val="36"/>
    <w:lvlOverride w:ilvl="0">
      <w:startOverride w:val="1"/>
    </w:lvlOverride>
  </w:num>
  <w:num w:numId="23">
    <w:abstractNumId w:val="15"/>
  </w:num>
  <w:num w:numId="24">
    <w:abstractNumId w:val="60"/>
  </w:num>
  <w:num w:numId="25">
    <w:abstractNumId w:val="47"/>
  </w:num>
  <w:num w:numId="26">
    <w:abstractNumId w:val="69"/>
  </w:num>
  <w:num w:numId="27">
    <w:abstractNumId w:val="37"/>
  </w:num>
  <w:num w:numId="28">
    <w:abstractNumId w:val="17"/>
  </w:num>
  <w:num w:numId="29">
    <w:abstractNumId w:val="0"/>
  </w:num>
  <w:num w:numId="30">
    <w:abstractNumId w:val="62"/>
  </w:num>
  <w:num w:numId="31">
    <w:abstractNumId w:val="48"/>
  </w:num>
  <w:num w:numId="32">
    <w:abstractNumId w:val="51"/>
  </w:num>
  <w:num w:numId="33">
    <w:abstractNumId w:val="34"/>
  </w:num>
  <w:num w:numId="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1"/>
  </w:num>
  <w:num w:numId="37">
    <w:abstractNumId w:val="25"/>
  </w:num>
  <w:num w:numId="38">
    <w:abstractNumId w:val="4"/>
  </w:num>
  <w:num w:numId="39">
    <w:abstractNumId w:val="21"/>
  </w:num>
  <w:num w:numId="40">
    <w:abstractNumId w:val="58"/>
  </w:num>
  <w:num w:numId="41">
    <w:abstractNumId w:val="23"/>
  </w:num>
  <w:num w:numId="42">
    <w:abstractNumId w:val="53"/>
  </w:num>
  <w:num w:numId="43">
    <w:abstractNumId w:val="42"/>
  </w:num>
  <w:num w:numId="44">
    <w:abstractNumId w:val="20"/>
  </w:num>
  <w:num w:numId="45">
    <w:abstractNumId w:val="33"/>
  </w:num>
  <w:num w:numId="46">
    <w:abstractNumId w:val="12"/>
  </w:num>
  <w:num w:numId="47">
    <w:abstractNumId w:val="3"/>
  </w:num>
  <w:num w:numId="48">
    <w:abstractNumId w:val="29"/>
  </w:num>
  <w:num w:numId="49">
    <w:abstractNumId w:val="30"/>
  </w:num>
  <w:num w:numId="50">
    <w:abstractNumId w:val="19"/>
  </w:num>
  <w:num w:numId="51">
    <w:abstractNumId w:val="46"/>
  </w:num>
  <w:num w:numId="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num>
  <w:num w:numId="54">
    <w:abstractNumId w:val="27"/>
  </w:num>
  <w:num w:numId="55">
    <w:abstractNumId w:val="9"/>
  </w:num>
  <w:num w:numId="56">
    <w:abstractNumId w:val="43"/>
  </w:num>
  <w:num w:numId="57">
    <w:abstractNumId w:val="55"/>
  </w:num>
  <w:num w:numId="58">
    <w:abstractNumId w:val="63"/>
  </w:num>
  <w:num w:numId="59">
    <w:abstractNumId w:val="18"/>
  </w:num>
  <w:num w:numId="60">
    <w:abstractNumId w:val="57"/>
  </w:num>
  <w:num w:numId="61">
    <w:abstractNumId w:val="61"/>
  </w:num>
  <w:num w:numId="62">
    <w:abstractNumId w:val="57"/>
  </w:num>
  <w:num w:numId="63">
    <w:abstractNumId w:val="41"/>
  </w:num>
  <w:num w:numId="64">
    <w:abstractNumId w:val="35"/>
  </w:num>
  <w:num w:numId="65">
    <w:abstractNumId w:val="49"/>
  </w:num>
  <w:num w:numId="66">
    <w:abstractNumId w:val="52"/>
  </w:num>
  <w:num w:numId="67">
    <w:abstractNumId w:val="40"/>
  </w:num>
  <w:num w:numId="68">
    <w:abstractNumId w:val="26"/>
  </w:num>
  <w:num w:numId="69">
    <w:abstractNumId w:val="10"/>
  </w:num>
  <w:num w:numId="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
  </w:num>
  <w:num w:numId="72">
    <w:abstractNumId w:val="38"/>
  </w:num>
  <w:num w:numId="73">
    <w:abstractNumId w:val="8"/>
  </w:num>
  <w:num w:numId="74">
    <w:abstractNumId w:val="67"/>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iljana Polić">
    <w15:presenceInfo w15:providerId="AD" w15:userId="S-1-5-21-375980336-2036188021-3303543104-21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4D2"/>
    <w:rsid w:val="000011E6"/>
    <w:rsid w:val="00002216"/>
    <w:rsid w:val="0000532C"/>
    <w:rsid w:val="00006AC2"/>
    <w:rsid w:val="000108FA"/>
    <w:rsid w:val="0001220C"/>
    <w:rsid w:val="00017979"/>
    <w:rsid w:val="000217A5"/>
    <w:rsid w:val="000224C6"/>
    <w:rsid w:val="00023288"/>
    <w:rsid w:val="000232FD"/>
    <w:rsid w:val="00027C67"/>
    <w:rsid w:val="000304E0"/>
    <w:rsid w:val="000318DE"/>
    <w:rsid w:val="000379D1"/>
    <w:rsid w:val="00043D7E"/>
    <w:rsid w:val="00046F98"/>
    <w:rsid w:val="0005234D"/>
    <w:rsid w:val="00056062"/>
    <w:rsid w:val="0005672D"/>
    <w:rsid w:val="00056EBB"/>
    <w:rsid w:val="00057F1A"/>
    <w:rsid w:val="00060A56"/>
    <w:rsid w:val="00061E98"/>
    <w:rsid w:val="000626F7"/>
    <w:rsid w:val="00067E09"/>
    <w:rsid w:val="00075372"/>
    <w:rsid w:val="000757B6"/>
    <w:rsid w:val="00077B35"/>
    <w:rsid w:val="00080610"/>
    <w:rsid w:val="00083F3D"/>
    <w:rsid w:val="0009010C"/>
    <w:rsid w:val="000926B0"/>
    <w:rsid w:val="0009511B"/>
    <w:rsid w:val="000954E7"/>
    <w:rsid w:val="0009554B"/>
    <w:rsid w:val="000A02E3"/>
    <w:rsid w:val="000A39F3"/>
    <w:rsid w:val="000A5CD0"/>
    <w:rsid w:val="000A5E1F"/>
    <w:rsid w:val="000A65E0"/>
    <w:rsid w:val="000A6C4D"/>
    <w:rsid w:val="000B37A0"/>
    <w:rsid w:val="000B3958"/>
    <w:rsid w:val="000C34A2"/>
    <w:rsid w:val="000C787C"/>
    <w:rsid w:val="000C7B47"/>
    <w:rsid w:val="000D5861"/>
    <w:rsid w:val="000D62FE"/>
    <w:rsid w:val="000E1AE6"/>
    <w:rsid w:val="000E365F"/>
    <w:rsid w:val="000E41C6"/>
    <w:rsid w:val="000E4CF7"/>
    <w:rsid w:val="000E655F"/>
    <w:rsid w:val="000F25ED"/>
    <w:rsid w:val="000F3C29"/>
    <w:rsid w:val="000F5B42"/>
    <w:rsid w:val="000F7616"/>
    <w:rsid w:val="00101688"/>
    <w:rsid w:val="00101DB1"/>
    <w:rsid w:val="0010673D"/>
    <w:rsid w:val="00111372"/>
    <w:rsid w:val="00113BF6"/>
    <w:rsid w:val="00114796"/>
    <w:rsid w:val="00117159"/>
    <w:rsid w:val="00122109"/>
    <w:rsid w:val="00122817"/>
    <w:rsid w:val="001336AA"/>
    <w:rsid w:val="0013652A"/>
    <w:rsid w:val="0014077D"/>
    <w:rsid w:val="00153F72"/>
    <w:rsid w:val="00170382"/>
    <w:rsid w:val="0017364F"/>
    <w:rsid w:val="00173DAD"/>
    <w:rsid w:val="001836CE"/>
    <w:rsid w:val="00183889"/>
    <w:rsid w:val="00192AA4"/>
    <w:rsid w:val="00195E0B"/>
    <w:rsid w:val="001962F2"/>
    <w:rsid w:val="001A2E54"/>
    <w:rsid w:val="001A372B"/>
    <w:rsid w:val="001A3D12"/>
    <w:rsid w:val="001A4547"/>
    <w:rsid w:val="001A72D2"/>
    <w:rsid w:val="001B7289"/>
    <w:rsid w:val="001C0124"/>
    <w:rsid w:val="001C269E"/>
    <w:rsid w:val="001C2BCA"/>
    <w:rsid w:val="001C453A"/>
    <w:rsid w:val="001C595D"/>
    <w:rsid w:val="001C7944"/>
    <w:rsid w:val="001C7B6D"/>
    <w:rsid w:val="001D51F4"/>
    <w:rsid w:val="001E0164"/>
    <w:rsid w:val="001E0FD7"/>
    <w:rsid w:val="001E1D54"/>
    <w:rsid w:val="001F3E4A"/>
    <w:rsid w:val="001F5652"/>
    <w:rsid w:val="001F762B"/>
    <w:rsid w:val="00200ADF"/>
    <w:rsid w:val="00206E55"/>
    <w:rsid w:val="00211517"/>
    <w:rsid w:val="00224669"/>
    <w:rsid w:val="002254D2"/>
    <w:rsid w:val="002278DB"/>
    <w:rsid w:val="00244CC6"/>
    <w:rsid w:val="00244D30"/>
    <w:rsid w:val="00250E35"/>
    <w:rsid w:val="0025131C"/>
    <w:rsid w:val="00252306"/>
    <w:rsid w:val="00263561"/>
    <w:rsid w:val="002657BF"/>
    <w:rsid w:val="0026715D"/>
    <w:rsid w:val="002679A7"/>
    <w:rsid w:val="00267F86"/>
    <w:rsid w:val="00271C7E"/>
    <w:rsid w:val="002735AC"/>
    <w:rsid w:val="00277903"/>
    <w:rsid w:val="0028261C"/>
    <w:rsid w:val="00283414"/>
    <w:rsid w:val="00284457"/>
    <w:rsid w:val="002860BD"/>
    <w:rsid w:val="00293966"/>
    <w:rsid w:val="00294A58"/>
    <w:rsid w:val="00294DE3"/>
    <w:rsid w:val="002A0867"/>
    <w:rsid w:val="002A29DF"/>
    <w:rsid w:val="002A5A78"/>
    <w:rsid w:val="002A60B5"/>
    <w:rsid w:val="002B3568"/>
    <w:rsid w:val="002B5C63"/>
    <w:rsid w:val="002B7257"/>
    <w:rsid w:val="002C26E9"/>
    <w:rsid w:val="002C501C"/>
    <w:rsid w:val="002C5818"/>
    <w:rsid w:val="002C69E0"/>
    <w:rsid w:val="002D1E68"/>
    <w:rsid w:val="002E1CC3"/>
    <w:rsid w:val="002E1DFB"/>
    <w:rsid w:val="002E3C91"/>
    <w:rsid w:val="002E403C"/>
    <w:rsid w:val="002E413B"/>
    <w:rsid w:val="002F57E3"/>
    <w:rsid w:val="003015FD"/>
    <w:rsid w:val="00301FE5"/>
    <w:rsid w:val="00304AD7"/>
    <w:rsid w:val="00306CD9"/>
    <w:rsid w:val="00307EE6"/>
    <w:rsid w:val="00316B7D"/>
    <w:rsid w:val="00316BCE"/>
    <w:rsid w:val="00321863"/>
    <w:rsid w:val="00325633"/>
    <w:rsid w:val="00326808"/>
    <w:rsid w:val="00326898"/>
    <w:rsid w:val="003313A7"/>
    <w:rsid w:val="00337A5A"/>
    <w:rsid w:val="00340D9A"/>
    <w:rsid w:val="00347232"/>
    <w:rsid w:val="00352CA0"/>
    <w:rsid w:val="0035456E"/>
    <w:rsid w:val="00356B3C"/>
    <w:rsid w:val="00361C0C"/>
    <w:rsid w:val="00361DEE"/>
    <w:rsid w:val="003620BD"/>
    <w:rsid w:val="00370A46"/>
    <w:rsid w:val="00376BE5"/>
    <w:rsid w:val="00377C18"/>
    <w:rsid w:val="00380075"/>
    <w:rsid w:val="003813D9"/>
    <w:rsid w:val="003852EA"/>
    <w:rsid w:val="0038638B"/>
    <w:rsid w:val="00386720"/>
    <w:rsid w:val="003910DC"/>
    <w:rsid w:val="00393D64"/>
    <w:rsid w:val="003942DE"/>
    <w:rsid w:val="00396BD6"/>
    <w:rsid w:val="003A12B0"/>
    <w:rsid w:val="003A37BF"/>
    <w:rsid w:val="003A3C7B"/>
    <w:rsid w:val="003A5FE2"/>
    <w:rsid w:val="003A73FF"/>
    <w:rsid w:val="003A7B6B"/>
    <w:rsid w:val="003A7FA5"/>
    <w:rsid w:val="003B0D67"/>
    <w:rsid w:val="003B5D41"/>
    <w:rsid w:val="003C5049"/>
    <w:rsid w:val="003C5735"/>
    <w:rsid w:val="003D05EA"/>
    <w:rsid w:val="003D0C16"/>
    <w:rsid w:val="003D0FD5"/>
    <w:rsid w:val="003D1B25"/>
    <w:rsid w:val="003D1DEE"/>
    <w:rsid w:val="003D35FC"/>
    <w:rsid w:val="003D7307"/>
    <w:rsid w:val="003D73AB"/>
    <w:rsid w:val="003E0B5E"/>
    <w:rsid w:val="003E0B98"/>
    <w:rsid w:val="003E421E"/>
    <w:rsid w:val="003E648E"/>
    <w:rsid w:val="003F1F61"/>
    <w:rsid w:val="003F2353"/>
    <w:rsid w:val="003F32B3"/>
    <w:rsid w:val="003F542F"/>
    <w:rsid w:val="00400498"/>
    <w:rsid w:val="00420526"/>
    <w:rsid w:val="00423BFF"/>
    <w:rsid w:val="00424996"/>
    <w:rsid w:val="0043240E"/>
    <w:rsid w:val="004324B3"/>
    <w:rsid w:val="00432D63"/>
    <w:rsid w:val="00440CE7"/>
    <w:rsid w:val="00441364"/>
    <w:rsid w:val="00443A6D"/>
    <w:rsid w:val="00444E02"/>
    <w:rsid w:val="004466F0"/>
    <w:rsid w:val="004551CB"/>
    <w:rsid w:val="004613F4"/>
    <w:rsid w:val="004639FB"/>
    <w:rsid w:val="00467228"/>
    <w:rsid w:val="00470A14"/>
    <w:rsid w:val="00472811"/>
    <w:rsid w:val="004728E5"/>
    <w:rsid w:val="00473071"/>
    <w:rsid w:val="00475AA2"/>
    <w:rsid w:val="00481ABA"/>
    <w:rsid w:val="0048240C"/>
    <w:rsid w:val="00482DE8"/>
    <w:rsid w:val="004845E4"/>
    <w:rsid w:val="00486351"/>
    <w:rsid w:val="00492922"/>
    <w:rsid w:val="00493593"/>
    <w:rsid w:val="00495AA7"/>
    <w:rsid w:val="00496724"/>
    <w:rsid w:val="004A2ABC"/>
    <w:rsid w:val="004B1BA3"/>
    <w:rsid w:val="004B2961"/>
    <w:rsid w:val="004B2EBC"/>
    <w:rsid w:val="004B4232"/>
    <w:rsid w:val="004B5428"/>
    <w:rsid w:val="004B55D2"/>
    <w:rsid w:val="004B674E"/>
    <w:rsid w:val="004C19CB"/>
    <w:rsid w:val="004C6BD4"/>
    <w:rsid w:val="004C6D4D"/>
    <w:rsid w:val="004D5657"/>
    <w:rsid w:val="004D5909"/>
    <w:rsid w:val="004E1E98"/>
    <w:rsid w:val="004E4D6B"/>
    <w:rsid w:val="004F10A3"/>
    <w:rsid w:val="004F2845"/>
    <w:rsid w:val="004F30D5"/>
    <w:rsid w:val="004F3D75"/>
    <w:rsid w:val="004F3DA1"/>
    <w:rsid w:val="004F3F47"/>
    <w:rsid w:val="00503592"/>
    <w:rsid w:val="00505920"/>
    <w:rsid w:val="00506287"/>
    <w:rsid w:val="00512EFC"/>
    <w:rsid w:val="005158D5"/>
    <w:rsid w:val="00515961"/>
    <w:rsid w:val="00526893"/>
    <w:rsid w:val="0052792C"/>
    <w:rsid w:val="005305FB"/>
    <w:rsid w:val="00531B9C"/>
    <w:rsid w:val="0054774B"/>
    <w:rsid w:val="0055562B"/>
    <w:rsid w:val="00555CB2"/>
    <w:rsid w:val="00557F8B"/>
    <w:rsid w:val="00562980"/>
    <w:rsid w:val="00563772"/>
    <w:rsid w:val="00563DFD"/>
    <w:rsid w:val="0056466B"/>
    <w:rsid w:val="00565C2A"/>
    <w:rsid w:val="005717E4"/>
    <w:rsid w:val="005717EA"/>
    <w:rsid w:val="005762CF"/>
    <w:rsid w:val="00577AAB"/>
    <w:rsid w:val="005834E4"/>
    <w:rsid w:val="0058718B"/>
    <w:rsid w:val="00596F39"/>
    <w:rsid w:val="005A05B9"/>
    <w:rsid w:val="005A28F0"/>
    <w:rsid w:val="005A2C50"/>
    <w:rsid w:val="005A3C50"/>
    <w:rsid w:val="005A3D3B"/>
    <w:rsid w:val="005A6DB9"/>
    <w:rsid w:val="005A7942"/>
    <w:rsid w:val="005B2C6B"/>
    <w:rsid w:val="005B5A57"/>
    <w:rsid w:val="005B6150"/>
    <w:rsid w:val="005C072A"/>
    <w:rsid w:val="005C0F73"/>
    <w:rsid w:val="005C4958"/>
    <w:rsid w:val="005C59E0"/>
    <w:rsid w:val="005C5A0D"/>
    <w:rsid w:val="005D0972"/>
    <w:rsid w:val="005D2175"/>
    <w:rsid w:val="005D4754"/>
    <w:rsid w:val="005D5E5F"/>
    <w:rsid w:val="005E4E75"/>
    <w:rsid w:val="005F22E3"/>
    <w:rsid w:val="005F4DE2"/>
    <w:rsid w:val="00601E39"/>
    <w:rsid w:val="00606A7B"/>
    <w:rsid w:val="006102B8"/>
    <w:rsid w:val="00610E4E"/>
    <w:rsid w:val="00611B60"/>
    <w:rsid w:val="0061323E"/>
    <w:rsid w:val="00615925"/>
    <w:rsid w:val="00615BC6"/>
    <w:rsid w:val="00615D69"/>
    <w:rsid w:val="00621C62"/>
    <w:rsid w:val="00623064"/>
    <w:rsid w:val="00627F7F"/>
    <w:rsid w:val="0063290A"/>
    <w:rsid w:val="0063298E"/>
    <w:rsid w:val="00633C8B"/>
    <w:rsid w:val="0063743E"/>
    <w:rsid w:val="00642A81"/>
    <w:rsid w:val="00645FDF"/>
    <w:rsid w:val="00647B86"/>
    <w:rsid w:val="00653564"/>
    <w:rsid w:val="006543CD"/>
    <w:rsid w:val="0065563F"/>
    <w:rsid w:val="00656592"/>
    <w:rsid w:val="00657099"/>
    <w:rsid w:val="006575ED"/>
    <w:rsid w:val="00660948"/>
    <w:rsid w:val="006617A1"/>
    <w:rsid w:val="00662853"/>
    <w:rsid w:val="006628D1"/>
    <w:rsid w:val="00662C5F"/>
    <w:rsid w:val="0066366C"/>
    <w:rsid w:val="00666474"/>
    <w:rsid w:val="006700D9"/>
    <w:rsid w:val="00670824"/>
    <w:rsid w:val="006747A1"/>
    <w:rsid w:val="00681843"/>
    <w:rsid w:val="00682394"/>
    <w:rsid w:val="00684CFD"/>
    <w:rsid w:val="006861C2"/>
    <w:rsid w:val="00687C55"/>
    <w:rsid w:val="006916E5"/>
    <w:rsid w:val="00691DDA"/>
    <w:rsid w:val="006945E5"/>
    <w:rsid w:val="00697976"/>
    <w:rsid w:val="006A6A45"/>
    <w:rsid w:val="006A7C8D"/>
    <w:rsid w:val="006B0E65"/>
    <w:rsid w:val="006B3381"/>
    <w:rsid w:val="006B3683"/>
    <w:rsid w:val="006B6A3C"/>
    <w:rsid w:val="006C0DFB"/>
    <w:rsid w:val="006C5C76"/>
    <w:rsid w:val="006D04AE"/>
    <w:rsid w:val="006D0C5E"/>
    <w:rsid w:val="006D0FF9"/>
    <w:rsid w:val="006D1002"/>
    <w:rsid w:val="006D46C5"/>
    <w:rsid w:val="006D7BF8"/>
    <w:rsid w:val="006E00D9"/>
    <w:rsid w:val="006E2733"/>
    <w:rsid w:val="006E52B2"/>
    <w:rsid w:val="006F10E8"/>
    <w:rsid w:val="006F3238"/>
    <w:rsid w:val="00702FB8"/>
    <w:rsid w:val="00703DD5"/>
    <w:rsid w:val="00704A9A"/>
    <w:rsid w:val="007055AD"/>
    <w:rsid w:val="0071043B"/>
    <w:rsid w:val="00713864"/>
    <w:rsid w:val="00714DD2"/>
    <w:rsid w:val="00720CF0"/>
    <w:rsid w:val="00720D80"/>
    <w:rsid w:val="0072432B"/>
    <w:rsid w:val="00724BC8"/>
    <w:rsid w:val="007253FD"/>
    <w:rsid w:val="00726ECB"/>
    <w:rsid w:val="007278F6"/>
    <w:rsid w:val="00734F3C"/>
    <w:rsid w:val="00742171"/>
    <w:rsid w:val="00743097"/>
    <w:rsid w:val="007444EC"/>
    <w:rsid w:val="00745ECE"/>
    <w:rsid w:val="0075091B"/>
    <w:rsid w:val="00753448"/>
    <w:rsid w:val="0075772E"/>
    <w:rsid w:val="00757E20"/>
    <w:rsid w:val="00762B61"/>
    <w:rsid w:val="00774765"/>
    <w:rsid w:val="00777530"/>
    <w:rsid w:val="0078120E"/>
    <w:rsid w:val="00785338"/>
    <w:rsid w:val="007854D7"/>
    <w:rsid w:val="00787AAD"/>
    <w:rsid w:val="00793597"/>
    <w:rsid w:val="007A10FC"/>
    <w:rsid w:val="007A5FC6"/>
    <w:rsid w:val="007B0A9D"/>
    <w:rsid w:val="007B2699"/>
    <w:rsid w:val="007D02FD"/>
    <w:rsid w:val="007D0A50"/>
    <w:rsid w:val="007D131E"/>
    <w:rsid w:val="007D3E5E"/>
    <w:rsid w:val="007D508E"/>
    <w:rsid w:val="007D6745"/>
    <w:rsid w:val="007D6C3C"/>
    <w:rsid w:val="007E6C1A"/>
    <w:rsid w:val="007F1E4A"/>
    <w:rsid w:val="007F24C7"/>
    <w:rsid w:val="007F2B16"/>
    <w:rsid w:val="007F78C7"/>
    <w:rsid w:val="008033B9"/>
    <w:rsid w:val="00804EDF"/>
    <w:rsid w:val="00806FF5"/>
    <w:rsid w:val="0080751A"/>
    <w:rsid w:val="00817219"/>
    <w:rsid w:val="00833BC5"/>
    <w:rsid w:val="0083420D"/>
    <w:rsid w:val="00837706"/>
    <w:rsid w:val="00845C47"/>
    <w:rsid w:val="00846F98"/>
    <w:rsid w:val="00850B0D"/>
    <w:rsid w:val="00850FB1"/>
    <w:rsid w:val="00851E50"/>
    <w:rsid w:val="00854910"/>
    <w:rsid w:val="00860603"/>
    <w:rsid w:val="008742B2"/>
    <w:rsid w:val="00876921"/>
    <w:rsid w:val="00877DF4"/>
    <w:rsid w:val="00880631"/>
    <w:rsid w:val="0088270F"/>
    <w:rsid w:val="00890C8F"/>
    <w:rsid w:val="00890D23"/>
    <w:rsid w:val="008A052D"/>
    <w:rsid w:val="008A1710"/>
    <w:rsid w:val="008A1928"/>
    <w:rsid w:val="008A1F46"/>
    <w:rsid w:val="008A5AFD"/>
    <w:rsid w:val="008B1D71"/>
    <w:rsid w:val="008C194E"/>
    <w:rsid w:val="008D13AE"/>
    <w:rsid w:val="008D1E8E"/>
    <w:rsid w:val="008D2D4D"/>
    <w:rsid w:val="008D443E"/>
    <w:rsid w:val="008D4532"/>
    <w:rsid w:val="008D5BE9"/>
    <w:rsid w:val="008D5C44"/>
    <w:rsid w:val="008E01C5"/>
    <w:rsid w:val="008E0C84"/>
    <w:rsid w:val="008E1B9C"/>
    <w:rsid w:val="008E59E0"/>
    <w:rsid w:val="008F0EC9"/>
    <w:rsid w:val="008F1154"/>
    <w:rsid w:val="008F1742"/>
    <w:rsid w:val="008F2268"/>
    <w:rsid w:val="008F2A68"/>
    <w:rsid w:val="008F3E9E"/>
    <w:rsid w:val="008F69E9"/>
    <w:rsid w:val="009120AC"/>
    <w:rsid w:val="00917F23"/>
    <w:rsid w:val="009273A1"/>
    <w:rsid w:val="009324DA"/>
    <w:rsid w:val="009415CC"/>
    <w:rsid w:val="009433BC"/>
    <w:rsid w:val="00946E0D"/>
    <w:rsid w:val="00952E3A"/>
    <w:rsid w:val="00956CA3"/>
    <w:rsid w:val="00956DBA"/>
    <w:rsid w:val="009609C1"/>
    <w:rsid w:val="00964374"/>
    <w:rsid w:val="009665F8"/>
    <w:rsid w:val="00981840"/>
    <w:rsid w:val="009841DE"/>
    <w:rsid w:val="00984814"/>
    <w:rsid w:val="00990A06"/>
    <w:rsid w:val="00993E8B"/>
    <w:rsid w:val="009A3459"/>
    <w:rsid w:val="009A5262"/>
    <w:rsid w:val="009A5F46"/>
    <w:rsid w:val="009B2DA2"/>
    <w:rsid w:val="009B42D1"/>
    <w:rsid w:val="009B45E8"/>
    <w:rsid w:val="009C1016"/>
    <w:rsid w:val="009C1107"/>
    <w:rsid w:val="009C370F"/>
    <w:rsid w:val="009C4157"/>
    <w:rsid w:val="009D0D74"/>
    <w:rsid w:val="009E69AC"/>
    <w:rsid w:val="009F1B70"/>
    <w:rsid w:val="009F21E6"/>
    <w:rsid w:val="009F31FB"/>
    <w:rsid w:val="00A04457"/>
    <w:rsid w:val="00A077CE"/>
    <w:rsid w:val="00A115DB"/>
    <w:rsid w:val="00A12037"/>
    <w:rsid w:val="00A25517"/>
    <w:rsid w:val="00A3094E"/>
    <w:rsid w:val="00A34942"/>
    <w:rsid w:val="00A355C5"/>
    <w:rsid w:val="00A4080D"/>
    <w:rsid w:val="00A51418"/>
    <w:rsid w:val="00A51D0A"/>
    <w:rsid w:val="00A520D9"/>
    <w:rsid w:val="00A5250E"/>
    <w:rsid w:val="00A54869"/>
    <w:rsid w:val="00A576C9"/>
    <w:rsid w:val="00A62262"/>
    <w:rsid w:val="00A62520"/>
    <w:rsid w:val="00A74D1D"/>
    <w:rsid w:val="00A80444"/>
    <w:rsid w:val="00A825AF"/>
    <w:rsid w:val="00A83A29"/>
    <w:rsid w:val="00A86CE2"/>
    <w:rsid w:val="00A93525"/>
    <w:rsid w:val="00A9665B"/>
    <w:rsid w:val="00AA31A3"/>
    <w:rsid w:val="00AA7E08"/>
    <w:rsid w:val="00AB2B7F"/>
    <w:rsid w:val="00AC114C"/>
    <w:rsid w:val="00AC13EA"/>
    <w:rsid w:val="00AC21AF"/>
    <w:rsid w:val="00AC613B"/>
    <w:rsid w:val="00AC64B0"/>
    <w:rsid w:val="00AC76D5"/>
    <w:rsid w:val="00AD3ED4"/>
    <w:rsid w:val="00AD73DE"/>
    <w:rsid w:val="00AE55AC"/>
    <w:rsid w:val="00AF0671"/>
    <w:rsid w:val="00AF2265"/>
    <w:rsid w:val="00AF3710"/>
    <w:rsid w:val="00AF39E9"/>
    <w:rsid w:val="00AF4BDB"/>
    <w:rsid w:val="00B007A2"/>
    <w:rsid w:val="00B03711"/>
    <w:rsid w:val="00B037E8"/>
    <w:rsid w:val="00B04CD2"/>
    <w:rsid w:val="00B10A64"/>
    <w:rsid w:val="00B129DB"/>
    <w:rsid w:val="00B14D60"/>
    <w:rsid w:val="00B15DB4"/>
    <w:rsid w:val="00B27CC7"/>
    <w:rsid w:val="00B30372"/>
    <w:rsid w:val="00B3564C"/>
    <w:rsid w:val="00B35947"/>
    <w:rsid w:val="00B430A8"/>
    <w:rsid w:val="00B461C8"/>
    <w:rsid w:val="00B533F2"/>
    <w:rsid w:val="00B54AAF"/>
    <w:rsid w:val="00B57576"/>
    <w:rsid w:val="00B5799F"/>
    <w:rsid w:val="00B6314D"/>
    <w:rsid w:val="00B6457C"/>
    <w:rsid w:val="00B65A23"/>
    <w:rsid w:val="00B71064"/>
    <w:rsid w:val="00B73309"/>
    <w:rsid w:val="00B8013D"/>
    <w:rsid w:val="00B807D5"/>
    <w:rsid w:val="00B84A9E"/>
    <w:rsid w:val="00B8752D"/>
    <w:rsid w:val="00B910C9"/>
    <w:rsid w:val="00B92FA8"/>
    <w:rsid w:val="00B96C78"/>
    <w:rsid w:val="00BA03A6"/>
    <w:rsid w:val="00BA0CAB"/>
    <w:rsid w:val="00BA3BC1"/>
    <w:rsid w:val="00BA3E9B"/>
    <w:rsid w:val="00BA713D"/>
    <w:rsid w:val="00BB0A71"/>
    <w:rsid w:val="00BC0782"/>
    <w:rsid w:val="00BC164D"/>
    <w:rsid w:val="00BC534A"/>
    <w:rsid w:val="00BC5681"/>
    <w:rsid w:val="00BD315F"/>
    <w:rsid w:val="00BD5102"/>
    <w:rsid w:val="00BE3561"/>
    <w:rsid w:val="00BE39A2"/>
    <w:rsid w:val="00C05599"/>
    <w:rsid w:val="00C06CCF"/>
    <w:rsid w:val="00C07AB7"/>
    <w:rsid w:val="00C13B13"/>
    <w:rsid w:val="00C14FB8"/>
    <w:rsid w:val="00C22BC9"/>
    <w:rsid w:val="00C26213"/>
    <w:rsid w:val="00C27AC0"/>
    <w:rsid w:val="00C312DB"/>
    <w:rsid w:val="00C412D9"/>
    <w:rsid w:val="00C44988"/>
    <w:rsid w:val="00C457B0"/>
    <w:rsid w:val="00C461EE"/>
    <w:rsid w:val="00C509C3"/>
    <w:rsid w:val="00C55716"/>
    <w:rsid w:val="00C61B56"/>
    <w:rsid w:val="00C659E0"/>
    <w:rsid w:val="00C66260"/>
    <w:rsid w:val="00C66D2A"/>
    <w:rsid w:val="00C67476"/>
    <w:rsid w:val="00C70253"/>
    <w:rsid w:val="00C72657"/>
    <w:rsid w:val="00C75EA4"/>
    <w:rsid w:val="00C806C0"/>
    <w:rsid w:val="00C87849"/>
    <w:rsid w:val="00C907CE"/>
    <w:rsid w:val="00CA117B"/>
    <w:rsid w:val="00CA22CE"/>
    <w:rsid w:val="00CA324A"/>
    <w:rsid w:val="00CA4F51"/>
    <w:rsid w:val="00CA5594"/>
    <w:rsid w:val="00CB2AF5"/>
    <w:rsid w:val="00CB429D"/>
    <w:rsid w:val="00CB4315"/>
    <w:rsid w:val="00CB47E7"/>
    <w:rsid w:val="00CB4E9D"/>
    <w:rsid w:val="00CC29CE"/>
    <w:rsid w:val="00CC2D16"/>
    <w:rsid w:val="00CC4232"/>
    <w:rsid w:val="00CD4626"/>
    <w:rsid w:val="00CD5097"/>
    <w:rsid w:val="00CD6B7F"/>
    <w:rsid w:val="00CE1206"/>
    <w:rsid w:val="00CE3654"/>
    <w:rsid w:val="00CE5B6D"/>
    <w:rsid w:val="00CE608B"/>
    <w:rsid w:val="00CF3942"/>
    <w:rsid w:val="00CF49B4"/>
    <w:rsid w:val="00CF78D3"/>
    <w:rsid w:val="00D00846"/>
    <w:rsid w:val="00D00D1E"/>
    <w:rsid w:val="00D052A1"/>
    <w:rsid w:val="00D06E37"/>
    <w:rsid w:val="00D1009F"/>
    <w:rsid w:val="00D16879"/>
    <w:rsid w:val="00D24C3D"/>
    <w:rsid w:val="00D25597"/>
    <w:rsid w:val="00D40224"/>
    <w:rsid w:val="00D44F66"/>
    <w:rsid w:val="00D45A59"/>
    <w:rsid w:val="00D4625C"/>
    <w:rsid w:val="00D4783C"/>
    <w:rsid w:val="00D47C2A"/>
    <w:rsid w:val="00D52566"/>
    <w:rsid w:val="00D539F4"/>
    <w:rsid w:val="00D54757"/>
    <w:rsid w:val="00D56A3E"/>
    <w:rsid w:val="00D626C5"/>
    <w:rsid w:val="00D62E8F"/>
    <w:rsid w:val="00D70F6D"/>
    <w:rsid w:val="00D76129"/>
    <w:rsid w:val="00D771CC"/>
    <w:rsid w:val="00D821EE"/>
    <w:rsid w:val="00D83A49"/>
    <w:rsid w:val="00D83CAE"/>
    <w:rsid w:val="00D86284"/>
    <w:rsid w:val="00D94438"/>
    <w:rsid w:val="00D945D4"/>
    <w:rsid w:val="00D94723"/>
    <w:rsid w:val="00DA1800"/>
    <w:rsid w:val="00DA57CE"/>
    <w:rsid w:val="00DA6416"/>
    <w:rsid w:val="00DA65A2"/>
    <w:rsid w:val="00DA77CA"/>
    <w:rsid w:val="00DC0FF4"/>
    <w:rsid w:val="00DC33EF"/>
    <w:rsid w:val="00DC3A72"/>
    <w:rsid w:val="00DD1265"/>
    <w:rsid w:val="00DD2007"/>
    <w:rsid w:val="00DD57C8"/>
    <w:rsid w:val="00DD7764"/>
    <w:rsid w:val="00DE28C1"/>
    <w:rsid w:val="00DE5C77"/>
    <w:rsid w:val="00DE645D"/>
    <w:rsid w:val="00DF4626"/>
    <w:rsid w:val="00DF785D"/>
    <w:rsid w:val="00E00AD5"/>
    <w:rsid w:val="00E05DDD"/>
    <w:rsid w:val="00E0646A"/>
    <w:rsid w:val="00E108E8"/>
    <w:rsid w:val="00E10927"/>
    <w:rsid w:val="00E11C90"/>
    <w:rsid w:val="00E13A75"/>
    <w:rsid w:val="00E155C7"/>
    <w:rsid w:val="00E247AB"/>
    <w:rsid w:val="00E2480A"/>
    <w:rsid w:val="00E24AFF"/>
    <w:rsid w:val="00E2559A"/>
    <w:rsid w:val="00E2584D"/>
    <w:rsid w:val="00E30EE9"/>
    <w:rsid w:val="00E30F36"/>
    <w:rsid w:val="00E31456"/>
    <w:rsid w:val="00E35E7E"/>
    <w:rsid w:val="00E45676"/>
    <w:rsid w:val="00E50F6F"/>
    <w:rsid w:val="00E51309"/>
    <w:rsid w:val="00E53418"/>
    <w:rsid w:val="00E60276"/>
    <w:rsid w:val="00E67AC2"/>
    <w:rsid w:val="00E70A87"/>
    <w:rsid w:val="00E907D6"/>
    <w:rsid w:val="00E957A9"/>
    <w:rsid w:val="00E96EEC"/>
    <w:rsid w:val="00E97227"/>
    <w:rsid w:val="00EA1AA1"/>
    <w:rsid w:val="00EA7FDB"/>
    <w:rsid w:val="00EB02F2"/>
    <w:rsid w:val="00EB159D"/>
    <w:rsid w:val="00EB181A"/>
    <w:rsid w:val="00EB34EC"/>
    <w:rsid w:val="00EB5C19"/>
    <w:rsid w:val="00EB5EC8"/>
    <w:rsid w:val="00EB6D53"/>
    <w:rsid w:val="00EC7691"/>
    <w:rsid w:val="00EC7997"/>
    <w:rsid w:val="00EE4FC8"/>
    <w:rsid w:val="00EE769C"/>
    <w:rsid w:val="00EF22B7"/>
    <w:rsid w:val="00EF43C1"/>
    <w:rsid w:val="00EF47DE"/>
    <w:rsid w:val="00EF6DC5"/>
    <w:rsid w:val="00F054C6"/>
    <w:rsid w:val="00F108E2"/>
    <w:rsid w:val="00F11349"/>
    <w:rsid w:val="00F1169D"/>
    <w:rsid w:val="00F1719F"/>
    <w:rsid w:val="00F325BB"/>
    <w:rsid w:val="00F349E6"/>
    <w:rsid w:val="00F408AD"/>
    <w:rsid w:val="00F40BD6"/>
    <w:rsid w:val="00F40F12"/>
    <w:rsid w:val="00F51199"/>
    <w:rsid w:val="00F542F6"/>
    <w:rsid w:val="00F55570"/>
    <w:rsid w:val="00F61E78"/>
    <w:rsid w:val="00F6321D"/>
    <w:rsid w:val="00F63494"/>
    <w:rsid w:val="00F6429C"/>
    <w:rsid w:val="00F6592C"/>
    <w:rsid w:val="00F66DBC"/>
    <w:rsid w:val="00F70A1A"/>
    <w:rsid w:val="00F7282E"/>
    <w:rsid w:val="00F7566E"/>
    <w:rsid w:val="00F80177"/>
    <w:rsid w:val="00F818BF"/>
    <w:rsid w:val="00F82867"/>
    <w:rsid w:val="00F9283C"/>
    <w:rsid w:val="00F97F13"/>
    <w:rsid w:val="00F97F60"/>
    <w:rsid w:val="00FA2E2B"/>
    <w:rsid w:val="00FA49B0"/>
    <w:rsid w:val="00FA7334"/>
    <w:rsid w:val="00FA794C"/>
    <w:rsid w:val="00FB21CC"/>
    <w:rsid w:val="00FB28B0"/>
    <w:rsid w:val="00FB4898"/>
    <w:rsid w:val="00FB7292"/>
    <w:rsid w:val="00FC3CF7"/>
    <w:rsid w:val="00FC542D"/>
    <w:rsid w:val="00FD1F39"/>
    <w:rsid w:val="00FD2EAF"/>
    <w:rsid w:val="00FE1D26"/>
    <w:rsid w:val="00FE2C78"/>
    <w:rsid w:val="00FE398A"/>
    <w:rsid w:val="00FE42A3"/>
    <w:rsid w:val="00FF06D2"/>
    <w:rsid w:val="00FF1C58"/>
    <w:rsid w:val="00FF20AF"/>
    <w:rsid w:val="00FF419F"/>
    <w:rsid w:val="00FF79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2DF5430"/>
  <w15:docId w15:val="{E03D01E2-E10B-44F3-A93A-8B08FDC5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CF7"/>
    <w:pPr>
      <w:spacing w:after="0" w:line="240" w:lineRule="auto"/>
    </w:pPr>
    <w:rPr>
      <w:rFonts w:eastAsia="Times New Roman" w:cs="Arial"/>
      <w:sz w:val="20"/>
      <w:szCs w:val="20"/>
      <w:lang w:val="sl-SI" w:eastAsia="sl-SI"/>
    </w:rPr>
  </w:style>
  <w:style w:type="paragraph" w:styleId="Naslov1">
    <w:name w:val="heading 1"/>
    <w:aliases w:val="Numbered - 1,1.,Chapitre"/>
    <w:basedOn w:val="Normal"/>
    <w:next w:val="Normal"/>
    <w:link w:val="Naslov1Char"/>
    <w:uiPriority w:val="99"/>
    <w:qFormat/>
    <w:rsid w:val="00E247AB"/>
    <w:pPr>
      <w:keepNext/>
      <w:keepLines/>
      <w:numPr>
        <w:numId w:val="6"/>
      </w:numPr>
      <w:spacing w:before="240"/>
      <w:outlineLvl w:val="0"/>
    </w:pPr>
    <w:rPr>
      <w:rFonts w:asciiTheme="majorHAnsi" w:eastAsiaTheme="majorEastAsia" w:hAnsiTheme="majorHAnsi" w:cstheme="majorBidi"/>
      <w:b/>
      <w:color w:val="000000" w:themeColor="text1"/>
      <w:sz w:val="32"/>
      <w:szCs w:val="32"/>
    </w:rPr>
  </w:style>
  <w:style w:type="paragraph" w:styleId="Naslov2">
    <w:name w:val="heading 2"/>
    <w:aliases w:val="(SubSection),H2,sous-chapitre"/>
    <w:basedOn w:val="Normal"/>
    <w:next w:val="Normal"/>
    <w:link w:val="Naslov2Char"/>
    <w:uiPriority w:val="99"/>
    <w:unhideWhenUsed/>
    <w:qFormat/>
    <w:rsid w:val="002C69E0"/>
    <w:pPr>
      <w:keepNext/>
      <w:keepLines/>
      <w:numPr>
        <w:ilvl w:val="1"/>
        <w:numId w:val="6"/>
      </w:numPr>
      <w:spacing w:before="40" w:after="240"/>
      <w:outlineLvl w:val="1"/>
    </w:pPr>
    <w:rPr>
      <w:rFonts w:asciiTheme="majorHAnsi" w:eastAsiaTheme="majorEastAsia" w:hAnsiTheme="majorHAnsi" w:cstheme="majorBidi"/>
      <w:b/>
      <w:caps/>
      <w:color w:val="1F4E79" w:themeColor="accent1" w:themeShade="80"/>
      <w:sz w:val="22"/>
      <w:szCs w:val="22"/>
    </w:rPr>
  </w:style>
  <w:style w:type="paragraph" w:styleId="Naslov3">
    <w:name w:val="heading 3"/>
    <w:aliases w:val="1.1.1.,Heading 3 Char Char,Char8"/>
    <w:basedOn w:val="Normal"/>
    <w:next w:val="Normal"/>
    <w:link w:val="Naslov3Char"/>
    <w:uiPriority w:val="99"/>
    <w:unhideWhenUsed/>
    <w:qFormat/>
    <w:rsid w:val="005158D5"/>
    <w:pPr>
      <w:keepNext/>
      <w:keepLines/>
      <w:spacing w:before="40"/>
      <w:outlineLvl w:val="2"/>
    </w:pPr>
    <w:rPr>
      <w:rFonts w:asciiTheme="majorHAnsi" w:eastAsiaTheme="majorEastAsia" w:hAnsiTheme="majorHAnsi" w:cstheme="majorBidi"/>
      <w:b/>
      <w:szCs w:val="24"/>
    </w:rPr>
  </w:style>
  <w:style w:type="paragraph" w:styleId="Naslov4">
    <w:name w:val="heading 4"/>
    <w:aliases w:val="Izjave,Naslov 4 Char Char,1.1.2.,1.a"/>
    <w:basedOn w:val="Normal"/>
    <w:next w:val="Normal"/>
    <w:link w:val="Naslov4Char"/>
    <w:uiPriority w:val="99"/>
    <w:unhideWhenUsed/>
    <w:qFormat/>
    <w:rsid w:val="00E247AB"/>
    <w:pPr>
      <w:keepNext/>
      <w:keepLines/>
      <w:spacing w:before="40"/>
      <w:outlineLvl w:val="3"/>
    </w:pPr>
    <w:rPr>
      <w:rFonts w:asciiTheme="majorHAnsi" w:eastAsiaTheme="majorEastAsia" w:hAnsiTheme="majorHAnsi" w:cstheme="majorBidi"/>
      <w:i/>
      <w:iCs/>
      <w:color w:val="2E74B5" w:themeColor="accent1" w:themeShade="BF"/>
    </w:rPr>
  </w:style>
  <w:style w:type="paragraph" w:styleId="Naslov5">
    <w:name w:val="heading 5"/>
    <w:aliases w:val="1.1.1.1.,1.B. TABLICE"/>
    <w:basedOn w:val="Normal"/>
    <w:next w:val="Normal"/>
    <w:link w:val="Naslov5Char"/>
    <w:uiPriority w:val="99"/>
    <w:qFormat/>
    <w:rsid w:val="00CE5B6D"/>
    <w:pPr>
      <w:spacing w:before="240" w:after="60"/>
      <w:outlineLvl w:val="4"/>
    </w:pPr>
    <w:rPr>
      <w:b/>
      <w:bCs/>
      <w:i/>
      <w:iCs/>
      <w:sz w:val="26"/>
      <w:szCs w:val="26"/>
      <w:lang w:val="hr-HR" w:eastAsia="en-US"/>
    </w:rPr>
  </w:style>
  <w:style w:type="paragraph" w:styleId="Naslov6">
    <w:name w:val="heading 6"/>
    <w:basedOn w:val="Normal"/>
    <w:next w:val="Normal"/>
    <w:link w:val="Naslov6Char"/>
    <w:unhideWhenUsed/>
    <w:qFormat/>
    <w:rsid w:val="00CE5B6D"/>
    <w:pPr>
      <w:keepNext/>
      <w:keepLines/>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CE5B6D"/>
    <w:pPr>
      <w:keepNext/>
      <w:keepLines/>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nhideWhenUsed/>
    <w:qFormat/>
    <w:rsid w:val="00CE5B6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nhideWhenUsed/>
    <w:qFormat/>
    <w:rsid w:val="00CE5B6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Znak, Znak, Char Char Char Char Char Char Char Char Char Char Char Char Char Char Char Char Char Char Char Char Char Char Char Char Char Char Char Char Char Char Char Char Char Char Char Char Char Char Char Char Char Char Char Char Char Char"/>
    <w:basedOn w:val="Normal"/>
    <w:link w:val="ZaglavljeChar"/>
    <w:uiPriority w:val="99"/>
    <w:rsid w:val="002254D2"/>
    <w:pPr>
      <w:tabs>
        <w:tab w:val="center" w:pos="4536"/>
        <w:tab w:val="right" w:pos="9072"/>
      </w:tabs>
    </w:pPr>
    <w:rPr>
      <w:sz w:val="24"/>
      <w:szCs w:val="24"/>
      <w:lang w:val="en-GB"/>
    </w:rPr>
  </w:style>
  <w:style w:type="character" w:customStyle="1" w:styleId="ZaglavljeChar">
    <w:name w:val="Zaglavlje Char"/>
    <w:aliases w:val="Znak Char, Znak Char"/>
    <w:basedOn w:val="Zadanifontodlomka"/>
    <w:link w:val="Zaglavlje"/>
    <w:uiPriority w:val="99"/>
    <w:rsid w:val="002254D2"/>
    <w:rPr>
      <w:rFonts w:eastAsia="Times New Roman" w:cs="Arial"/>
      <w:sz w:val="24"/>
      <w:szCs w:val="24"/>
      <w:lang w:val="en-GB" w:eastAsia="sl-SI"/>
    </w:rPr>
  </w:style>
  <w:style w:type="paragraph" w:styleId="Podnoje">
    <w:name w:val="footer"/>
    <w:basedOn w:val="Normal"/>
    <w:link w:val="PodnojeChar"/>
    <w:uiPriority w:val="99"/>
    <w:rsid w:val="002254D2"/>
    <w:pPr>
      <w:tabs>
        <w:tab w:val="center" w:pos="4536"/>
        <w:tab w:val="right" w:pos="9072"/>
      </w:tabs>
    </w:pPr>
    <w:rPr>
      <w:lang w:val="hr-HR" w:eastAsia="en-US"/>
    </w:rPr>
  </w:style>
  <w:style w:type="character" w:customStyle="1" w:styleId="PodnojeChar">
    <w:name w:val="Podnožje Char"/>
    <w:basedOn w:val="Zadanifontodlomka"/>
    <w:link w:val="Podnoje"/>
    <w:uiPriority w:val="99"/>
    <w:rsid w:val="002254D2"/>
    <w:rPr>
      <w:rFonts w:eastAsia="Times New Roman" w:cs="Arial"/>
      <w:sz w:val="20"/>
      <w:szCs w:val="20"/>
    </w:rPr>
  </w:style>
  <w:style w:type="table" w:styleId="Reetkatablice">
    <w:name w:val="Table Grid"/>
    <w:basedOn w:val="Obinatablica"/>
    <w:uiPriority w:val="99"/>
    <w:rsid w:val="00225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rsid w:val="00E247AB"/>
    <w:rPr>
      <w:color w:val="0000FF"/>
      <w:u w:val="single"/>
    </w:rPr>
  </w:style>
  <w:style w:type="character" w:styleId="Referencakomentara">
    <w:name w:val="annotation reference"/>
    <w:basedOn w:val="Zadanifontodlomka"/>
    <w:uiPriority w:val="99"/>
    <w:rsid w:val="00E247AB"/>
    <w:rPr>
      <w:sz w:val="16"/>
      <w:szCs w:val="16"/>
    </w:rPr>
  </w:style>
  <w:style w:type="paragraph" w:styleId="Tekstkomentara">
    <w:name w:val="annotation text"/>
    <w:basedOn w:val="Normal"/>
    <w:link w:val="TekstkomentaraChar"/>
    <w:uiPriority w:val="99"/>
    <w:rsid w:val="00E247AB"/>
    <w:pPr>
      <w:spacing w:after="200"/>
    </w:pPr>
    <w:rPr>
      <w:rFonts w:ascii="Calibri" w:hAnsi="Calibri" w:cs="Calibri"/>
      <w:lang w:val="hr-HR" w:eastAsia="en-US"/>
    </w:rPr>
  </w:style>
  <w:style w:type="character" w:customStyle="1" w:styleId="TekstkomentaraChar">
    <w:name w:val="Tekst komentara Char"/>
    <w:basedOn w:val="Zadanifontodlomka"/>
    <w:link w:val="Tekstkomentara"/>
    <w:uiPriority w:val="99"/>
    <w:rsid w:val="00E247AB"/>
    <w:rPr>
      <w:rFonts w:ascii="Calibri" w:eastAsia="Times New Roman" w:hAnsi="Calibri" w:cs="Calibri"/>
      <w:sz w:val="20"/>
      <w:szCs w:val="20"/>
    </w:rPr>
  </w:style>
  <w:style w:type="paragraph" w:styleId="Odlomakpopisa">
    <w:name w:val="List Paragraph"/>
    <w:aliases w:val="Heading 12,heading 1,naslov 1,Naslov 12,Graf,Graf1,Graf2,Graf3,Graf4,Graf5,Graf6,Graf7,Graf8,Graf9,Graf10,Graf11,Graf12,Graf13,Graf14,Graf15,Graf16,Graf17,Graf18,Graf19,Naslov 11,Heading 11,Heading 111,Naslov 11 Char Char Char Char,lp1,2"/>
    <w:basedOn w:val="Normal"/>
    <w:link w:val="OdlomakpopisaChar"/>
    <w:uiPriority w:val="99"/>
    <w:qFormat/>
    <w:rsid w:val="00E247AB"/>
    <w:pPr>
      <w:ind w:left="720"/>
    </w:pPr>
  </w:style>
  <w:style w:type="character" w:customStyle="1" w:styleId="OdlomakpopisaChar">
    <w:name w:val="Odlomak popisa Char"/>
    <w:aliases w:val="Heading 12 Char,heading 1 Char,naslov 1 Char,Naslov 12 Char,Graf Char,Graf1 Char,Graf2 Char,Graf3 Char,Graf4 Char,Graf5 Char,Graf6 Char,Graf7 Char,Graf8 Char,Graf9 Char,Graf10 Char,Graf11 Char,Graf12 Char,Graf13 Char,Graf14 Char"/>
    <w:basedOn w:val="Zadanifontodlomka"/>
    <w:link w:val="Odlomakpopisa"/>
    <w:uiPriority w:val="99"/>
    <w:qFormat/>
    <w:locked/>
    <w:rsid w:val="00E247AB"/>
    <w:rPr>
      <w:rFonts w:eastAsia="Times New Roman" w:cs="Arial"/>
      <w:sz w:val="20"/>
      <w:szCs w:val="20"/>
      <w:lang w:val="sl-SI" w:eastAsia="sl-SI"/>
    </w:rPr>
  </w:style>
  <w:style w:type="paragraph" w:customStyle="1" w:styleId="Stil2">
    <w:name w:val="Stil2"/>
    <w:basedOn w:val="Normal"/>
    <w:qFormat/>
    <w:rsid w:val="00E247AB"/>
    <w:pPr>
      <w:spacing w:line="288" w:lineRule="auto"/>
      <w:jc w:val="both"/>
    </w:pPr>
    <w:rPr>
      <w:rFonts w:ascii="Calibri" w:hAnsi="Calibri" w:cs="Times New Roman"/>
      <w:lang w:val="hr-HR" w:eastAsia="hr-HR"/>
    </w:rPr>
  </w:style>
  <w:style w:type="paragraph" w:customStyle="1" w:styleId="Naslov11">
    <w:name w:val="Naslov 1.1"/>
    <w:basedOn w:val="Normal"/>
    <w:link w:val="Naslov11Char"/>
    <w:qFormat/>
    <w:rsid w:val="00E247AB"/>
    <w:pPr>
      <w:keepNext/>
      <w:numPr>
        <w:numId w:val="3"/>
      </w:numPr>
      <w:spacing w:before="120" w:after="120"/>
      <w:ind w:right="272"/>
      <w:jc w:val="both"/>
    </w:pPr>
    <w:rPr>
      <w:rFonts w:ascii="Calibri" w:hAnsi="Calibri" w:cs="Calibri"/>
      <w:b/>
      <w:bCs/>
      <w:caps/>
      <w:color w:val="003399"/>
      <w:lang w:val="hr-HR"/>
    </w:rPr>
  </w:style>
  <w:style w:type="paragraph" w:customStyle="1" w:styleId="Naslov21">
    <w:name w:val="Naslov 2.1."/>
    <w:basedOn w:val="Naslov2"/>
    <w:link w:val="Naslov21Char"/>
    <w:qFormat/>
    <w:rsid w:val="008F0EC9"/>
    <w:pPr>
      <w:numPr>
        <w:ilvl w:val="0"/>
        <w:numId w:val="0"/>
      </w:numPr>
    </w:pPr>
  </w:style>
  <w:style w:type="character" w:customStyle="1" w:styleId="Naslov11Char">
    <w:name w:val="Naslov 1.1 Char"/>
    <w:basedOn w:val="Zadanifontodlomka"/>
    <w:link w:val="Naslov11"/>
    <w:rsid w:val="00E247AB"/>
    <w:rPr>
      <w:rFonts w:ascii="Calibri" w:eastAsia="Times New Roman" w:hAnsi="Calibri" w:cs="Calibri"/>
      <w:b/>
      <w:bCs/>
      <w:caps/>
      <w:color w:val="003399"/>
      <w:sz w:val="20"/>
      <w:szCs w:val="20"/>
      <w:lang w:eastAsia="sl-SI"/>
    </w:rPr>
  </w:style>
  <w:style w:type="character" w:customStyle="1" w:styleId="Naslov21Char">
    <w:name w:val="Naslov 2.1. Char"/>
    <w:basedOn w:val="OdlomakpopisaChar"/>
    <w:link w:val="Naslov21"/>
    <w:rsid w:val="008F0EC9"/>
    <w:rPr>
      <w:rFonts w:asciiTheme="majorHAnsi" w:eastAsiaTheme="majorEastAsia" w:hAnsiTheme="majorHAnsi" w:cstheme="majorBidi"/>
      <w:b/>
      <w:caps/>
      <w:color w:val="1F4E79" w:themeColor="accent1" w:themeShade="80"/>
      <w:sz w:val="20"/>
      <w:szCs w:val="20"/>
      <w:lang w:val="sl-SI" w:eastAsia="sl-SI"/>
    </w:rPr>
  </w:style>
  <w:style w:type="paragraph" w:customStyle="1" w:styleId="Stil1">
    <w:name w:val="Stil1"/>
    <w:basedOn w:val="Naslov4"/>
    <w:link w:val="Stil1Char"/>
    <w:qFormat/>
    <w:rsid w:val="00E247AB"/>
    <w:pPr>
      <w:keepLines w:val="0"/>
      <w:numPr>
        <w:numId w:val="4"/>
      </w:numPr>
      <w:spacing w:before="240" w:after="60"/>
      <w:ind w:right="272"/>
      <w:jc w:val="center"/>
    </w:pPr>
    <w:rPr>
      <w:rFonts w:ascii="Calibri" w:eastAsia="Times New Roman" w:hAnsi="Calibri" w:cs="Calibri"/>
      <w:b/>
      <w:bCs/>
      <w:i w:val="0"/>
      <w:iCs w:val="0"/>
      <w:color w:val="auto"/>
      <w:sz w:val="24"/>
      <w:szCs w:val="24"/>
      <w:lang w:val="hr-HR"/>
    </w:rPr>
  </w:style>
  <w:style w:type="character" w:customStyle="1" w:styleId="Stil1Char">
    <w:name w:val="Stil1 Char"/>
    <w:basedOn w:val="Zadanifontodlomka"/>
    <w:link w:val="Stil1"/>
    <w:rsid w:val="00E247AB"/>
    <w:rPr>
      <w:rFonts w:ascii="Calibri" w:eastAsia="Times New Roman" w:hAnsi="Calibri" w:cs="Calibri"/>
      <w:b/>
      <w:bCs/>
      <w:sz w:val="24"/>
      <w:szCs w:val="24"/>
      <w:lang w:eastAsia="sl-SI"/>
    </w:rPr>
  </w:style>
  <w:style w:type="character" w:customStyle="1" w:styleId="Naslov4Char">
    <w:name w:val="Naslov 4 Char"/>
    <w:aliases w:val="Izjave Char,Naslov 4 Char Char Char,1.1.2. Char,1.a Char"/>
    <w:basedOn w:val="Zadanifontodlomka"/>
    <w:link w:val="Naslov4"/>
    <w:uiPriority w:val="99"/>
    <w:rsid w:val="00E247AB"/>
    <w:rPr>
      <w:rFonts w:asciiTheme="majorHAnsi" w:eastAsiaTheme="majorEastAsia" w:hAnsiTheme="majorHAnsi" w:cstheme="majorBidi"/>
      <w:i/>
      <w:iCs/>
      <w:color w:val="2E74B5" w:themeColor="accent1" w:themeShade="BF"/>
      <w:sz w:val="20"/>
      <w:szCs w:val="20"/>
      <w:lang w:val="sl-SI" w:eastAsia="sl-SI"/>
    </w:rPr>
  </w:style>
  <w:style w:type="paragraph" w:styleId="Tekstbalonia">
    <w:name w:val="Balloon Text"/>
    <w:basedOn w:val="Normal"/>
    <w:link w:val="TekstbaloniaChar"/>
    <w:uiPriority w:val="99"/>
    <w:semiHidden/>
    <w:unhideWhenUsed/>
    <w:rsid w:val="00E247AB"/>
    <w:rPr>
      <w:rFonts w:ascii="Segoe UI" w:hAnsi="Segoe UI" w:cs="Segoe UI"/>
      <w:sz w:val="18"/>
      <w:szCs w:val="18"/>
    </w:rPr>
  </w:style>
  <w:style w:type="character" w:customStyle="1" w:styleId="TekstbaloniaChar">
    <w:name w:val="Tekst balončića Char"/>
    <w:basedOn w:val="Zadanifontodlomka"/>
    <w:link w:val="Tekstbalonia"/>
    <w:uiPriority w:val="99"/>
    <w:rsid w:val="00E247AB"/>
    <w:rPr>
      <w:rFonts w:ascii="Segoe UI" w:eastAsia="Times New Roman" w:hAnsi="Segoe UI" w:cs="Segoe UI"/>
      <w:sz w:val="18"/>
      <w:szCs w:val="18"/>
      <w:lang w:val="sl-SI" w:eastAsia="sl-SI"/>
    </w:rPr>
  </w:style>
  <w:style w:type="character" w:customStyle="1" w:styleId="Naslov1Char">
    <w:name w:val="Naslov 1 Char"/>
    <w:aliases w:val="Numbered - 1 Char,1. Char,Chapitre Char"/>
    <w:basedOn w:val="Zadanifontodlomka"/>
    <w:link w:val="Naslov1"/>
    <w:uiPriority w:val="99"/>
    <w:rsid w:val="00E247AB"/>
    <w:rPr>
      <w:rFonts w:asciiTheme="majorHAnsi" w:eastAsiaTheme="majorEastAsia" w:hAnsiTheme="majorHAnsi" w:cstheme="majorBidi"/>
      <w:b/>
      <w:color w:val="000000" w:themeColor="text1"/>
      <w:sz w:val="32"/>
      <w:szCs w:val="32"/>
      <w:lang w:val="sl-SI" w:eastAsia="sl-SI"/>
    </w:rPr>
  </w:style>
  <w:style w:type="character" w:customStyle="1" w:styleId="Naslov2Char">
    <w:name w:val="Naslov 2 Char"/>
    <w:aliases w:val="(SubSection) Char,H2 Char,sous-chapitre Char"/>
    <w:basedOn w:val="Zadanifontodlomka"/>
    <w:link w:val="Naslov2"/>
    <w:uiPriority w:val="99"/>
    <w:rsid w:val="002C69E0"/>
    <w:rPr>
      <w:rFonts w:asciiTheme="majorHAnsi" w:eastAsiaTheme="majorEastAsia" w:hAnsiTheme="majorHAnsi" w:cstheme="majorBidi"/>
      <w:b/>
      <w:caps/>
      <w:color w:val="1F4E79" w:themeColor="accent1" w:themeShade="80"/>
      <w:lang w:val="sl-SI" w:eastAsia="sl-SI"/>
    </w:rPr>
  </w:style>
  <w:style w:type="character" w:customStyle="1" w:styleId="Body-BulletChar">
    <w:name w:val="Body-Bullet Char"/>
    <w:link w:val="Body-Bullet"/>
    <w:locked/>
    <w:rsid w:val="002C69E0"/>
    <w:rPr>
      <w:rFonts w:ascii="Tahoma" w:hAnsi="Tahoma"/>
      <w:sz w:val="20"/>
      <w:szCs w:val="20"/>
    </w:rPr>
  </w:style>
  <w:style w:type="paragraph" w:customStyle="1" w:styleId="Body-Bullet">
    <w:name w:val="Body-Bullet"/>
    <w:basedOn w:val="Normal"/>
    <w:link w:val="Body-BulletChar"/>
    <w:qFormat/>
    <w:rsid w:val="002C69E0"/>
    <w:pPr>
      <w:numPr>
        <w:numId w:val="9"/>
      </w:numPr>
      <w:spacing w:line="276" w:lineRule="auto"/>
      <w:jc w:val="both"/>
    </w:pPr>
    <w:rPr>
      <w:rFonts w:ascii="Tahoma" w:eastAsiaTheme="minorHAnsi" w:hAnsi="Tahoma" w:cstheme="minorBidi"/>
      <w:lang w:val="hr-HR" w:eastAsia="en-US"/>
    </w:rPr>
  </w:style>
  <w:style w:type="character" w:styleId="Istaknutareferenca">
    <w:name w:val="Intense Reference"/>
    <w:basedOn w:val="Zadanifontodlomka"/>
    <w:uiPriority w:val="32"/>
    <w:qFormat/>
    <w:rsid w:val="00CB4315"/>
    <w:rPr>
      <w:b/>
      <w:bCs/>
      <w:color w:val="5B9BD5" w:themeColor="accent1"/>
      <w:spacing w:val="5"/>
    </w:rPr>
  </w:style>
  <w:style w:type="paragraph" w:styleId="Naglaencitat">
    <w:name w:val="Intense Quote"/>
    <w:basedOn w:val="Normal"/>
    <w:next w:val="Normal"/>
    <w:link w:val="NaglaencitatChar"/>
    <w:uiPriority w:val="30"/>
    <w:qFormat/>
    <w:rsid w:val="00CB431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CB4315"/>
    <w:rPr>
      <w:rFonts w:eastAsia="Times New Roman" w:cs="Arial"/>
      <w:i/>
      <w:iCs/>
      <w:color w:val="5B9BD5" w:themeColor="accent1"/>
      <w:sz w:val="20"/>
      <w:szCs w:val="20"/>
      <w:lang w:val="sl-SI" w:eastAsia="sl-SI"/>
    </w:rPr>
  </w:style>
  <w:style w:type="character" w:customStyle="1" w:styleId="Naslov3Char">
    <w:name w:val="Naslov 3 Char"/>
    <w:aliases w:val="1.1.1. Char,Heading 3 Char Char Char,Char8 Char"/>
    <w:basedOn w:val="Zadanifontodlomka"/>
    <w:link w:val="Naslov3"/>
    <w:uiPriority w:val="99"/>
    <w:rsid w:val="005158D5"/>
    <w:rPr>
      <w:rFonts w:asciiTheme="majorHAnsi" w:eastAsiaTheme="majorEastAsia" w:hAnsiTheme="majorHAnsi" w:cstheme="majorBidi"/>
      <w:b/>
      <w:sz w:val="20"/>
      <w:szCs w:val="24"/>
      <w:lang w:val="sl-SI" w:eastAsia="sl-SI"/>
    </w:rPr>
  </w:style>
  <w:style w:type="paragraph" w:styleId="Predmetkomentara">
    <w:name w:val="annotation subject"/>
    <w:basedOn w:val="Tekstkomentara"/>
    <w:next w:val="Tekstkomentara"/>
    <w:link w:val="PredmetkomentaraChar"/>
    <w:uiPriority w:val="99"/>
    <w:semiHidden/>
    <w:unhideWhenUsed/>
    <w:rsid w:val="00FC542D"/>
    <w:pPr>
      <w:spacing w:after="0"/>
    </w:pPr>
    <w:rPr>
      <w:rFonts w:asciiTheme="minorHAnsi" w:hAnsiTheme="minorHAnsi" w:cs="Arial"/>
      <w:b/>
      <w:bCs/>
      <w:lang w:val="sl-SI" w:eastAsia="sl-SI"/>
    </w:rPr>
  </w:style>
  <w:style w:type="character" w:customStyle="1" w:styleId="PredmetkomentaraChar">
    <w:name w:val="Predmet komentara Char"/>
    <w:basedOn w:val="TekstkomentaraChar"/>
    <w:link w:val="Predmetkomentara"/>
    <w:uiPriority w:val="99"/>
    <w:rsid w:val="00FC542D"/>
    <w:rPr>
      <w:rFonts w:ascii="Calibri" w:eastAsia="Times New Roman" w:hAnsi="Calibri" w:cs="Arial"/>
      <w:b/>
      <w:bCs/>
      <w:sz w:val="20"/>
      <w:szCs w:val="20"/>
      <w:lang w:val="sl-SI" w:eastAsia="sl-SI"/>
    </w:rPr>
  </w:style>
  <w:style w:type="paragraph" w:styleId="Tekstfusnote">
    <w:name w:val="footnote text"/>
    <w:aliases w:val=" Footnote,Footnote,Char Char,Sprotna opomba - besedilo Znak1,Sprotna opomba - besedilo Znak Znak2,Sprotna opomba - besedilo Znak1 Znak Znak1,Sprotna opomba - besedilo Znak1 Znak Znak Znak,Sprotna opomba - besedilo Znak Znak Znak Znak Znak"/>
    <w:basedOn w:val="Normal"/>
    <w:link w:val="TekstfusnoteChar"/>
    <w:uiPriority w:val="99"/>
    <w:rsid w:val="00CE5B6D"/>
    <w:rPr>
      <w:color w:val="000000"/>
      <w:lang w:val="en-GB" w:eastAsia="en-US"/>
    </w:rPr>
  </w:style>
  <w:style w:type="character" w:customStyle="1" w:styleId="TekstfusnoteChar">
    <w:name w:val="Tekst fusnote Char"/>
    <w:aliases w:val=" Footnote Char,Footnote Char,Char Char Char,Sprotna opomba - besedilo Znak1 Char,Sprotna opomba - besedilo Znak Znak2 Char,Sprotna opomba - besedilo Znak1 Znak Znak1 Char,Sprotna opomba - besedilo Znak1 Znak Znak Znak Char"/>
    <w:basedOn w:val="Zadanifontodlomka"/>
    <w:link w:val="Tekstfusnote"/>
    <w:uiPriority w:val="99"/>
    <w:rsid w:val="00CE5B6D"/>
    <w:rPr>
      <w:rFonts w:eastAsia="Times New Roman" w:cs="Arial"/>
      <w:color w:val="000000"/>
      <w:sz w:val="20"/>
      <w:szCs w:val="20"/>
      <w:lang w:val="en-GB"/>
    </w:rPr>
  </w:style>
  <w:style w:type="character" w:styleId="Referencafusnote">
    <w:name w:val="footnote reference"/>
    <w:aliases w:val="Footnote symbol,Fussnota,BVI fnr"/>
    <w:basedOn w:val="Zadanifontodlomka"/>
    <w:uiPriority w:val="99"/>
    <w:rsid w:val="00CE5B6D"/>
    <w:rPr>
      <w:vertAlign w:val="superscript"/>
    </w:rPr>
  </w:style>
  <w:style w:type="paragraph" w:customStyle="1" w:styleId="Naslov211">
    <w:name w:val="Naslov 2.1.1."/>
    <w:basedOn w:val="Normal"/>
    <w:link w:val="Naslov211Char"/>
    <w:qFormat/>
    <w:rsid w:val="00CE5B6D"/>
    <w:pPr>
      <w:ind w:right="272"/>
      <w:jc w:val="both"/>
    </w:pPr>
    <w:rPr>
      <w:rFonts w:ascii="Calibri" w:hAnsi="Calibri" w:cs="Calibri"/>
      <w:b/>
      <w:bCs/>
      <w:u w:val="single"/>
      <w:lang w:val="hr-HR"/>
    </w:rPr>
  </w:style>
  <w:style w:type="paragraph" w:customStyle="1" w:styleId="Naslov2111">
    <w:name w:val="Naslov 2.1.1.1"/>
    <w:basedOn w:val="Normal"/>
    <w:link w:val="Naslov2111Char"/>
    <w:qFormat/>
    <w:rsid w:val="00CE5B6D"/>
    <w:pPr>
      <w:ind w:right="272"/>
      <w:jc w:val="both"/>
    </w:pPr>
    <w:rPr>
      <w:rFonts w:ascii="Calibri" w:hAnsi="Calibri" w:cs="Calibri"/>
      <w:b/>
      <w:u w:val="single"/>
      <w:lang w:val="hr-HR"/>
    </w:rPr>
  </w:style>
  <w:style w:type="character" w:customStyle="1" w:styleId="Naslov211Char">
    <w:name w:val="Naslov 2.1.1. Char"/>
    <w:basedOn w:val="Zadanifontodlomka"/>
    <w:link w:val="Naslov211"/>
    <w:rsid w:val="00CE5B6D"/>
    <w:rPr>
      <w:rFonts w:ascii="Calibri" w:eastAsia="Times New Roman" w:hAnsi="Calibri" w:cs="Calibri"/>
      <w:b/>
      <w:bCs/>
      <w:sz w:val="20"/>
      <w:szCs w:val="20"/>
      <w:u w:val="single"/>
      <w:lang w:eastAsia="sl-SI"/>
    </w:rPr>
  </w:style>
  <w:style w:type="character" w:customStyle="1" w:styleId="Naslov2111Char">
    <w:name w:val="Naslov 2.1.1.1 Char"/>
    <w:basedOn w:val="Zadanifontodlomka"/>
    <w:link w:val="Naslov2111"/>
    <w:rsid w:val="00CE5B6D"/>
    <w:rPr>
      <w:rFonts w:ascii="Calibri" w:eastAsia="Times New Roman" w:hAnsi="Calibri" w:cs="Calibri"/>
      <w:b/>
      <w:sz w:val="20"/>
      <w:szCs w:val="20"/>
      <w:u w:val="single"/>
      <w:lang w:eastAsia="sl-SI"/>
    </w:rPr>
  </w:style>
  <w:style w:type="character" w:customStyle="1" w:styleId="Naslov5Char">
    <w:name w:val="Naslov 5 Char"/>
    <w:aliases w:val="1.1.1.1. Char,1.B. TABLICE Char"/>
    <w:basedOn w:val="Zadanifontodlomka"/>
    <w:link w:val="Naslov5"/>
    <w:uiPriority w:val="99"/>
    <w:rsid w:val="00CE5B6D"/>
    <w:rPr>
      <w:rFonts w:eastAsia="Times New Roman" w:cs="Arial"/>
      <w:b/>
      <w:bCs/>
      <w:i/>
      <w:iCs/>
      <w:sz w:val="26"/>
      <w:szCs w:val="26"/>
    </w:rPr>
  </w:style>
  <w:style w:type="character" w:customStyle="1" w:styleId="Naslov6Char">
    <w:name w:val="Naslov 6 Char"/>
    <w:basedOn w:val="Zadanifontodlomka"/>
    <w:link w:val="Naslov6"/>
    <w:semiHidden/>
    <w:rsid w:val="00CE5B6D"/>
    <w:rPr>
      <w:rFonts w:asciiTheme="majorHAnsi" w:eastAsiaTheme="majorEastAsia" w:hAnsiTheme="majorHAnsi" w:cstheme="majorBidi"/>
      <w:color w:val="1F4D78" w:themeColor="accent1" w:themeShade="7F"/>
      <w:sz w:val="20"/>
      <w:szCs w:val="20"/>
      <w:lang w:val="sl-SI" w:eastAsia="sl-SI"/>
    </w:rPr>
  </w:style>
  <w:style w:type="character" w:customStyle="1" w:styleId="Naslov7Char">
    <w:name w:val="Naslov 7 Char"/>
    <w:basedOn w:val="Zadanifontodlomka"/>
    <w:link w:val="Naslov7"/>
    <w:semiHidden/>
    <w:rsid w:val="00CE5B6D"/>
    <w:rPr>
      <w:rFonts w:asciiTheme="majorHAnsi" w:eastAsiaTheme="majorEastAsia" w:hAnsiTheme="majorHAnsi" w:cstheme="majorBidi"/>
      <w:i/>
      <w:iCs/>
      <w:color w:val="1F4D78" w:themeColor="accent1" w:themeShade="7F"/>
      <w:sz w:val="20"/>
      <w:szCs w:val="20"/>
      <w:lang w:val="sl-SI" w:eastAsia="sl-SI"/>
    </w:rPr>
  </w:style>
  <w:style w:type="character" w:customStyle="1" w:styleId="Naslov8Char">
    <w:name w:val="Naslov 8 Char"/>
    <w:basedOn w:val="Zadanifontodlomka"/>
    <w:link w:val="Naslov8"/>
    <w:semiHidden/>
    <w:rsid w:val="00CE5B6D"/>
    <w:rPr>
      <w:rFonts w:asciiTheme="majorHAnsi" w:eastAsiaTheme="majorEastAsia" w:hAnsiTheme="majorHAnsi" w:cstheme="majorBidi"/>
      <w:color w:val="272727" w:themeColor="text1" w:themeTint="D8"/>
      <w:sz w:val="21"/>
      <w:szCs w:val="21"/>
      <w:lang w:val="sl-SI" w:eastAsia="sl-SI"/>
    </w:rPr>
  </w:style>
  <w:style w:type="character" w:customStyle="1" w:styleId="Naslov9Char">
    <w:name w:val="Naslov 9 Char"/>
    <w:basedOn w:val="Zadanifontodlomka"/>
    <w:link w:val="Naslov9"/>
    <w:semiHidden/>
    <w:rsid w:val="00CE5B6D"/>
    <w:rPr>
      <w:rFonts w:asciiTheme="majorHAnsi" w:eastAsiaTheme="majorEastAsia" w:hAnsiTheme="majorHAnsi" w:cstheme="majorBidi"/>
      <w:i/>
      <w:iCs/>
      <w:color w:val="272727" w:themeColor="text1" w:themeTint="D8"/>
      <w:sz w:val="21"/>
      <w:szCs w:val="21"/>
      <w:lang w:val="sl-SI" w:eastAsia="sl-SI"/>
    </w:rPr>
  </w:style>
  <w:style w:type="character" w:styleId="Brojstranice">
    <w:name w:val="page number"/>
    <w:basedOn w:val="Zadanifontodlomka"/>
    <w:rsid w:val="00CE5B6D"/>
  </w:style>
  <w:style w:type="paragraph" w:customStyle="1" w:styleId="Volume">
    <w:name w:val="Volume"/>
    <w:aliases w:val="N1"/>
    <w:basedOn w:val="Naslov1"/>
    <w:uiPriority w:val="99"/>
    <w:rsid w:val="00CE5B6D"/>
    <w:pPr>
      <w:keepLines w:val="0"/>
      <w:numPr>
        <w:numId w:val="17"/>
      </w:numPr>
      <w:spacing w:before="0"/>
      <w:jc w:val="both"/>
    </w:pPr>
    <w:rPr>
      <w:rFonts w:asciiTheme="minorHAnsi" w:eastAsia="Times New Roman" w:hAnsiTheme="minorHAnsi" w:cs="Arial"/>
      <w:bCs/>
      <w:color w:val="0000FF"/>
      <w:sz w:val="22"/>
      <w:szCs w:val="22"/>
      <w:lang w:eastAsia="en-US"/>
    </w:rPr>
  </w:style>
  <w:style w:type="paragraph" w:styleId="Tijeloteksta">
    <w:name w:val="Body Text"/>
    <w:aliases w:val="Body Text Indent 31,uvlaka 3,Body Text Indent 311,Body Text Indent 3111,Body Text Indent 31111"/>
    <w:basedOn w:val="Normal"/>
    <w:link w:val="TijelotekstaChar"/>
    <w:uiPriority w:val="99"/>
    <w:rsid w:val="00CE5B6D"/>
    <w:pPr>
      <w:jc w:val="both"/>
    </w:pPr>
    <w:rPr>
      <w:lang w:eastAsia="en-US"/>
    </w:rPr>
  </w:style>
  <w:style w:type="character" w:customStyle="1" w:styleId="TijelotekstaChar">
    <w:name w:val="Tijelo teksta Char"/>
    <w:aliases w:val="Body Text Indent 31 Char1,uvlaka 3 Char1,Body Text Indent 311 Char1,Body Text Indent 3111 Char1,Body Text Indent 31111 Char1"/>
    <w:basedOn w:val="Zadanifontodlomka"/>
    <w:link w:val="Tijeloteksta"/>
    <w:uiPriority w:val="99"/>
    <w:rsid w:val="00CE5B6D"/>
    <w:rPr>
      <w:rFonts w:eastAsia="Times New Roman" w:cs="Arial"/>
      <w:sz w:val="20"/>
      <w:szCs w:val="20"/>
      <w:lang w:val="sl-SI"/>
    </w:rPr>
  </w:style>
  <w:style w:type="character" w:customStyle="1" w:styleId="BodyTextChar">
    <w:name w:val="Body Text Char"/>
    <w:aliases w:val="Body Text Indent 31 Char,uvlaka 3 Char,Body Text Indent 311 Char,Body Text Indent 3111 Char,Body Text Indent 31111 Char"/>
    <w:basedOn w:val="Zadanifontodlomka"/>
    <w:uiPriority w:val="99"/>
    <w:semiHidden/>
    <w:locked/>
    <w:rsid w:val="00CE5B6D"/>
    <w:rPr>
      <w:rFonts w:ascii="Arial" w:hAnsi="Arial" w:cs="Arial"/>
      <w:sz w:val="20"/>
      <w:szCs w:val="20"/>
      <w:lang w:val="sl-SI" w:eastAsia="sl-SI"/>
    </w:rPr>
  </w:style>
  <w:style w:type="paragraph" w:styleId="Blokteksta">
    <w:name w:val="Block Text"/>
    <w:basedOn w:val="Normal"/>
    <w:uiPriority w:val="99"/>
    <w:rsid w:val="00CE5B6D"/>
    <w:pPr>
      <w:ind w:left="5670" w:right="850"/>
      <w:jc w:val="center"/>
    </w:pPr>
    <w:rPr>
      <w:sz w:val="24"/>
      <w:szCs w:val="24"/>
    </w:rPr>
  </w:style>
  <w:style w:type="character" w:customStyle="1" w:styleId="ZnakChar2">
    <w:name w:val="Znak Char2"/>
    <w:aliases w:val="Znak Char Char"/>
    <w:uiPriority w:val="99"/>
    <w:locked/>
    <w:rsid w:val="00CE5B6D"/>
    <w:rPr>
      <w:rFonts w:ascii="Arial" w:hAnsi="Arial" w:cs="Arial"/>
      <w:lang w:val="en-GB" w:eastAsia="sl-SI"/>
    </w:rPr>
  </w:style>
  <w:style w:type="paragraph" w:customStyle="1" w:styleId="BodyText21">
    <w:name w:val="Body Text 21"/>
    <w:basedOn w:val="Normal"/>
    <w:uiPriority w:val="99"/>
    <w:rsid w:val="00CE5B6D"/>
    <w:pPr>
      <w:ind w:left="709"/>
      <w:jc w:val="both"/>
    </w:pPr>
    <w:rPr>
      <w:lang w:val="en-GB" w:eastAsia="en-US"/>
    </w:rPr>
  </w:style>
  <w:style w:type="paragraph" w:customStyle="1" w:styleId="Besedilolena">
    <w:name w:val="Besedilo člena"/>
    <w:basedOn w:val="Normal"/>
    <w:uiPriority w:val="99"/>
    <w:rsid w:val="00CE5B6D"/>
    <w:pPr>
      <w:spacing w:after="120"/>
      <w:jc w:val="both"/>
    </w:pPr>
    <w:rPr>
      <w:rFonts w:ascii="Arial Narrow" w:hAnsi="Arial Narrow" w:cs="Arial Narrow"/>
    </w:rPr>
  </w:style>
  <w:style w:type="paragraph" w:customStyle="1" w:styleId="tabulka">
    <w:name w:val="tabulka"/>
    <w:basedOn w:val="Normal"/>
    <w:uiPriority w:val="99"/>
    <w:rsid w:val="00CE5B6D"/>
    <w:pPr>
      <w:spacing w:before="120" w:line="240" w:lineRule="exact"/>
      <w:jc w:val="center"/>
    </w:pPr>
    <w:rPr>
      <w:lang w:val="en-GB"/>
    </w:rPr>
  </w:style>
  <w:style w:type="paragraph" w:styleId="Obinouvueno">
    <w:name w:val="Normal Indent"/>
    <w:basedOn w:val="Normal"/>
    <w:uiPriority w:val="99"/>
    <w:rsid w:val="00CE5B6D"/>
    <w:pPr>
      <w:ind w:left="708"/>
    </w:pPr>
    <w:rPr>
      <w:lang w:val="en-GB"/>
    </w:rPr>
  </w:style>
  <w:style w:type="paragraph" w:customStyle="1" w:styleId="Odstavekseznama1">
    <w:name w:val="Odstavek seznama1"/>
    <w:basedOn w:val="Normal"/>
    <w:link w:val="OdstavekseznamaZnak"/>
    <w:uiPriority w:val="99"/>
    <w:rsid w:val="00CE5B6D"/>
    <w:pPr>
      <w:ind w:left="708"/>
    </w:pPr>
    <w:rPr>
      <w:sz w:val="24"/>
      <w:szCs w:val="24"/>
      <w:lang w:val="en-GB" w:eastAsia="en-US"/>
    </w:rPr>
  </w:style>
  <w:style w:type="paragraph" w:customStyle="1" w:styleId="Default">
    <w:name w:val="Default"/>
    <w:rsid w:val="00CE5B6D"/>
    <w:pPr>
      <w:autoSpaceDE w:val="0"/>
      <w:autoSpaceDN w:val="0"/>
      <w:adjustRightInd w:val="0"/>
      <w:spacing w:after="0" w:line="240" w:lineRule="auto"/>
    </w:pPr>
    <w:rPr>
      <w:rFonts w:ascii="Arial" w:eastAsia="Times New Roman" w:hAnsi="Arial" w:cs="Arial"/>
      <w:color w:val="000000"/>
      <w:sz w:val="24"/>
      <w:szCs w:val="24"/>
      <w:lang w:val="sl-SI" w:eastAsia="sl-SI"/>
    </w:rPr>
  </w:style>
  <w:style w:type="paragraph" w:styleId="Tijeloteksta2">
    <w:name w:val="Body Text 2"/>
    <w:basedOn w:val="Normal"/>
    <w:link w:val="Tijeloteksta2Char"/>
    <w:uiPriority w:val="99"/>
    <w:rsid w:val="00CE5B6D"/>
    <w:pPr>
      <w:spacing w:after="120" w:line="480" w:lineRule="auto"/>
    </w:pPr>
    <w:rPr>
      <w:lang w:val="hr-HR" w:eastAsia="en-US"/>
    </w:rPr>
  </w:style>
  <w:style w:type="character" w:customStyle="1" w:styleId="Tijeloteksta2Char">
    <w:name w:val="Tijelo teksta 2 Char"/>
    <w:basedOn w:val="Zadanifontodlomka"/>
    <w:link w:val="Tijeloteksta2"/>
    <w:uiPriority w:val="99"/>
    <w:rsid w:val="00CE5B6D"/>
    <w:rPr>
      <w:rFonts w:eastAsia="Times New Roman" w:cs="Arial"/>
      <w:sz w:val="20"/>
      <w:szCs w:val="20"/>
    </w:rPr>
  </w:style>
  <w:style w:type="paragraph" w:customStyle="1" w:styleId="Section">
    <w:name w:val="Section"/>
    <w:basedOn w:val="Normal"/>
    <w:uiPriority w:val="99"/>
    <w:rsid w:val="00CE5B6D"/>
    <w:pPr>
      <w:spacing w:line="360" w:lineRule="exact"/>
      <w:jc w:val="center"/>
    </w:pPr>
    <w:rPr>
      <w:b/>
      <w:bCs/>
      <w:sz w:val="32"/>
      <w:szCs w:val="32"/>
      <w:lang w:val="en-GB"/>
    </w:rPr>
  </w:style>
  <w:style w:type="paragraph" w:customStyle="1" w:styleId="t-9-8">
    <w:name w:val="t-9-8"/>
    <w:basedOn w:val="Normal"/>
    <w:uiPriority w:val="99"/>
    <w:rsid w:val="00CE5B6D"/>
    <w:pPr>
      <w:spacing w:before="100" w:beforeAutospacing="1" w:after="100" w:afterAutospacing="1"/>
    </w:pPr>
    <w:rPr>
      <w:sz w:val="24"/>
      <w:szCs w:val="24"/>
    </w:rPr>
  </w:style>
  <w:style w:type="character" w:customStyle="1" w:styleId="OdstavekseznamaZnak">
    <w:name w:val="Odstavek seznama Znak"/>
    <w:aliases w:val="Heading 12 Znak,Odstavek seznama Znak1,List Paragraph Znak"/>
    <w:link w:val="Odstavekseznama1"/>
    <w:uiPriority w:val="99"/>
    <w:locked/>
    <w:rsid w:val="00CE5B6D"/>
    <w:rPr>
      <w:rFonts w:eastAsia="Times New Roman" w:cs="Arial"/>
      <w:sz w:val="24"/>
      <w:szCs w:val="24"/>
      <w:lang w:val="en-GB"/>
    </w:rPr>
  </w:style>
  <w:style w:type="paragraph" w:customStyle="1" w:styleId="CM63">
    <w:name w:val="CM63"/>
    <w:basedOn w:val="Default"/>
    <w:next w:val="Default"/>
    <w:uiPriority w:val="99"/>
    <w:rsid w:val="00CE5B6D"/>
    <w:pPr>
      <w:widowControl w:val="0"/>
    </w:pPr>
    <w:rPr>
      <w:rFonts w:ascii="Helvetica" w:hAnsi="Helvetica" w:cs="Helvetica"/>
      <w:color w:val="auto"/>
      <w:lang w:val="hr-HR" w:eastAsia="hr-HR"/>
    </w:rPr>
  </w:style>
  <w:style w:type="paragraph" w:customStyle="1" w:styleId="NoSpacing2">
    <w:name w:val="No Spacing2"/>
    <w:uiPriority w:val="99"/>
    <w:rsid w:val="00CE5B6D"/>
    <w:pPr>
      <w:spacing w:after="0" w:line="240" w:lineRule="auto"/>
    </w:pPr>
    <w:rPr>
      <w:rFonts w:ascii="Calibri" w:eastAsia="Times New Roman" w:hAnsi="Calibri" w:cs="Calibri"/>
    </w:rPr>
  </w:style>
  <w:style w:type="paragraph" w:customStyle="1" w:styleId="BodyTextCenter">
    <w:name w:val="Body Text_Center"/>
    <w:basedOn w:val="Tijeloteksta"/>
    <w:next w:val="Tijeloteksta"/>
    <w:uiPriority w:val="99"/>
    <w:rsid w:val="00CE5B6D"/>
    <w:pPr>
      <w:spacing w:before="120" w:after="120"/>
      <w:jc w:val="center"/>
    </w:pPr>
    <w:rPr>
      <w:rFonts w:ascii="Calibri" w:hAnsi="Calibri" w:cs="Calibri"/>
      <w:lang w:val="hr-HR"/>
    </w:rPr>
  </w:style>
  <w:style w:type="paragraph" w:customStyle="1" w:styleId="TD-TitlePageTenderDossier">
    <w:name w:val="TD-Title Page Tender Dossier"/>
    <w:link w:val="TD-TitlePageTenderDossierChar"/>
    <w:uiPriority w:val="99"/>
    <w:rsid w:val="00CE5B6D"/>
    <w:pPr>
      <w:spacing w:before="1200" w:after="2040" w:line="240" w:lineRule="exact"/>
      <w:jc w:val="center"/>
    </w:pPr>
    <w:rPr>
      <w:rFonts w:ascii="Arial" w:eastAsia="Times New Roman" w:hAnsi="Arial" w:cs="Arial"/>
      <w:b/>
      <w:bCs/>
      <w:caps/>
      <w:sz w:val="40"/>
      <w:szCs w:val="40"/>
      <w:lang w:val="en-US"/>
    </w:rPr>
  </w:style>
  <w:style w:type="character" w:customStyle="1" w:styleId="TD-TitlePageTenderDossierChar">
    <w:name w:val="TD-Title Page Tender Dossier Char"/>
    <w:link w:val="TD-TitlePageTenderDossier"/>
    <w:uiPriority w:val="99"/>
    <w:locked/>
    <w:rsid w:val="00CE5B6D"/>
    <w:rPr>
      <w:rFonts w:ascii="Arial" w:eastAsia="Times New Roman" w:hAnsi="Arial" w:cs="Arial"/>
      <w:b/>
      <w:bCs/>
      <w:caps/>
      <w:sz w:val="40"/>
      <w:szCs w:val="40"/>
      <w:lang w:val="en-US"/>
    </w:rPr>
  </w:style>
  <w:style w:type="paragraph" w:customStyle="1" w:styleId="BodyTextBoldCenter14p">
    <w:name w:val="Body Text_Bold_Center_14p"/>
    <w:basedOn w:val="Tijeloteksta"/>
    <w:next w:val="Tijeloteksta"/>
    <w:link w:val="BodyTextBoldCenter14pChar"/>
    <w:rsid w:val="00CE5B6D"/>
    <w:pPr>
      <w:spacing w:before="120" w:after="120"/>
      <w:jc w:val="center"/>
    </w:pPr>
    <w:rPr>
      <w:rFonts w:ascii="Calibri" w:hAnsi="Calibri" w:cs="Calibri"/>
      <w:b/>
      <w:bCs/>
      <w:sz w:val="28"/>
      <w:szCs w:val="28"/>
      <w:lang w:val="hr-HR"/>
    </w:rPr>
  </w:style>
  <w:style w:type="character" w:customStyle="1" w:styleId="BodyTextBoldCenter14pChar">
    <w:name w:val="Body Text_Bold_Center_14p Char"/>
    <w:link w:val="BodyTextBoldCenter14p"/>
    <w:locked/>
    <w:rsid w:val="00CE5B6D"/>
    <w:rPr>
      <w:rFonts w:ascii="Calibri" w:eastAsia="Times New Roman" w:hAnsi="Calibri" w:cs="Calibri"/>
      <w:b/>
      <w:bCs/>
      <w:sz w:val="28"/>
      <w:szCs w:val="28"/>
    </w:rPr>
  </w:style>
  <w:style w:type="character" w:styleId="Istaknuto">
    <w:name w:val="Emphasis"/>
    <w:basedOn w:val="Zadanifontodlomka"/>
    <w:uiPriority w:val="99"/>
    <w:qFormat/>
    <w:rsid w:val="00CE5B6D"/>
    <w:rPr>
      <w:b/>
      <w:bCs/>
    </w:rPr>
  </w:style>
  <w:style w:type="character" w:customStyle="1" w:styleId="st1">
    <w:name w:val="st1"/>
    <w:uiPriority w:val="99"/>
    <w:rsid w:val="00CE5B6D"/>
  </w:style>
  <w:style w:type="table" w:customStyle="1" w:styleId="Tabelamrea1">
    <w:name w:val="Tabela – mreža1"/>
    <w:uiPriority w:val="99"/>
    <w:rsid w:val="00CE5B6D"/>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Normal"/>
    <w:rsid w:val="00CE5B6D"/>
    <w:pPr>
      <w:spacing w:before="100" w:beforeAutospacing="1" w:after="100" w:afterAutospacing="1"/>
    </w:pPr>
    <w:rPr>
      <w:rFonts w:ascii="Calibri" w:hAnsi="Calibri" w:cs="Times New Roman"/>
      <w:sz w:val="24"/>
      <w:szCs w:val="24"/>
    </w:rPr>
  </w:style>
  <w:style w:type="character" w:styleId="SlijeenaHiperveza">
    <w:name w:val="FollowedHyperlink"/>
    <w:basedOn w:val="Zadanifontodlomka"/>
    <w:uiPriority w:val="99"/>
    <w:semiHidden/>
    <w:unhideWhenUsed/>
    <w:rsid w:val="00CE5B6D"/>
    <w:rPr>
      <w:color w:val="954F72" w:themeColor="followedHyperlink"/>
      <w:u w:val="single"/>
    </w:rPr>
  </w:style>
  <w:style w:type="paragraph" w:styleId="Bezproreda">
    <w:name w:val="No Spacing"/>
    <w:link w:val="BezproredaChar"/>
    <w:uiPriority w:val="1"/>
    <w:qFormat/>
    <w:rsid w:val="00CE5B6D"/>
    <w:pPr>
      <w:spacing w:after="0" w:line="240" w:lineRule="auto"/>
    </w:pPr>
    <w:rPr>
      <w:rFonts w:ascii="Arial" w:eastAsia="Times New Roman" w:hAnsi="Arial" w:cs="Times New Roman"/>
      <w:sz w:val="20"/>
      <w:szCs w:val="24"/>
      <w:lang w:val="sl-SI" w:eastAsia="sl-SI"/>
    </w:rPr>
  </w:style>
  <w:style w:type="character" w:customStyle="1" w:styleId="BezproredaChar">
    <w:name w:val="Bez proreda Char"/>
    <w:link w:val="Bezproreda"/>
    <w:uiPriority w:val="1"/>
    <w:rsid w:val="00CE5B6D"/>
    <w:rPr>
      <w:rFonts w:ascii="Arial" w:eastAsia="Times New Roman" w:hAnsi="Arial" w:cs="Times New Roman"/>
      <w:sz w:val="20"/>
      <w:szCs w:val="24"/>
      <w:lang w:val="sl-SI" w:eastAsia="sl-SI"/>
    </w:rPr>
  </w:style>
  <w:style w:type="table" w:customStyle="1" w:styleId="TableGrid1">
    <w:name w:val="Table Grid1"/>
    <w:basedOn w:val="Obinatablica"/>
    <w:next w:val="Reetkatablice"/>
    <w:uiPriority w:val="59"/>
    <w:rsid w:val="00CE5B6D"/>
    <w:pPr>
      <w:spacing w:after="0" w:line="240" w:lineRule="auto"/>
    </w:pPr>
    <w:rPr>
      <w:rFonts w:ascii="Arial" w:eastAsia="Times New Roman" w:hAnsi="Arial" w:cs="Arial"/>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Naslov">
    <w:name w:val="TOC Heading"/>
    <w:basedOn w:val="Naslov1"/>
    <w:next w:val="Normal"/>
    <w:uiPriority w:val="39"/>
    <w:qFormat/>
    <w:rsid w:val="00CE5B6D"/>
    <w:pPr>
      <w:numPr>
        <w:numId w:val="0"/>
      </w:numPr>
      <w:spacing w:after="360" w:line="276" w:lineRule="auto"/>
      <w:outlineLvl w:val="9"/>
    </w:pPr>
    <w:rPr>
      <w:rFonts w:ascii="Arial Bold" w:eastAsia="Times New Roman" w:hAnsi="Arial Bold" w:cs="Arial Bold"/>
      <w:bCs/>
      <w:caps/>
      <w:color w:val="auto"/>
      <w:sz w:val="22"/>
      <w:szCs w:val="22"/>
      <w:lang w:val="pl-PL" w:eastAsia="en-US"/>
    </w:rPr>
  </w:style>
  <w:style w:type="paragraph" w:customStyle="1" w:styleId="Navaden1">
    <w:name w:val="Navaden1"/>
    <w:basedOn w:val="Normal"/>
    <w:rsid w:val="00CE5B6D"/>
    <w:pPr>
      <w:spacing w:before="120"/>
      <w:jc w:val="both"/>
    </w:pPr>
    <w:rPr>
      <w:rFonts w:ascii="Times New Roman" w:hAnsi="Times New Roman" w:cs="Times New Roman"/>
      <w:sz w:val="24"/>
      <w:szCs w:val="24"/>
    </w:rPr>
  </w:style>
  <w:style w:type="paragraph" w:customStyle="1" w:styleId="NormalBold">
    <w:name w:val="NormalBold"/>
    <w:basedOn w:val="Normal"/>
    <w:link w:val="NormalBoldChar"/>
    <w:rsid w:val="00CE5B6D"/>
    <w:pPr>
      <w:widowControl w:val="0"/>
    </w:pPr>
    <w:rPr>
      <w:rFonts w:ascii="Times New Roman" w:hAnsi="Times New Roman" w:cs="Times New Roman"/>
      <w:b/>
      <w:sz w:val="24"/>
      <w:szCs w:val="22"/>
      <w:lang w:val="hr-HR" w:eastAsia="en-GB"/>
    </w:rPr>
  </w:style>
  <w:style w:type="character" w:customStyle="1" w:styleId="NormalBoldChar">
    <w:name w:val="NormalBold Char"/>
    <w:link w:val="NormalBold"/>
    <w:locked/>
    <w:rsid w:val="00CE5B6D"/>
    <w:rPr>
      <w:rFonts w:ascii="Times New Roman" w:eastAsia="Times New Roman" w:hAnsi="Times New Roman" w:cs="Times New Roman"/>
      <w:b/>
      <w:sz w:val="24"/>
      <w:lang w:eastAsia="en-GB"/>
    </w:rPr>
  </w:style>
  <w:style w:type="paragraph" w:customStyle="1" w:styleId="Tiret0">
    <w:name w:val="Tiret 0"/>
    <w:basedOn w:val="Normal"/>
    <w:rsid w:val="00CE5B6D"/>
    <w:pPr>
      <w:numPr>
        <w:numId w:val="21"/>
      </w:numPr>
      <w:spacing w:before="120" w:after="120"/>
      <w:jc w:val="both"/>
    </w:pPr>
    <w:rPr>
      <w:rFonts w:ascii="Times New Roman" w:eastAsia="Calibri" w:hAnsi="Times New Roman" w:cs="Times New Roman"/>
      <w:sz w:val="24"/>
      <w:szCs w:val="22"/>
      <w:lang w:val="hr-HR" w:eastAsia="en-GB"/>
    </w:rPr>
  </w:style>
  <w:style w:type="paragraph" w:customStyle="1" w:styleId="Tiret1">
    <w:name w:val="Tiret 1"/>
    <w:basedOn w:val="Normal"/>
    <w:rsid w:val="00CE5B6D"/>
    <w:pPr>
      <w:numPr>
        <w:numId w:val="22"/>
      </w:numPr>
      <w:spacing w:before="120" w:after="120"/>
      <w:jc w:val="both"/>
    </w:pPr>
    <w:rPr>
      <w:rFonts w:ascii="Times New Roman" w:eastAsia="Calibri" w:hAnsi="Times New Roman" w:cs="Times New Roman"/>
      <w:sz w:val="24"/>
      <w:szCs w:val="22"/>
      <w:lang w:val="hr-HR" w:eastAsia="en-GB"/>
    </w:rPr>
  </w:style>
  <w:style w:type="character" w:customStyle="1" w:styleId="DeltaViewInsertion">
    <w:name w:val="DeltaView Insertion"/>
    <w:rsid w:val="00CE5B6D"/>
    <w:rPr>
      <w:b/>
      <w:i/>
      <w:spacing w:val="0"/>
    </w:rPr>
  </w:style>
  <w:style w:type="paragraph" w:customStyle="1" w:styleId="Text1">
    <w:name w:val="Text 1"/>
    <w:basedOn w:val="Normal"/>
    <w:rsid w:val="00CE5B6D"/>
    <w:pPr>
      <w:spacing w:before="120" w:after="120"/>
      <w:ind w:left="850"/>
      <w:jc w:val="both"/>
    </w:pPr>
    <w:rPr>
      <w:rFonts w:ascii="Times New Roman" w:eastAsia="Calibri" w:hAnsi="Times New Roman" w:cs="Times New Roman"/>
      <w:sz w:val="24"/>
      <w:szCs w:val="22"/>
      <w:lang w:val="hr-HR" w:eastAsia="en-GB"/>
    </w:rPr>
  </w:style>
  <w:style w:type="paragraph" w:customStyle="1" w:styleId="NormalLeft">
    <w:name w:val="Normal Left"/>
    <w:basedOn w:val="Normal"/>
    <w:rsid w:val="00CE5B6D"/>
    <w:pPr>
      <w:spacing w:before="120" w:after="120"/>
    </w:pPr>
    <w:rPr>
      <w:rFonts w:ascii="Times New Roman" w:eastAsia="Calibri" w:hAnsi="Times New Roman" w:cs="Times New Roman"/>
      <w:sz w:val="24"/>
      <w:szCs w:val="22"/>
      <w:lang w:val="hr-HR" w:eastAsia="en-GB"/>
    </w:rPr>
  </w:style>
  <w:style w:type="paragraph" w:customStyle="1" w:styleId="NumPar1">
    <w:name w:val="NumPar 1"/>
    <w:basedOn w:val="Normal"/>
    <w:next w:val="Text1"/>
    <w:rsid w:val="00CE5B6D"/>
    <w:pPr>
      <w:numPr>
        <w:numId w:val="23"/>
      </w:numPr>
      <w:spacing w:before="120" w:after="120"/>
      <w:jc w:val="both"/>
    </w:pPr>
    <w:rPr>
      <w:rFonts w:ascii="Times New Roman" w:eastAsia="Calibri" w:hAnsi="Times New Roman" w:cs="Times New Roman"/>
      <w:sz w:val="24"/>
      <w:szCs w:val="22"/>
      <w:lang w:val="hr-HR" w:eastAsia="en-GB"/>
    </w:rPr>
  </w:style>
  <w:style w:type="paragraph" w:customStyle="1" w:styleId="NumPar2">
    <w:name w:val="NumPar 2"/>
    <w:basedOn w:val="Normal"/>
    <w:next w:val="Text1"/>
    <w:rsid w:val="00CE5B6D"/>
    <w:pPr>
      <w:numPr>
        <w:ilvl w:val="1"/>
        <w:numId w:val="23"/>
      </w:numPr>
      <w:spacing w:before="120" w:after="120"/>
      <w:jc w:val="both"/>
    </w:pPr>
    <w:rPr>
      <w:rFonts w:ascii="Times New Roman" w:eastAsia="Calibri" w:hAnsi="Times New Roman" w:cs="Times New Roman"/>
      <w:sz w:val="24"/>
      <w:szCs w:val="22"/>
      <w:lang w:val="hr-HR" w:eastAsia="en-GB"/>
    </w:rPr>
  </w:style>
  <w:style w:type="paragraph" w:customStyle="1" w:styleId="NumPar3">
    <w:name w:val="NumPar 3"/>
    <w:basedOn w:val="Normal"/>
    <w:next w:val="Text1"/>
    <w:rsid w:val="00CE5B6D"/>
    <w:pPr>
      <w:numPr>
        <w:ilvl w:val="2"/>
        <w:numId w:val="23"/>
      </w:numPr>
      <w:spacing w:before="120" w:after="120"/>
      <w:jc w:val="both"/>
    </w:pPr>
    <w:rPr>
      <w:rFonts w:ascii="Times New Roman" w:eastAsia="Calibri" w:hAnsi="Times New Roman" w:cs="Times New Roman"/>
      <w:sz w:val="24"/>
      <w:szCs w:val="22"/>
      <w:lang w:val="hr-HR" w:eastAsia="en-GB"/>
    </w:rPr>
  </w:style>
  <w:style w:type="paragraph" w:customStyle="1" w:styleId="NumPar4">
    <w:name w:val="NumPar 4"/>
    <w:basedOn w:val="Normal"/>
    <w:next w:val="Text1"/>
    <w:rsid w:val="00CE5B6D"/>
    <w:pPr>
      <w:numPr>
        <w:ilvl w:val="3"/>
        <w:numId w:val="23"/>
      </w:numPr>
      <w:spacing w:before="120" w:after="120"/>
      <w:jc w:val="both"/>
    </w:pPr>
    <w:rPr>
      <w:rFonts w:ascii="Times New Roman" w:eastAsia="Calibri" w:hAnsi="Times New Roman" w:cs="Times New Roman"/>
      <w:sz w:val="24"/>
      <w:szCs w:val="22"/>
      <w:lang w:val="hr-HR" w:eastAsia="en-GB"/>
    </w:rPr>
  </w:style>
  <w:style w:type="paragraph" w:customStyle="1" w:styleId="ChapterTitle">
    <w:name w:val="ChapterTitle"/>
    <w:basedOn w:val="Normal"/>
    <w:next w:val="Normal"/>
    <w:rsid w:val="00CE5B6D"/>
    <w:pPr>
      <w:keepNext/>
      <w:spacing w:before="120" w:after="360"/>
      <w:jc w:val="center"/>
    </w:pPr>
    <w:rPr>
      <w:rFonts w:ascii="Times New Roman" w:eastAsia="Calibri" w:hAnsi="Times New Roman" w:cs="Times New Roman"/>
      <w:b/>
      <w:sz w:val="32"/>
      <w:szCs w:val="22"/>
      <w:lang w:val="hr-HR" w:eastAsia="en-GB"/>
    </w:rPr>
  </w:style>
  <w:style w:type="paragraph" w:customStyle="1" w:styleId="SectionTitle">
    <w:name w:val="SectionTitle"/>
    <w:basedOn w:val="Normal"/>
    <w:next w:val="Naslov1"/>
    <w:rsid w:val="00CE5B6D"/>
    <w:pPr>
      <w:keepNext/>
      <w:spacing w:before="120" w:after="360"/>
      <w:jc w:val="center"/>
    </w:pPr>
    <w:rPr>
      <w:rFonts w:ascii="Times New Roman" w:eastAsia="Calibri" w:hAnsi="Times New Roman" w:cs="Times New Roman"/>
      <w:b/>
      <w:smallCaps/>
      <w:sz w:val="28"/>
      <w:szCs w:val="22"/>
      <w:lang w:val="hr-HR" w:eastAsia="en-GB"/>
    </w:rPr>
  </w:style>
  <w:style w:type="paragraph" w:customStyle="1" w:styleId="Annexetitre">
    <w:name w:val="Annexe titre"/>
    <w:basedOn w:val="Normal"/>
    <w:next w:val="Normal"/>
    <w:rsid w:val="00CE5B6D"/>
    <w:pPr>
      <w:spacing w:before="120" w:after="120"/>
      <w:jc w:val="center"/>
    </w:pPr>
    <w:rPr>
      <w:rFonts w:ascii="Times New Roman" w:eastAsia="Calibri" w:hAnsi="Times New Roman" w:cs="Times New Roman"/>
      <w:b/>
      <w:sz w:val="24"/>
      <w:szCs w:val="22"/>
      <w:u w:val="single"/>
      <w:lang w:val="hr-HR" w:eastAsia="en-GB"/>
    </w:rPr>
  </w:style>
  <w:style w:type="paragraph" w:customStyle="1" w:styleId="Titrearticle">
    <w:name w:val="Titre article"/>
    <w:basedOn w:val="Normal"/>
    <w:next w:val="Normal"/>
    <w:rsid w:val="00CE5B6D"/>
    <w:pPr>
      <w:keepNext/>
      <w:spacing w:before="360" w:after="120"/>
      <w:jc w:val="center"/>
    </w:pPr>
    <w:rPr>
      <w:rFonts w:ascii="Times New Roman" w:eastAsia="Calibri" w:hAnsi="Times New Roman" w:cs="Times New Roman"/>
      <w:i/>
      <w:sz w:val="24"/>
      <w:szCs w:val="22"/>
      <w:lang w:val="hr-HR" w:eastAsia="en-GB"/>
    </w:rPr>
  </w:style>
  <w:style w:type="paragraph" w:styleId="Revizija">
    <w:name w:val="Revision"/>
    <w:hidden/>
    <w:uiPriority w:val="99"/>
    <w:semiHidden/>
    <w:rsid w:val="00CE5B6D"/>
    <w:pPr>
      <w:spacing w:after="0" w:line="240" w:lineRule="auto"/>
    </w:pPr>
    <w:rPr>
      <w:rFonts w:ascii="Arial" w:eastAsia="Times New Roman" w:hAnsi="Arial" w:cs="Arial"/>
      <w:sz w:val="20"/>
      <w:szCs w:val="20"/>
      <w:lang w:val="sl-SI" w:eastAsia="sl-SI"/>
    </w:rPr>
  </w:style>
  <w:style w:type="table" w:customStyle="1" w:styleId="Tabelamrea2">
    <w:name w:val="Tabela – mreža2"/>
    <w:basedOn w:val="Obinatablica"/>
    <w:next w:val="Reetkatablice"/>
    <w:uiPriority w:val="59"/>
    <w:rsid w:val="00CE5B6D"/>
    <w:pPr>
      <w:spacing w:after="0" w:line="240" w:lineRule="auto"/>
    </w:pPr>
    <w:rPr>
      <w:rFonts w:ascii="Calibri" w:eastAsia="Times New Roman" w:hAnsi="Calibri" w:cstheme="minorHAnsi"/>
      <w:sz w:val="20"/>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Obinatablica"/>
    <w:next w:val="Reetkatablice"/>
    <w:uiPriority w:val="59"/>
    <w:rsid w:val="00CE5B6D"/>
    <w:pPr>
      <w:spacing w:after="0" w:line="240" w:lineRule="auto"/>
    </w:pPr>
    <w:rPr>
      <w:rFonts w:ascii="Calibri" w:eastAsia="Times New Roman" w:hAnsi="Calibri" w:cstheme="minorHAnsi"/>
      <w:sz w:val="20"/>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Obinatablica"/>
    <w:next w:val="Reetkatablice"/>
    <w:uiPriority w:val="59"/>
    <w:rsid w:val="00CE5B6D"/>
    <w:pPr>
      <w:spacing w:after="0" w:line="240" w:lineRule="auto"/>
    </w:pPr>
    <w:rPr>
      <w:rFonts w:ascii="Calibri" w:eastAsia="Times New Roman" w:hAnsi="Calibri" w:cstheme="minorHAnsi"/>
      <w:sz w:val="20"/>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Obinatablica"/>
    <w:next w:val="Reetkatablice"/>
    <w:uiPriority w:val="59"/>
    <w:rsid w:val="00CE5B6D"/>
    <w:pPr>
      <w:spacing w:after="0" w:line="240" w:lineRule="auto"/>
    </w:pPr>
    <w:rPr>
      <w:rFonts w:ascii="Calibri" w:eastAsia="Times New Roman" w:hAnsi="Calibri" w:cstheme="minorHAnsi"/>
      <w:sz w:val="20"/>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Obinatablica"/>
    <w:next w:val="Reetkatablice"/>
    <w:uiPriority w:val="59"/>
    <w:rsid w:val="00CE5B6D"/>
    <w:pPr>
      <w:spacing w:after="0" w:line="240" w:lineRule="auto"/>
    </w:pPr>
    <w:rPr>
      <w:rFonts w:ascii="Calibri" w:eastAsia="Times New Roman" w:hAnsi="Calibri" w:cstheme="minorHAnsi"/>
      <w:sz w:val="20"/>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CE5B6D"/>
    <w:rPr>
      <w:b/>
      <w:bCs/>
    </w:rPr>
  </w:style>
  <w:style w:type="paragraph" w:customStyle="1" w:styleId="BodyTextBoldheading">
    <w:name w:val="Body Text Bold heading"/>
    <w:basedOn w:val="Normal"/>
    <w:link w:val="BodyTextBoldheadingChar"/>
    <w:qFormat/>
    <w:rsid w:val="00CE5B6D"/>
    <w:pPr>
      <w:spacing w:before="240" w:after="120" w:line="276" w:lineRule="auto"/>
      <w:jc w:val="both"/>
    </w:pPr>
    <w:rPr>
      <w:rFonts w:ascii="Calibri" w:eastAsia="Arial Unicode MS" w:hAnsi="Calibri" w:cs="Times New Roman"/>
      <w:b/>
      <w:lang w:val="en-GB" w:eastAsia="en-US"/>
    </w:rPr>
  </w:style>
  <w:style w:type="character" w:customStyle="1" w:styleId="BodyTextBoldheadingChar">
    <w:name w:val="Body Text Bold heading Char"/>
    <w:basedOn w:val="Zadanifontodlomka"/>
    <w:link w:val="BodyTextBoldheading"/>
    <w:rsid w:val="00CE5B6D"/>
    <w:rPr>
      <w:rFonts w:ascii="Calibri" w:eastAsia="Arial Unicode MS" w:hAnsi="Calibri" w:cs="Times New Roman"/>
      <w:b/>
      <w:sz w:val="20"/>
      <w:szCs w:val="20"/>
      <w:lang w:val="en-GB"/>
    </w:rPr>
  </w:style>
  <w:style w:type="paragraph" w:customStyle="1" w:styleId="TD-Footer">
    <w:name w:val="TD-Footer"/>
    <w:basedOn w:val="Normal"/>
    <w:rsid w:val="00CE5B6D"/>
    <w:pPr>
      <w:pBdr>
        <w:top w:val="single" w:sz="4" w:space="1" w:color="auto"/>
      </w:pBdr>
      <w:tabs>
        <w:tab w:val="right" w:pos="9072"/>
      </w:tabs>
      <w:spacing w:before="120" w:after="120"/>
      <w:jc w:val="both"/>
    </w:pPr>
    <w:rPr>
      <w:rFonts w:eastAsiaTheme="minorEastAsia" w:cstheme="minorBidi"/>
      <w:sz w:val="18"/>
      <w:szCs w:val="18"/>
      <w:lang w:val="hr-HR" w:eastAsia="en-US"/>
    </w:rPr>
  </w:style>
  <w:style w:type="numbering" w:styleId="111111">
    <w:name w:val="Outline List 2"/>
    <w:basedOn w:val="Bezpopisa"/>
    <w:semiHidden/>
    <w:rsid w:val="00CE5B6D"/>
    <w:pPr>
      <w:numPr>
        <w:numId w:val="25"/>
      </w:numPr>
    </w:pPr>
  </w:style>
  <w:style w:type="paragraph" w:customStyle="1" w:styleId="Style1">
    <w:name w:val="Style1"/>
    <w:basedOn w:val="Naslov1"/>
    <w:rsid w:val="00CE5B6D"/>
    <w:pPr>
      <w:numPr>
        <w:numId w:val="26"/>
      </w:numPr>
      <w:spacing w:before="1080" w:after="2400"/>
      <w:jc w:val="right"/>
    </w:pPr>
    <w:rPr>
      <w:rFonts w:asciiTheme="minorHAnsi" w:eastAsia="Times New Roman" w:hAnsiTheme="minorHAnsi" w:cs="Times New Roman"/>
      <w:color w:val="auto"/>
      <w:lang w:val="hr-HR" w:eastAsia="en-US"/>
    </w:rPr>
  </w:style>
  <w:style w:type="character" w:customStyle="1" w:styleId="Nerijeenospominjanje1">
    <w:name w:val="Neriješeno spominjanje1"/>
    <w:basedOn w:val="Zadanifontodlomka"/>
    <w:uiPriority w:val="99"/>
    <w:semiHidden/>
    <w:unhideWhenUsed/>
    <w:rsid w:val="00CE5B6D"/>
    <w:rPr>
      <w:color w:val="808080"/>
      <w:shd w:val="clear" w:color="auto" w:fill="E6E6E6"/>
    </w:rPr>
  </w:style>
  <w:style w:type="paragraph" w:customStyle="1" w:styleId="normalKKP">
    <w:name w:val="normal_KKP"/>
    <w:basedOn w:val="Normal"/>
    <w:link w:val="normalKKPChar"/>
    <w:uiPriority w:val="99"/>
    <w:qFormat/>
    <w:rsid w:val="00CE5B6D"/>
    <w:pPr>
      <w:tabs>
        <w:tab w:val="left" w:pos="9071"/>
      </w:tabs>
      <w:autoSpaceDE w:val="0"/>
      <w:autoSpaceDN w:val="0"/>
      <w:adjustRightInd w:val="0"/>
      <w:ind w:left="454"/>
      <w:jc w:val="both"/>
    </w:pPr>
    <w:rPr>
      <w:rFonts w:ascii="Tahoma" w:hAnsi="Tahoma" w:cs="Tahoma"/>
      <w:noProof/>
      <w:lang w:val="hr-HR"/>
    </w:rPr>
  </w:style>
  <w:style w:type="character" w:customStyle="1" w:styleId="normalKKPChar">
    <w:name w:val="normal_KKP Char"/>
    <w:basedOn w:val="Zadanifontodlomka"/>
    <w:link w:val="normalKKP"/>
    <w:uiPriority w:val="99"/>
    <w:rsid w:val="00CE5B6D"/>
    <w:rPr>
      <w:rFonts w:ascii="Tahoma" w:eastAsia="Times New Roman" w:hAnsi="Tahoma" w:cs="Tahoma"/>
      <w:noProof/>
      <w:sz w:val="20"/>
      <w:szCs w:val="20"/>
      <w:lang w:eastAsia="sl-SI"/>
    </w:rPr>
  </w:style>
  <w:style w:type="paragraph" w:styleId="Sadraj1">
    <w:name w:val="toc 1"/>
    <w:basedOn w:val="Normal"/>
    <w:next w:val="Normal"/>
    <w:autoRedefine/>
    <w:uiPriority w:val="39"/>
    <w:rsid w:val="00CE5B6D"/>
    <w:pPr>
      <w:tabs>
        <w:tab w:val="left" w:pos="660"/>
        <w:tab w:val="right" w:leader="dot" w:pos="9193"/>
      </w:tabs>
      <w:spacing w:after="100"/>
    </w:pPr>
  </w:style>
  <w:style w:type="paragraph" w:styleId="Sadraj2">
    <w:name w:val="toc 2"/>
    <w:basedOn w:val="Normal"/>
    <w:next w:val="Normal"/>
    <w:autoRedefine/>
    <w:uiPriority w:val="39"/>
    <w:rsid w:val="00CE5B6D"/>
    <w:pPr>
      <w:spacing w:after="100"/>
      <w:ind w:left="200"/>
    </w:pPr>
  </w:style>
  <w:style w:type="paragraph" w:styleId="Sadraj3">
    <w:name w:val="toc 3"/>
    <w:basedOn w:val="Normal"/>
    <w:next w:val="Normal"/>
    <w:autoRedefine/>
    <w:uiPriority w:val="39"/>
    <w:rsid w:val="00CE5B6D"/>
    <w:pPr>
      <w:spacing w:after="100"/>
      <w:ind w:left="400"/>
    </w:pPr>
  </w:style>
  <w:style w:type="paragraph" w:styleId="Sadraj4">
    <w:name w:val="toc 4"/>
    <w:basedOn w:val="Normal"/>
    <w:next w:val="Normal"/>
    <w:autoRedefine/>
    <w:uiPriority w:val="39"/>
    <w:rsid w:val="00CE5B6D"/>
    <w:pPr>
      <w:spacing w:after="100"/>
      <w:ind w:left="600"/>
    </w:pPr>
  </w:style>
  <w:style w:type="paragraph" w:customStyle="1" w:styleId="PROJEKT">
    <w:name w:val="PROJEKT"/>
    <w:basedOn w:val="Normal"/>
    <w:rsid w:val="00CE5B6D"/>
    <w:pPr>
      <w:numPr>
        <w:numId w:val="27"/>
      </w:numPr>
      <w:spacing w:before="120" w:after="120"/>
      <w:jc w:val="both"/>
    </w:pPr>
    <w:rPr>
      <w:rFonts w:ascii="Cambria" w:hAnsi="Cambria" w:cs="Times New Roman"/>
      <w:lang w:val="en-US" w:eastAsia="en-US"/>
    </w:rPr>
  </w:style>
  <w:style w:type="paragraph" w:customStyle="1" w:styleId="StilCalibri10tokaObostranoPrviredak102cmProred">
    <w:name w:val="Stil Calibri 10 točka Obostrano Prvi redak:  102 cm Prored:  ..."/>
    <w:basedOn w:val="Normal"/>
    <w:rsid w:val="00CE5B6D"/>
    <w:pPr>
      <w:spacing w:line="288" w:lineRule="auto"/>
      <w:jc w:val="both"/>
    </w:pPr>
    <w:rPr>
      <w:rFonts w:ascii="Calibri" w:hAnsi="Calibri" w:cs="Times New Roman"/>
      <w:lang w:val="hr-HR" w:eastAsia="hr-HR"/>
    </w:rPr>
  </w:style>
  <w:style w:type="paragraph" w:styleId="Brojevi">
    <w:name w:val="List Number"/>
    <w:basedOn w:val="Normal"/>
    <w:uiPriority w:val="99"/>
    <w:unhideWhenUsed/>
    <w:rsid w:val="006D0C5E"/>
    <w:pPr>
      <w:numPr>
        <w:numId w:val="29"/>
      </w:numPr>
      <w:spacing w:before="120" w:after="120" w:line="276" w:lineRule="auto"/>
      <w:contextualSpacing/>
      <w:jc w:val="both"/>
    </w:pPr>
    <w:rPr>
      <w:rFonts w:ascii="Arial" w:hAnsi="Arial" w:cs="Times New Roman"/>
      <w:sz w:val="22"/>
      <w:szCs w:val="22"/>
      <w:lang w:val="hr-HR" w:eastAsia="en-US"/>
    </w:rPr>
  </w:style>
  <w:style w:type="character" w:styleId="Neupadljivoisticanje">
    <w:name w:val="Subtle Emphasis"/>
    <w:uiPriority w:val="19"/>
    <w:qFormat/>
    <w:rsid w:val="00734F3C"/>
    <w:rPr>
      <w:i/>
      <w:iCs/>
      <w:color w:val="595959"/>
    </w:rPr>
  </w:style>
  <w:style w:type="character" w:styleId="Neupadljivareferenca">
    <w:name w:val="Subtle Reference"/>
    <w:uiPriority w:val="31"/>
    <w:qFormat/>
    <w:rsid w:val="00734F3C"/>
    <w:rPr>
      <w:smallCaps/>
      <w:color w:val="404040"/>
    </w:rPr>
  </w:style>
  <w:style w:type="numbering" w:customStyle="1" w:styleId="TD-ITTHeadings">
    <w:name w:val="TD-ITT Headings"/>
    <w:uiPriority w:val="99"/>
    <w:rsid w:val="00726ECB"/>
    <w:pPr>
      <w:numPr>
        <w:numId w:val="37"/>
      </w:numPr>
    </w:pPr>
  </w:style>
  <w:style w:type="paragraph" w:customStyle="1" w:styleId="TD-VolumeContentHeading">
    <w:name w:val="TD-Volume_ContentHeading"/>
    <w:basedOn w:val="Normal"/>
    <w:autoRedefine/>
    <w:rsid w:val="00726ECB"/>
    <w:pPr>
      <w:spacing w:before="240" w:after="240"/>
      <w:jc w:val="center"/>
    </w:pPr>
    <w:rPr>
      <w:rFonts w:ascii="Calibri" w:hAnsi="Calibri" w:cs="Times New Roman"/>
      <w:b/>
      <w:caps/>
      <w:sz w:val="40"/>
      <w:szCs w:val="40"/>
      <w:lang w:val="en-GB" w:eastAsia="hr-HR"/>
    </w:rPr>
  </w:style>
  <w:style w:type="paragraph" w:customStyle="1" w:styleId="Stil3">
    <w:name w:val="Stil3"/>
    <w:basedOn w:val="Naslov4"/>
    <w:qFormat/>
    <w:rsid w:val="00FD2EAF"/>
    <w:pPr>
      <w:keepNext w:val="0"/>
      <w:keepLines w:val="0"/>
      <w:tabs>
        <w:tab w:val="num" w:pos="720"/>
      </w:tabs>
      <w:spacing w:before="240" w:after="120" w:line="288" w:lineRule="atLeast"/>
      <w:ind w:left="720" w:hanging="720"/>
      <w:jc w:val="both"/>
    </w:pPr>
    <w:rPr>
      <w:rFonts w:asciiTheme="minorHAnsi" w:eastAsia="Calibri" w:hAnsiTheme="minorHAnsi" w:cs="Calibri"/>
      <w:b/>
      <w:bCs/>
      <w:i w:val="0"/>
      <w:iCs w:val="0"/>
      <w:color w:val="000000"/>
      <w:lang w:eastAsia="hr-HR"/>
    </w:rPr>
  </w:style>
  <w:style w:type="paragraph" w:customStyle="1" w:styleId="NaslovVeliki">
    <w:name w:val="Naslov Veliki"/>
    <w:basedOn w:val="Normal"/>
    <w:link w:val="NaslovVelikiChar"/>
    <w:qFormat/>
    <w:rsid w:val="003D1DEE"/>
    <w:pPr>
      <w:keepNext/>
      <w:tabs>
        <w:tab w:val="num" w:pos="360"/>
        <w:tab w:val="num" w:pos="450"/>
      </w:tabs>
      <w:spacing w:before="120" w:after="120"/>
      <w:ind w:left="360" w:right="272" w:hanging="360"/>
      <w:jc w:val="both"/>
    </w:pPr>
    <w:rPr>
      <w:rFonts w:ascii="Calibri" w:hAnsi="Calibri" w:cs="Calibri"/>
      <w:b/>
      <w:bCs/>
      <w:caps/>
      <w:color w:val="003399"/>
      <w:lang w:val="hr-HR"/>
    </w:rPr>
  </w:style>
  <w:style w:type="character" w:customStyle="1" w:styleId="NaslovVelikiChar">
    <w:name w:val="Naslov Veliki Char"/>
    <w:basedOn w:val="Zadanifontodlomka"/>
    <w:link w:val="NaslovVeliki"/>
    <w:rsid w:val="003D1DEE"/>
    <w:rPr>
      <w:rFonts w:ascii="Calibri" w:eastAsia="Times New Roman" w:hAnsi="Calibri" w:cs="Calibri"/>
      <w:b/>
      <w:bCs/>
      <w:caps/>
      <w:color w:val="003399"/>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76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zoeu.hr" TargetMode="External"/><Relationship Id="rId18" Type="http://schemas.openxmlformats.org/officeDocument/2006/relationships/hyperlink" Target="http://narodne-novine.nn.hr/clanci/sluzbeni/2015_07_78_1489.html" TargetMode="External"/><Relationship Id="rId26" Type="http://schemas.openxmlformats.org/officeDocument/2006/relationships/hyperlink" Target="https://eojn.nn.hr" TargetMode="External"/><Relationship Id="rId3" Type="http://schemas.openxmlformats.org/officeDocument/2006/relationships/numbering" Target="numbering.xml"/><Relationship Id="rId21" Type="http://schemas.openxmlformats.org/officeDocument/2006/relationships/hyperlink" Target="https://eojn.nn.hr/Oglasnik/"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eojn.nn.hr" TargetMode="External"/><Relationship Id="rId25" Type="http://schemas.openxmlformats.org/officeDocument/2006/relationships/hyperlink" Target="https://eojn.nn.h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nabava@fzoeu.hr" TargetMode="External"/><Relationship Id="rId20" Type="http://schemas.openxmlformats.org/officeDocument/2006/relationships/hyperlink" Target="https://help.nn.hr/support/solutions/articles/12000043401--kreiranje-e-espd-odgovora-ponuditelji-natjecatelji" TargetMode="External"/><Relationship Id="rId29" Type="http://schemas.openxmlformats.org/officeDocument/2006/relationships/hyperlink" Target="https://help.nn.hr/support/solutions/articles/12000039492-elektroni&#269;ka-&#382;alba-od-1-sije&#269;nja-20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eojn.nn.hr/Oglasnik/clanak/upute-za-koristenje-eojna-rh/0/93/"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nabava@fzoeu.hr" TargetMode="External"/><Relationship Id="rId23" Type="http://schemas.openxmlformats.org/officeDocument/2006/relationships/hyperlink" Target="http://www.cut.hr/" TargetMode="External"/><Relationship Id="rId28" Type="http://schemas.openxmlformats.org/officeDocument/2006/relationships/hyperlink" Target="https://ec.europa.eu/growth/tools-databases/espd/filter" TargetMode="External"/><Relationship Id="rId10" Type="http://schemas.openxmlformats.org/officeDocument/2006/relationships/header" Target="header1.xml"/><Relationship Id="rId19" Type="http://schemas.openxmlformats.org/officeDocument/2006/relationships/hyperlink" Target="http://narodne-novine.nn.hr/clanci/sluzbeni/2015_07_78_1489.html"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nabava@fzoeu.hr" TargetMode="External"/><Relationship Id="rId22" Type="http://schemas.openxmlformats.org/officeDocument/2006/relationships/hyperlink" Target="http://psc.hr/" TargetMode="External"/><Relationship Id="rId27" Type="http://schemas.openxmlformats.org/officeDocument/2006/relationships/hyperlink" Target="https://eojn.nn.hr" TargetMode="External"/><Relationship Id="rId30" Type="http://schemas.openxmlformats.org/officeDocument/2006/relationships/header" Target="header2.xm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5c3d8ea1-31d6-40da-856a-ae7869ea61fe" origin="userSelected">
  <element uid="937e288e-3614-44b9-bb31-237331b81634"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37BCD-A693-4A0B-BE5F-F4F5B0C9099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23EC249-6E5E-4CB1-A1AE-791C5BCCA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71</Pages>
  <Words>31553</Words>
  <Characters>179858</Characters>
  <Application>Microsoft Office Word</Application>
  <DocSecurity>0</DocSecurity>
  <Lines>1498</Lines>
  <Paragraphs>421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Fond za zastitu okolisa i energetsku ucinkovitost</Company>
  <LinksUpToDate>false</LinksUpToDate>
  <CharactersWithSpaces>210990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FZOEU;Snježana Kipa</dc:creator>
  <cp:lastModifiedBy>Biljana Polić</cp:lastModifiedBy>
  <cp:revision>5</cp:revision>
  <cp:lastPrinted>2019-03-05T15:40:00Z</cp:lastPrinted>
  <dcterms:created xsi:type="dcterms:W3CDTF">2020-02-28T13:31:00Z</dcterms:created>
  <dcterms:modified xsi:type="dcterms:W3CDTF">2020-02-28T14:32:00Z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c99ff851-bb1f-4c64-aa13-c8ac84038417</vt:lpwstr>
  </property>
  <property fmtid="{D5CDD505-2E9C-101B-9397-08002B2CF9AE}" pid="3" name="bjDocumentSecurityLabel">
    <vt:lpwstr>NEKLASIFICIRANO</vt:lpwstr>
  </property>
  <property fmtid="{D5CDD505-2E9C-101B-9397-08002B2CF9AE}" pid="4" name="bjSaver">
    <vt:lpwstr>UTzDIe4IkAdtvb3zEfJ5jVjew3bZmGRH</vt:lpwstr>
  </property>
  <property fmtid="{D5CDD505-2E9C-101B-9397-08002B2CF9AE}" pid="5"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6" name="bjDocumentLabelXML-0">
    <vt:lpwstr>ames.com/2008/01/sie/internal/label"&gt;&lt;element uid="937e288e-3614-44b9-bb31-237331b81634" value="" /&gt;&lt;/sisl&gt;</vt:lpwstr>
  </property>
</Properties>
</file>